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1018A" w14:textId="77777777" w:rsidR="00462C7F" w:rsidRDefault="00462C7F" w:rsidP="00462C7F">
      <w:pPr>
        <w:pStyle w:val="Heading5"/>
        <w:keepNext/>
        <w:rPr>
          <w:i/>
          <w:iCs/>
          <w:sz w:val="20"/>
        </w:rPr>
      </w:pPr>
    </w:p>
    <w:p w14:paraId="2BE4F5FB" w14:textId="26B703D1" w:rsidR="00462C7F" w:rsidRPr="0067034B" w:rsidRDefault="00462C7F" w:rsidP="00462C7F">
      <w:pPr>
        <w:pStyle w:val="Heading5"/>
        <w:keepNext/>
        <w:rPr>
          <w:rFonts w:cs="Arial"/>
          <w:sz w:val="40"/>
        </w:rPr>
      </w:pPr>
      <w:r w:rsidRPr="0067034B">
        <w:rPr>
          <w:rFonts w:cs="Arial"/>
          <w:i/>
          <w:iCs/>
          <w:sz w:val="40"/>
        </w:rPr>
        <w:t>STCP 18-5 Issue 00</w:t>
      </w:r>
      <w:r w:rsidR="00FD2A37">
        <w:rPr>
          <w:rFonts w:cs="Arial"/>
          <w:i/>
          <w:iCs/>
          <w:sz w:val="40"/>
        </w:rPr>
        <w:t>2</w:t>
      </w:r>
      <w:r w:rsidRPr="0067034B">
        <w:rPr>
          <w:rFonts w:cs="Arial"/>
          <w:i/>
          <w:iCs/>
          <w:sz w:val="40"/>
        </w:rPr>
        <w:t xml:space="preserve"> CATO-TO Connections</w:t>
      </w:r>
    </w:p>
    <w:p w14:paraId="09BD78ED" w14:textId="77777777" w:rsidR="00462C7F" w:rsidRPr="0067034B" w:rsidRDefault="00462C7F" w:rsidP="00462C7F">
      <w:pPr>
        <w:keepNext/>
        <w:rPr>
          <w:rFonts w:cs="Arial"/>
        </w:rPr>
      </w:pPr>
    </w:p>
    <w:p w14:paraId="44D4CE4D" w14:textId="77777777" w:rsidR="00462C7F" w:rsidRPr="0067034B" w:rsidRDefault="00462C7F" w:rsidP="00462C7F">
      <w:pPr>
        <w:pStyle w:val="Heading5"/>
        <w:keepNext/>
        <w:rPr>
          <w:rFonts w:cs="Arial"/>
          <w:i/>
          <w:iCs/>
          <w:sz w:val="24"/>
        </w:rPr>
      </w:pPr>
      <w:r w:rsidRPr="0067034B">
        <w:rPr>
          <w:rFonts w:cs="Arial"/>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62C7F" w:rsidRPr="0067034B" w14:paraId="78EFA2AF" w14:textId="77777777">
        <w:tc>
          <w:tcPr>
            <w:tcW w:w="2518" w:type="dxa"/>
          </w:tcPr>
          <w:p w14:paraId="32FB2E46" w14:textId="77777777" w:rsidR="00462C7F" w:rsidRPr="0067034B" w:rsidRDefault="00462C7F">
            <w:pPr>
              <w:spacing w:before="120"/>
              <w:jc w:val="center"/>
              <w:rPr>
                <w:rFonts w:cs="Arial"/>
              </w:rPr>
            </w:pPr>
            <w:r w:rsidRPr="0067034B">
              <w:rPr>
                <w:rFonts w:cs="Arial"/>
              </w:rPr>
              <w:t xml:space="preserve"> Party</w:t>
            </w:r>
          </w:p>
        </w:tc>
        <w:tc>
          <w:tcPr>
            <w:tcW w:w="2126" w:type="dxa"/>
          </w:tcPr>
          <w:p w14:paraId="692B0626" w14:textId="77777777" w:rsidR="00462C7F" w:rsidRPr="0067034B" w:rsidRDefault="00462C7F">
            <w:pPr>
              <w:spacing w:before="120"/>
              <w:jc w:val="center"/>
              <w:rPr>
                <w:rFonts w:cs="Arial"/>
              </w:rPr>
            </w:pPr>
            <w:r w:rsidRPr="0067034B">
              <w:rPr>
                <w:rFonts w:cs="Arial"/>
              </w:rPr>
              <w:t>Name of Party Representative</w:t>
            </w:r>
          </w:p>
        </w:tc>
        <w:tc>
          <w:tcPr>
            <w:tcW w:w="2552" w:type="dxa"/>
          </w:tcPr>
          <w:p w14:paraId="3297CE06" w14:textId="77777777" w:rsidR="00462C7F" w:rsidRPr="0067034B" w:rsidRDefault="00462C7F">
            <w:pPr>
              <w:spacing w:before="120"/>
              <w:jc w:val="center"/>
              <w:rPr>
                <w:rFonts w:cs="Arial"/>
              </w:rPr>
            </w:pPr>
            <w:r w:rsidRPr="0067034B">
              <w:rPr>
                <w:rFonts w:cs="Arial"/>
              </w:rPr>
              <w:t>Signature</w:t>
            </w:r>
          </w:p>
        </w:tc>
        <w:tc>
          <w:tcPr>
            <w:tcW w:w="1276" w:type="dxa"/>
          </w:tcPr>
          <w:p w14:paraId="04C79D71" w14:textId="77777777" w:rsidR="00462C7F" w:rsidRPr="0067034B" w:rsidRDefault="00462C7F">
            <w:pPr>
              <w:spacing w:before="120"/>
              <w:jc w:val="center"/>
              <w:rPr>
                <w:rFonts w:cs="Arial"/>
              </w:rPr>
            </w:pPr>
            <w:r w:rsidRPr="0067034B">
              <w:rPr>
                <w:rFonts w:cs="Arial"/>
              </w:rPr>
              <w:t>Date</w:t>
            </w:r>
          </w:p>
        </w:tc>
      </w:tr>
      <w:tr w:rsidR="00462C7F" w:rsidRPr="0067034B" w14:paraId="52D40E06" w14:textId="77777777">
        <w:trPr>
          <w:trHeight w:val="780"/>
        </w:trPr>
        <w:tc>
          <w:tcPr>
            <w:tcW w:w="2518" w:type="dxa"/>
            <w:vAlign w:val="center"/>
          </w:tcPr>
          <w:p w14:paraId="1C40FAF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 Electricity System Operator Ltd</w:t>
            </w:r>
          </w:p>
        </w:tc>
        <w:tc>
          <w:tcPr>
            <w:tcW w:w="2126" w:type="dxa"/>
            <w:vAlign w:val="center"/>
          </w:tcPr>
          <w:p w14:paraId="03E915C7" w14:textId="77777777" w:rsidR="00462C7F" w:rsidRPr="0067034B" w:rsidRDefault="00462C7F">
            <w:pPr>
              <w:spacing w:after="0"/>
              <w:rPr>
                <w:rFonts w:cs="Arial"/>
              </w:rPr>
            </w:pPr>
          </w:p>
        </w:tc>
        <w:tc>
          <w:tcPr>
            <w:tcW w:w="2552" w:type="dxa"/>
            <w:vAlign w:val="center"/>
          </w:tcPr>
          <w:p w14:paraId="1FF51550" w14:textId="77777777" w:rsidR="00462C7F" w:rsidRPr="0067034B" w:rsidRDefault="00462C7F">
            <w:pPr>
              <w:spacing w:after="0"/>
              <w:rPr>
                <w:rFonts w:cs="Arial"/>
              </w:rPr>
            </w:pPr>
          </w:p>
        </w:tc>
        <w:tc>
          <w:tcPr>
            <w:tcW w:w="1276" w:type="dxa"/>
            <w:vAlign w:val="center"/>
          </w:tcPr>
          <w:p w14:paraId="183F6360" w14:textId="77777777" w:rsidR="00462C7F" w:rsidRPr="0067034B" w:rsidRDefault="00462C7F">
            <w:pPr>
              <w:spacing w:after="0"/>
              <w:rPr>
                <w:rFonts w:cs="Arial"/>
              </w:rPr>
            </w:pPr>
          </w:p>
        </w:tc>
      </w:tr>
      <w:tr w:rsidR="00462C7F" w:rsidRPr="0067034B" w14:paraId="08DE376E" w14:textId="77777777">
        <w:trPr>
          <w:trHeight w:val="780"/>
        </w:trPr>
        <w:tc>
          <w:tcPr>
            <w:tcW w:w="2518" w:type="dxa"/>
            <w:vAlign w:val="center"/>
          </w:tcPr>
          <w:p w14:paraId="2C2AE634"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w:t>
            </w:r>
          </w:p>
          <w:p w14:paraId="04CE338F" w14:textId="77777777" w:rsidR="00462C7F" w:rsidRPr="0067034B" w:rsidRDefault="00462C7F">
            <w:pPr>
              <w:spacing w:after="0"/>
              <w:rPr>
                <w:rFonts w:cs="Arial"/>
              </w:rPr>
            </w:pPr>
            <w:r w:rsidRPr="0067034B">
              <w:rPr>
                <w:rFonts w:cs="Arial"/>
                <w:sz w:val="22"/>
                <w:lang w:eastAsia="en-GB"/>
              </w:rPr>
              <w:t>Electricity Transmission plc</w:t>
            </w:r>
          </w:p>
        </w:tc>
        <w:tc>
          <w:tcPr>
            <w:tcW w:w="2126" w:type="dxa"/>
            <w:vAlign w:val="center"/>
          </w:tcPr>
          <w:p w14:paraId="759CA02E" w14:textId="77777777" w:rsidR="00462C7F" w:rsidRPr="0067034B" w:rsidRDefault="00462C7F">
            <w:pPr>
              <w:spacing w:after="0"/>
              <w:rPr>
                <w:rFonts w:cs="Arial"/>
              </w:rPr>
            </w:pPr>
          </w:p>
        </w:tc>
        <w:tc>
          <w:tcPr>
            <w:tcW w:w="2552" w:type="dxa"/>
            <w:vAlign w:val="center"/>
          </w:tcPr>
          <w:p w14:paraId="14B9FD80" w14:textId="77777777" w:rsidR="00462C7F" w:rsidRPr="0067034B" w:rsidRDefault="00462C7F">
            <w:pPr>
              <w:spacing w:after="0"/>
              <w:rPr>
                <w:rFonts w:cs="Arial"/>
              </w:rPr>
            </w:pPr>
          </w:p>
        </w:tc>
        <w:tc>
          <w:tcPr>
            <w:tcW w:w="1276" w:type="dxa"/>
            <w:vAlign w:val="center"/>
          </w:tcPr>
          <w:p w14:paraId="3E3EC37C" w14:textId="77777777" w:rsidR="00462C7F" w:rsidRPr="0067034B" w:rsidRDefault="00462C7F">
            <w:pPr>
              <w:spacing w:after="0"/>
              <w:rPr>
                <w:rFonts w:cs="Arial"/>
              </w:rPr>
            </w:pPr>
          </w:p>
        </w:tc>
      </w:tr>
      <w:tr w:rsidR="00462C7F" w:rsidRPr="0067034B" w14:paraId="5CA6EB36" w14:textId="77777777">
        <w:trPr>
          <w:trHeight w:val="780"/>
        </w:trPr>
        <w:tc>
          <w:tcPr>
            <w:tcW w:w="2518" w:type="dxa"/>
            <w:vAlign w:val="center"/>
          </w:tcPr>
          <w:p w14:paraId="50012019" w14:textId="77777777" w:rsidR="00462C7F" w:rsidRPr="0067034B" w:rsidRDefault="00462C7F">
            <w:pPr>
              <w:spacing w:after="0"/>
              <w:rPr>
                <w:rFonts w:cs="Arial"/>
              </w:rPr>
            </w:pPr>
            <w:r w:rsidRPr="0067034B">
              <w:rPr>
                <w:rFonts w:cs="Arial"/>
                <w:sz w:val="22"/>
                <w:lang w:eastAsia="en-GB"/>
              </w:rPr>
              <w:t>SP Transmission plc</w:t>
            </w:r>
          </w:p>
        </w:tc>
        <w:tc>
          <w:tcPr>
            <w:tcW w:w="2126" w:type="dxa"/>
            <w:vAlign w:val="center"/>
          </w:tcPr>
          <w:p w14:paraId="56392E35" w14:textId="77777777" w:rsidR="00462C7F" w:rsidRPr="0067034B" w:rsidRDefault="00462C7F">
            <w:pPr>
              <w:spacing w:after="0"/>
              <w:rPr>
                <w:rFonts w:cs="Arial"/>
              </w:rPr>
            </w:pPr>
          </w:p>
        </w:tc>
        <w:tc>
          <w:tcPr>
            <w:tcW w:w="2552" w:type="dxa"/>
            <w:vAlign w:val="center"/>
          </w:tcPr>
          <w:p w14:paraId="6AAE79E6" w14:textId="77777777" w:rsidR="00462C7F" w:rsidRPr="0067034B" w:rsidRDefault="00462C7F">
            <w:pPr>
              <w:spacing w:after="0"/>
              <w:rPr>
                <w:rFonts w:cs="Arial"/>
              </w:rPr>
            </w:pPr>
          </w:p>
        </w:tc>
        <w:tc>
          <w:tcPr>
            <w:tcW w:w="1276" w:type="dxa"/>
            <w:vAlign w:val="center"/>
          </w:tcPr>
          <w:p w14:paraId="428753CE" w14:textId="77777777" w:rsidR="00462C7F" w:rsidRPr="0067034B" w:rsidRDefault="00462C7F">
            <w:pPr>
              <w:spacing w:after="0"/>
              <w:rPr>
                <w:rFonts w:cs="Arial"/>
              </w:rPr>
            </w:pPr>
          </w:p>
        </w:tc>
      </w:tr>
      <w:tr w:rsidR="00462C7F" w:rsidRPr="0067034B" w14:paraId="693AE7CC" w14:textId="77777777">
        <w:trPr>
          <w:trHeight w:val="780"/>
        </w:trPr>
        <w:tc>
          <w:tcPr>
            <w:tcW w:w="2518" w:type="dxa"/>
            <w:vAlign w:val="center"/>
          </w:tcPr>
          <w:p w14:paraId="0A9A6D9B"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Scottish Hydro Electric</w:t>
            </w:r>
          </w:p>
          <w:p w14:paraId="616B97DE" w14:textId="77777777" w:rsidR="00462C7F" w:rsidRPr="0067034B" w:rsidRDefault="00462C7F">
            <w:pPr>
              <w:spacing w:after="0"/>
              <w:rPr>
                <w:rFonts w:cs="Arial"/>
              </w:rPr>
            </w:pPr>
            <w:r w:rsidRPr="0067034B">
              <w:rPr>
                <w:rFonts w:cs="Arial"/>
                <w:sz w:val="22"/>
                <w:lang w:eastAsia="en-GB"/>
              </w:rPr>
              <w:t>Transmission plc</w:t>
            </w:r>
          </w:p>
        </w:tc>
        <w:tc>
          <w:tcPr>
            <w:tcW w:w="2126" w:type="dxa"/>
            <w:vAlign w:val="center"/>
          </w:tcPr>
          <w:p w14:paraId="77AE0134" w14:textId="77777777" w:rsidR="00462C7F" w:rsidRPr="0067034B" w:rsidRDefault="00462C7F">
            <w:pPr>
              <w:spacing w:after="0"/>
              <w:rPr>
                <w:rFonts w:cs="Arial"/>
              </w:rPr>
            </w:pPr>
          </w:p>
        </w:tc>
        <w:tc>
          <w:tcPr>
            <w:tcW w:w="2552" w:type="dxa"/>
            <w:vAlign w:val="center"/>
          </w:tcPr>
          <w:p w14:paraId="697114C2" w14:textId="77777777" w:rsidR="00462C7F" w:rsidRPr="0067034B" w:rsidRDefault="00462C7F">
            <w:pPr>
              <w:spacing w:after="0"/>
              <w:rPr>
                <w:rFonts w:cs="Arial"/>
              </w:rPr>
            </w:pPr>
          </w:p>
        </w:tc>
        <w:tc>
          <w:tcPr>
            <w:tcW w:w="1276" w:type="dxa"/>
            <w:vAlign w:val="center"/>
          </w:tcPr>
          <w:p w14:paraId="323653D5" w14:textId="77777777" w:rsidR="00462C7F" w:rsidRPr="0067034B" w:rsidRDefault="00462C7F">
            <w:pPr>
              <w:spacing w:after="0"/>
              <w:rPr>
                <w:rFonts w:cs="Arial"/>
              </w:rPr>
            </w:pPr>
          </w:p>
        </w:tc>
      </w:tr>
      <w:tr w:rsidR="00462C7F" w:rsidRPr="0067034B" w14:paraId="24E0595F" w14:textId="77777777">
        <w:trPr>
          <w:trHeight w:val="780"/>
        </w:trPr>
        <w:tc>
          <w:tcPr>
            <w:tcW w:w="2518" w:type="dxa"/>
            <w:vAlign w:val="center"/>
          </w:tcPr>
          <w:p w14:paraId="13DB59A6"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Competitively Appointed Transmission Owners</w:t>
            </w:r>
          </w:p>
        </w:tc>
        <w:tc>
          <w:tcPr>
            <w:tcW w:w="2126" w:type="dxa"/>
            <w:vAlign w:val="center"/>
          </w:tcPr>
          <w:p w14:paraId="610AF54B" w14:textId="77777777" w:rsidR="00462C7F" w:rsidRPr="0067034B" w:rsidRDefault="00462C7F">
            <w:pPr>
              <w:spacing w:after="0"/>
              <w:rPr>
                <w:rFonts w:cs="Arial"/>
              </w:rPr>
            </w:pPr>
          </w:p>
        </w:tc>
        <w:tc>
          <w:tcPr>
            <w:tcW w:w="2552" w:type="dxa"/>
            <w:vAlign w:val="center"/>
          </w:tcPr>
          <w:p w14:paraId="7C711CBA" w14:textId="77777777" w:rsidR="00462C7F" w:rsidRPr="0067034B" w:rsidRDefault="00462C7F">
            <w:pPr>
              <w:spacing w:after="0"/>
              <w:rPr>
                <w:rFonts w:cs="Arial"/>
              </w:rPr>
            </w:pPr>
          </w:p>
        </w:tc>
        <w:tc>
          <w:tcPr>
            <w:tcW w:w="1276" w:type="dxa"/>
            <w:vAlign w:val="center"/>
          </w:tcPr>
          <w:p w14:paraId="1A680DA6" w14:textId="77777777" w:rsidR="00462C7F" w:rsidRPr="0067034B" w:rsidRDefault="00462C7F">
            <w:pPr>
              <w:spacing w:after="0"/>
              <w:rPr>
                <w:rFonts w:cs="Arial"/>
              </w:rPr>
            </w:pPr>
          </w:p>
        </w:tc>
      </w:tr>
      <w:tr w:rsidR="00462C7F" w:rsidRPr="0067034B" w14:paraId="3471D272" w14:textId="77777777">
        <w:trPr>
          <w:trHeight w:val="780"/>
        </w:trPr>
        <w:tc>
          <w:tcPr>
            <w:tcW w:w="2518" w:type="dxa"/>
            <w:vAlign w:val="center"/>
          </w:tcPr>
          <w:p w14:paraId="4DD1509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Offshore Transmission Owners</w:t>
            </w:r>
          </w:p>
        </w:tc>
        <w:tc>
          <w:tcPr>
            <w:tcW w:w="2126" w:type="dxa"/>
            <w:vAlign w:val="center"/>
          </w:tcPr>
          <w:p w14:paraId="720DFB89" w14:textId="77777777" w:rsidR="00462C7F" w:rsidRPr="0067034B" w:rsidRDefault="00462C7F">
            <w:pPr>
              <w:spacing w:after="0"/>
              <w:rPr>
                <w:rFonts w:cs="Arial"/>
              </w:rPr>
            </w:pPr>
          </w:p>
        </w:tc>
        <w:tc>
          <w:tcPr>
            <w:tcW w:w="2552" w:type="dxa"/>
            <w:vAlign w:val="center"/>
          </w:tcPr>
          <w:p w14:paraId="1D779D93" w14:textId="77777777" w:rsidR="00462C7F" w:rsidRPr="0067034B" w:rsidRDefault="00462C7F">
            <w:pPr>
              <w:spacing w:after="0"/>
              <w:rPr>
                <w:rFonts w:cs="Arial"/>
              </w:rPr>
            </w:pPr>
          </w:p>
        </w:tc>
        <w:tc>
          <w:tcPr>
            <w:tcW w:w="1276" w:type="dxa"/>
            <w:vAlign w:val="center"/>
          </w:tcPr>
          <w:p w14:paraId="10E4CBF9" w14:textId="77777777" w:rsidR="00462C7F" w:rsidRPr="0067034B" w:rsidRDefault="00462C7F">
            <w:pPr>
              <w:spacing w:after="0"/>
              <w:rPr>
                <w:rFonts w:cs="Arial"/>
              </w:rPr>
            </w:pPr>
          </w:p>
        </w:tc>
      </w:tr>
    </w:tbl>
    <w:p w14:paraId="0DA321BB" w14:textId="77777777" w:rsidR="00462C7F" w:rsidRPr="0067034B" w:rsidRDefault="00462C7F" w:rsidP="00462C7F">
      <w:pPr>
        <w:pStyle w:val="Heading5"/>
        <w:rPr>
          <w:rFonts w:cs="Arial"/>
          <w:i/>
          <w:iCs/>
          <w:sz w:val="24"/>
        </w:rPr>
      </w:pPr>
    </w:p>
    <w:p w14:paraId="4651ACE5" w14:textId="77777777" w:rsidR="00462C7F" w:rsidRPr="0067034B" w:rsidRDefault="00462C7F" w:rsidP="00462C7F">
      <w:pPr>
        <w:rPr>
          <w:rFonts w:cs="Arial"/>
        </w:rPr>
      </w:pPr>
      <w:r w:rsidRPr="0067034B">
        <w:rPr>
          <w:rFonts w:cs="Arial"/>
        </w:rPr>
        <w:t>To be replaced by reference to STC Parties in new Schedule 1</w:t>
      </w:r>
    </w:p>
    <w:p w14:paraId="46629C3E" w14:textId="77777777" w:rsidR="00462C7F" w:rsidRPr="0067034B" w:rsidRDefault="00462C7F" w:rsidP="00462C7F">
      <w:pPr>
        <w:rPr>
          <w:rFonts w:cs="Arial"/>
        </w:rPr>
      </w:pPr>
    </w:p>
    <w:p w14:paraId="5010C233" w14:textId="77777777" w:rsidR="00462C7F" w:rsidRPr="0067034B" w:rsidRDefault="00462C7F" w:rsidP="00462C7F">
      <w:pPr>
        <w:pStyle w:val="Heading5"/>
        <w:rPr>
          <w:rFonts w:cs="Arial"/>
        </w:rPr>
      </w:pPr>
      <w:r w:rsidRPr="0067034B">
        <w:rPr>
          <w:rFonts w:cs="Arial"/>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62C7F" w:rsidRPr="0067034B" w14:paraId="4F44D4F5" w14:textId="77777777" w:rsidTr="2B1EB2D2">
        <w:tc>
          <w:tcPr>
            <w:tcW w:w="1526" w:type="dxa"/>
          </w:tcPr>
          <w:p w14:paraId="2DF709E7" w14:textId="77777777" w:rsidR="00462C7F" w:rsidRPr="0067034B" w:rsidRDefault="00462C7F">
            <w:pPr>
              <w:spacing w:after="0"/>
              <w:rPr>
                <w:rFonts w:cs="Arial"/>
              </w:rPr>
            </w:pPr>
            <w:r w:rsidRPr="0067034B">
              <w:rPr>
                <w:rFonts w:cs="Arial"/>
              </w:rPr>
              <w:t>Issue 001</w:t>
            </w:r>
          </w:p>
        </w:tc>
        <w:tc>
          <w:tcPr>
            <w:tcW w:w="1417" w:type="dxa"/>
          </w:tcPr>
          <w:p w14:paraId="7943A18E" w14:textId="4E6E8643" w:rsidR="00462C7F" w:rsidRPr="0067034B" w:rsidRDefault="004C0B3A">
            <w:pPr>
              <w:spacing w:after="0"/>
              <w:rPr>
                <w:rFonts w:cs="Arial"/>
              </w:rPr>
            </w:pPr>
            <w:r>
              <w:rPr>
                <w:rFonts w:cs="Arial"/>
              </w:rPr>
              <w:t>15/04/2025</w:t>
            </w:r>
          </w:p>
        </w:tc>
        <w:tc>
          <w:tcPr>
            <w:tcW w:w="5579" w:type="dxa"/>
          </w:tcPr>
          <w:p w14:paraId="3299BF18" w14:textId="561A3B92" w:rsidR="00462C7F" w:rsidRPr="0067034B" w:rsidRDefault="00173E33">
            <w:pPr>
              <w:pStyle w:val="Header"/>
              <w:tabs>
                <w:tab w:val="clear" w:pos="4153"/>
                <w:tab w:val="clear" w:pos="8306"/>
              </w:tabs>
              <w:autoSpaceDE w:val="0"/>
              <w:autoSpaceDN w:val="0"/>
              <w:adjustRightInd w:val="0"/>
              <w:spacing w:after="0"/>
              <w:rPr>
                <w:rFonts w:cs="Arial"/>
                <w:lang w:eastAsia="en-GB"/>
              </w:rPr>
            </w:pPr>
            <w:r>
              <w:rPr>
                <w:rFonts w:cs="Arial"/>
                <w:lang w:eastAsia="en-GB"/>
              </w:rPr>
              <w:t xml:space="preserve">Issue 001 </w:t>
            </w:r>
            <w:r w:rsidR="00462C7F" w:rsidRPr="2B1EB2D2">
              <w:rPr>
                <w:rFonts w:cs="Arial"/>
                <w:lang w:eastAsia="en-GB"/>
              </w:rPr>
              <w:t>First Issue supporting the introduction of CATOs</w:t>
            </w:r>
            <w:r>
              <w:rPr>
                <w:rFonts w:cs="Arial"/>
                <w:lang w:eastAsia="en-GB"/>
              </w:rPr>
              <w:t xml:space="preserve"> - PM0136</w:t>
            </w:r>
          </w:p>
        </w:tc>
      </w:tr>
      <w:tr w:rsidR="00173E33" w:rsidRPr="0067034B" w14:paraId="53A4D501" w14:textId="77777777" w:rsidTr="2B1EB2D2">
        <w:tc>
          <w:tcPr>
            <w:tcW w:w="1526" w:type="dxa"/>
          </w:tcPr>
          <w:p w14:paraId="0B7EADFF" w14:textId="4B89A9CC" w:rsidR="00173E33" w:rsidRPr="0067034B" w:rsidRDefault="00173E33">
            <w:pPr>
              <w:spacing w:after="0"/>
              <w:rPr>
                <w:rFonts w:cs="Arial"/>
              </w:rPr>
            </w:pPr>
            <w:r>
              <w:rPr>
                <w:rFonts w:cs="Arial"/>
              </w:rPr>
              <w:t>Issue 002</w:t>
            </w:r>
          </w:p>
        </w:tc>
        <w:tc>
          <w:tcPr>
            <w:tcW w:w="1417" w:type="dxa"/>
          </w:tcPr>
          <w:p w14:paraId="15E5C909" w14:textId="5386A3A5" w:rsidR="00173E33" w:rsidRDefault="00173E33">
            <w:pPr>
              <w:spacing w:after="0"/>
              <w:rPr>
                <w:rFonts w:cs="Arial"/>
              </w:rPr>
            </w:pPr>
            <w:r>
              <w:rPr>
                <w:rFonts w:cs="Arial"/>
              </w:rPr>
              <w:t>26/11/2025</w:t>
            </w:r>
          </w:p>
        </w:tc>
        <w:tc>
          <w:tcPr>
            <w:tcW w:w="5579" w:type="dxa"/>
          </w:tcPr>
          <w:p w14:paraId="2B5E16FE" w14:textId="12E0ADB5" w:rsidR="00173E33" w:rsidRPr="2B1EB2D2" w:rsidRDefault="00173E33">
            <w:pPr>
              <w:pStyle w:val="Header"/>
              <w:tabs>
                <w:tab w:val="clear" w:pos="4153"/>
                <w:tab w:val="clear" w:pos="8306"/>
              </w:tabs>
              <w:autoSpaceDE w:val="0"/>
              <w:autoSpaceDN w:val="0"/>
              <w:adjustRightInd w:val="0"/>
              <w:spacing w:after="0"/>
              <w:rPr>
                <w:rFonts w:cs="Arial"/>
                <w:lang w:eastAsia="en-GB"/>
              </w:rPr>
            </w:pPr>
            <w:r>
              <w:rPr>
                <w:rFonts w:cs="Arial"/>
                <w:lang w:eastAsia="en-GB"/>
              </w:rPr>
              <w:t>Issue 002</w:t>
            </w:r>
            <w:r w:rsidR="00DC1CA3">
              <w:rPr>
                <w:rFonts w:cs="Arial"/>
                <w:lang w:eastAsia="en-GB"/>
              </w:rPr>
              <w:t xml:space="preserve"> </w:t>
            </w:r>
            <w:r w:rsidR="00DC1CA3" w:rsidRPr="008C2DCE">
              <w:rPr>
                <w:rFonts w:eastAsia="Arial" w:cs="Arial"/>
              </w:rPr>
              <w:t xml:space="preserve">incorporating Competitively Appointed Transmission Owners to </w:t>
            </w:r>
            <w:proofErr w:type="spellStart"/>
            <w:r w:rsidR="00DC1CA3" w:rsidRPr="008C2DCE">
              <w:rPr>
                <w:rFonts w:eastAsia="Arial" w:cs="Arial"/>
              </w:rPr>
              <w:t>TO</w:t>
            </w:r>
            <w:proofErr w:type="spellEnd"/>
            <w:r w:rsidR="00DC1CA3" w:rsidRPr="008C2DCE">
              <w:rPr>
                <w:rFonts w:eastAsia="Arial" w:cs="Arial"/>
              </w:rPr>
              <w:t xml:space="preserve"> Lists on all Definitions – PM0151</w:t>
            </w:r>
          </w:p>
        </w:tc>
      </w:tr>
    </w:tbl>
    <w:p w14:paraId="1EAAA1A8" w14:textId="77777777" w:rsidR="00462C7F" w:rsidRPr="0067034B" w:rsidRDefault="00462C7F" w:rsidP="00462C7F">
      <w:pPr>
        <w:rPr>
          <w:rFonts w:cs="Arial"/>
        </w:rPr>
      </w:pPr>
    </w:p>
    <w:p w14:paraId="13087E07" w14:textId="77777777" w:rsidR="00462C7F" w:rsidRPr="0067034B" w:rsidRDefault="00462C7F" w:rsidP="00462C7F">
      <w:pPr>
        <w:keepNext/>
        <w:ind w:left="709" w:hanging="709"/>
        <w:rPr>
          <w:rFonts w:cs="Arial"/>
        </w:rPr>
      </w:pPr>
    </w:p>
    <w:p w14:paraId="47D79DC5" w14:textId="77777777" w:rsidR="00462C7F" w:rsidRPr="0067034B" w:rsidRDefault="00462C7F" w:rsidP="00462C7F">
      <w:pPr>
        <w:pStyle w:val="Heading1"/>
        <w:ind w:left="737" w:hanging="737"/>
        <w:rPr>
          <w:rFonts w:cs="Arial"/>
        </w:rPr>
      </w:pPr>
      <w:r w:rsidRPr="0067034B">
        <w:rPr>
          <w:rFonts w:cs="Arial"/>
        </w:rPr>
        <w:br w:type="page"/>
      </w:r>
      <w:r w:rsidRPr="0067034B">
        <w:rPr>
          <w:rFonts w:cs="Arial"/>
        </w:rPr>
        <w:lastRenderedPageBreak/>
        <w:t xml:space="preserve">Introduction </w:t>
      </w:r>
    </w:p>
    <w:p w14:paraId="35CC767E" w14:textId="77777777" w:rsidR="00462C7F" w:rsidRPr="0067034B" w:rsidRDefault="00462C7F" w:rsidP="00462C7F">
      <w:pPr>
        <w:pStyle w:val="Heading2"/>
        <w:rPr>
          <w:rFonts w:cs="Arial"/>
        </w:rPr>
      </w:pPr>
      <w:r w:rsidRPr="0067034B">
        <w:rPr>
          <w:rFonts w:cs="Arial"/>
        </w:rPr>
        <w:t>Scope</w:t>
      </w:r>
    </w:p>
    <w:p w14:paraId="7FEA9723" w14:textId="29FFE470"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w:t>
      </w:r>
      <w:r w:rsidR="000422B6" w:rsidRPr="0067034B">
        <w:rPr>
          <w:rFonts w:cs="Arial"/>
        </w:rPr>
        <w:t>procedure</w:t>
      </w:r>
      <w:r w:rsidRPr="0067034B">
        <w:rPr>
          <w:rFonts w:cs="Arial"/>
        </w:rPr>
        <w:t xml:space="preserve"> details the process to be followed for the connection of a </w:t>
      </w:r>
      <w:r w:rsidRPr="0067034B">
        <w:rPr>
          <w:rFonts w:cs="Arial"/>
          <w:b/>
        </w:rPr>
        <w:t>CATO</w:t>
      </w:r>
      <w:r w:rsidRPr="0067034B">
        <w:rPr>
          <w:rFonts w:cs="Arial"/>
        </w:rPr>
        <w:t xml:space="preserve"> to </w:t>
      </w:r>
      <w:r w:rsidR="00A271EB" w:rsidRPr="0067034B">
        <w:rPr>
          <w:rFonts w:cs="Arial"/>
        </w:rPr>
        <w:t>a</w:t>
      </w:r>
      <w:r w:rsidRPr="0067034B">
        <w:rPr>
          <w:rFonts w:cs="Arial"/>
        </w:rPr>
        <w:t xml:space="preserve"> </w:t>
      </w:r>
      <w:r w:rsidR="00FF6E5F" w:rsidRPr="0067034B">
        <w:rPr>
          <w:rFonts w:cs="Arial"/>
          <w:b/>
        </w:rPr>
        <w:t xml:space="preserve">Pre-existing </w:t>
      </w:r>
      <w:r w:rsidR="00025DA9" w:rsidRPr="0067034B">
        <w:rPr>
          <w:rFonts w:cs="Arial"/>
          <w:b/>
          <w:bCs/>
        </w:rPr>
        <w:t>Transmission</w:t>
      </w:r>
      <w:r w:rsidR="00FF6E5F" w:rsidRPr="0067034B">
        <w:rPr>
          <w:rFonts w:cs="Arial"/>
          <w:b/>
        </w:rPr>
        <w:t xml:space="preserve"> Owner</w:t>
      </w:r>
      <w:r w:rsidR="006B6107" w:rsidRPr="0067034B">
        <w:rPr>
          <w:rFonts w:cs="Arial"/>
          <w:b/>
        </w:rPr>
        <w:t xml:space="preserve"> (PTO)</w:t>
      </w:r>
      <w:r w:rsidRPr="0067034B">
        <w:rPr>
          <w:rFonts w:cs="Arial"/>
        </w:rPr>
        <w:t xml:space="preserve"> and the roles and responsibilities of the </w:t>
      </w:r>
      <w:r w:rsidR="006B6107" w:rsidRPr="0067034B">
        <w:rPr>
          <w:rFonts w:cs="Arial"/>
        </w:rPr>
        <w:t>PTO</w:t>
      </w:r>
      <w:r w:rsidRPr="0067034B">
        <w:rPr>
          <w:rFonts w:cs="Arial"/>
        </w:rPr>
        <w:t>, the CATO and The Company (</w:t>
      </w:r>
      <w:r w:rsidR="00D92A03" w:rsidRPr="0067034B">
        <w:rPr>
          <w:rFonts w:cs="Arial"/>
        </w:rPr>
        <w:t xml:space="preserve">the </w:t>
      </w:r>
      <w:r w:rsidRPr="0067034B">
        <w:rPr>
          <w:rFonts w:cs="Arial"/>
        </w:rPr>
        <w:t>“</w:t>
      </w:r>
      <w:r w:rsidR="006B6107" w:rsidRPr="0067034B">
        <w:rPr>
          <w:rFonts w:cs="Arial"/>
        </w:rPr>
        <w:t>L</w:t>
      </w:r>
      <w:r w:rsidRPr="0067034B">
        <w:rPr>
          <w:rFonts w:cs="Arial"/>
        </w:rPr>
        <w:t xml:space="preserve">ead </w:t>
      </w:r>
      <w:r w:rsidR="006B6107" w:rsidRPr="0067034B">
        <w:rPr>
          <w:rFonts w:cs="Arial"/>
        </w:rPr>
        <w:t>P</w:t>
      </w:r>
      <w:r w:rsidRPr="0067034B">
        <w:rPr>
          <w:rFonts w:cs="Arial"/>
        </w:rPr>
        <w:t>arties</w:t>
      </w:r>
      <w:r w:rsidR="00CD457F" w:rsidRPr="0067034B">
        <w:rPr>
          <w:rFonts w:cs="Arial"/>
        </w:rPr>
        <w:t>”</w:t>
      </w:r>
      <w:r w:rsidRPr="0067034B">
        <w:rPr>
          <w:rFonts w:cs="Arial"/>
        </w:rPr>
        <w:t>)</w:t>
      </w:r>
      <w:r w:rsidR="009E4114" w:rsidRPr="0067034B">
        <w:rPr>
          <w:rFonts w:cs="Arial"/>
        </w:rPr>
        <w:t>.</w:t>
      </w:r>
    </w:p>
    <w:p w14:paraId="65B511F9" w14:textId="191470C1"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procedure describes the process </w:t>
      </w:r>
      <w:r w:rsidR="007A7152" w:rsidRPr="0067034B">
        <w:rPr>
          <w:rFonts w:cs="Arial"/>
        </w:rPr>
        <w:t>following</w:t>
      </w:r>
      <w:r w:rsidRPr="0067034B">
        <w:rPr>
          <w:rFonts w:cs="Arial"/>
        </w:rPr>
        <w:t xml:space="preserve"> the award of the status of </w:t>
      </w:r>
      <w:r w:rsidR="00C70A66" w:rsidRPr="0067034B">
        <w:rPr>
          <w:rFonts w:cs="Arial"/>
        </w:rPr>
        <w:t>P</w:t>
      </w:r>
      <w:r w:rsidRPr="0067034B">
        <w:rPr>
          <w:rFonts w:cs="Arial"/>
        </w:rPr>
        <w:t xml:space="preserve">referred </w:t>
      </w:r>
      <w:r w:rsidR="00C70A66" w:rsidRPr="0067034B">
        <w:rPr>
          <w:rFonts w:cs="Arial"/>
        </w:rPr>
        <w:t>B</w:t>
      </w:r>
      <w:r w:rsidRPr="0067034B">
        <w:rPr>
          <w:rFonts w:cs="Arial"/>
        </w:rPr>
        <w:t xml:space="preserve">idder to a CATO and their subsequent accession to the STC as an </w:t>
      </w:r>
      <w:r w:rsidR="000506E6" w:rsidRPr="0067034B">
        <w:rPr>
          <w:rFonts w:cs="Arial"/>
        </w:rPr>
        <w:t>O</w:t>
      </w:r>
      <w:r w:rsidRPr="0067034B">
        <w:rPr>
          <w:rFonts w:cs="Arial"/>
        </w:rPr>
        <w:t xml:space="preserve">nshore </w:t>
      </w:r>
      <w:r w:rsidR="000506E6" w:rsidRPr="0067034B">
        <w:rPr>
          <w:rFonts w:cs="Arial"/>
        </w:rPr>
        <w:t>T</w:t>
      </w:r>
      <w:r w:rsidRPr="0067034B">
        <w:rPr>
          <w:rFonts w:cs="Arial"/>
        </w:rPr>
        <w:t xml:space="preserve">ransmission </w:t>
      </w:r>
      <w:r w:rsidR="000506E6" w:rsidRPr="0067034B">
        <w:rPr>
          <w:rFonts w:cs="Arial"/>
        </w:rPr>
        <w:t>Owner</w:t>
      </w:r>
      <w:r w:rsidRPr="0067034B">
        <w:rPr>
          <w:rFonts w:cs="Arial"/>
        </w:rPr>
        <w:t xml:space="preserve">. It defines the tasks, formal documentation, interface requirements, timescales and responsibilities between the </w:t>
      </w:r>
      <w:r w:rsidR="006B6107" w:rsidRPr="0067034B">
        <w:rPr>
          <w:rFonts w:cs="Arial"/>
        </w:rPr>
        <w:t>L</w:t>
      </w:r>
      <w:r w:rsidR="00F82298" w:rsidRPr="0067034B">
        <w:rPr>
          <w:rFonts w:cs="Arial"/>
        </w:rPr>
        <w:t xml:space="preserve">ead </w:t>
      </w:r>
      <w:r w:rsidR="006B6107" w:rsidRPr="0067034B">
        <w:rPr>
          <w:rFonts w:cs="Arial"/>
        </w:rPr>
        <w:t>P</w:t>
      </w:r>
      <w:r w:rsidR="00F82298" w:rsidRPr="0067034B">
        <w:rPr>
          <w:rFonts w:cs="Arial"/>
        </w:rPr>
        <w:t>arties</w:t>
      </w:r>
      <w:r w:rsidRPr="0067034B">
        <w:rPr>
          <w:rFonts w:cs="Arial"/>
        </w:rPr>
        <w:t xml:space="preserve"> and Affected TO(s).</w:t>
      </w:r>
    </w:p>
    <w:p w14:paraId="7A04BD69" w14:textId="6C65B671" w:rsidR="00F6152E" w:rsidRPr="0067034B" w:rsidRDefault="00462C7F" w:rsidP="00462C7F">
      <w:pPr>
        <w:pStyle w:val="Heading3"/>
        <w:tabs>
          <w:tab w:val="clear" w:pos="450"/>
          <w:tab w:val="num" w:pos="900"/>
        </w:tabs>
        <w:ind w:left="900" w:hanging="900"/>
        <w:jc w:val="both"/>
        <w:rPr>
          <w:rFonts w:cs="Arial"/>
        </w:rPr>
      </w:pPr>
      <w:r w:rsidRPr="0067034B">
        <w:rPr>
          <w:rFonts w:cs="Arial"/>
        </w:rPr>
        <w:t xml:space="preserve">The </w:t>
      </w:r>
      <w:r w:rsidR="000C2C87" w:rsidRPr="0067034B">
        <w:rPr>
          <w:rFonts w:cs="Arial"/>
        </w:rPr>
        <w:t>L</w:t>
      </w:r>
      <w:r w:rsidR="009A4787" w:rsidRPr="0067034B">
        <w:rPr>
          <w:rFonts w:cs="Arial"/>
        </w:rPr>
        <w:t xml:space="preserve">ead </w:t>
      </w:r>
      <w:r w:rsidR="000C2C87" w:rsidRPr="0067034B">
        <w:rPr>
          <w:rFonts w:cs="Arial"/>
        </w:rPr>
        <w:t>P</w:t>
      </w:r>
      <w:r w:rsidR="009A4787" w:rsidRPr="0067034B">
        <w:rPr>
          <w:rFonts w:cs="Arial"/>
        </w:rPr>
        <w:t>arties</w:t>
      </w:r>
      <w:r w:rsidRPr="0067034B">
        <w:rPr>
          <w:rFonts w:cs="Arial"/>
        </w:rPr>
        <w:t xml:space="preserve"> </w:t>
      </w:r>
      <w:r w:rsidR="00CD04E6" w:rsidRPr="0067034B">
        <w:rPr>
          <w:rFonts w:cs="Arial"/>
        </w:rPr>
        <w:t xml:space="preserve">are required to cooperate fully as STC parties to </w:t>
      </w:r>
      <w:r w:rsidR="00F6152E" w:rsidRPr="0067034B">
        <w:rPr>
          <w:rFonts w:cs="Arial"/>
        </w:rPr>
        <w:t xml:space="preserve">progress the connection project and are governed by: </w:t>
      </w:r>
    </w:p>
    <w:p w14:paraId="1EBDFE1F" w14:textId="6AF2461B" w:rsidR="00C87E5F" w:rsidRPr="0067034B" w:rsidRDefault="00F6152E" w:rsidP="007F272A">
      <w:pPr>
        <w:pStyle w:val="BulletList"/>
        <w:tabs>
          <w:tab w:val="clear" w:pos="1551"/>
          <w:tab w:val="num" w:pos="1400"/>
        </w:tabs>
        <w:ind w:left="1418" w:hanging="518"/>
        <w:rPr>
          <w:rFonts w:cs="Arial"/>
        </w:rPr>
      </w:pPr>
      <w:r w:rsidRPr="0067034B">
        <w:rPr>
          <w:rFonts w:cs="Arial"/>
        </w:rPr>
        <w:t xml:space="preserve">their status as STC </w:t>
      </w:r>
      <w:r w:rsidR="008C6B6F" w:rsidRPr="0067034B">
        <w:rPr>
          <w:rFonts w:cs="Arial"/>
        </w:rPr>
        <w:t>P</w:t>
      </w:r>
      <w:r w:rsidRPr="0067034B">
        <w:rPr>
          <w:rFonts w:cs="Arial"/>
        </w:rPr>
        <w:t>arties</w:t>
      </w:r>
    </w:p>
    <w:p w14:paraId="6246A2C6" w14:textId="71B6DB5C" w:rsidR="003C50AF" w:rsidRPr="0067034B" w:rsidRDefault="003C50AF" w:rsidP="007F272A">
      <w:pPr>
        <w:pStyle w:val="BulletList"/>
        <w:tabs>
          <w:tab w:val="clear" w:pos="1551"/>
          <w:tab w:val="num" w:pos="1400"/>
        </w:tabs>
        <w:ind w:left="1418" w:hanging="518"/>
        <w:rPr>
          <w:rFonts w:cs="Arial"/>
        </w:rPr>
      </w:pPr>
      <w:r w:rsidRPr="0067034B">
        <w:rPr>
          <w:rFonts w:cs="Arial"/>
        </w:rPr>
        <w:t xml:space="preserve">The </w:t>
      </w:r>
      <w:r w:rsidR="00DE48EB" w:rsidRPr="0067034B">
        <w:rPr>
          <w:rFonts w:cs="Arial"/>
        </w:rPr>
        <w:t>relevant clauses of STC Section D</w:t>
      </w:r>
      <w:r w:rsidR="000B1591" w:rsidRPr="0067034B">
        <w:rPr>
          <w:rFonts w:cs="Arial"/>
        </w:rPr>
        <w:t>, Planning Coordination</w:t>
      </w:r>
    </w:p>
    <w:p w14:paraId="45A9B35D" w14:textId="1FB61863" w:rsidR="008C6B6F" w:rsidRPr="0067034B" w:rsidRDefault="008C6B6F" w:rsidP="002D0842">
      <w:pPr>
        <w:pStyle w:val="BulletList"/>
        <w:tabs>
          <w:tab w:val="clear" w:pos="1551"/>
          <w:tab w:val="num" w:pos="1400"/>
        </w:tabs>
        <w:ind w:left="1418" w:hanging="518"/>
        <w:rPr>
          <w:rFonts w:cs="Arial"/>
        </w:rPr>
      </w:pPr>
      <w:r w:rsidRPr="0067034B">
        <w:rPr>
          <w:rFonts w:cs="Arial"/>
        </w:rPr>
        <w:t xml:space="preserve">their responsibilities under the Investment Planning provisions of the STC (STCP 16.1); </w:t>
      </w:r>
      <w:r w:rsidR="00E3443E" w:rsidRPr="0067034B">
        <w:rPr>
          <w:rFonts w:cs="Arial"/>
        </w:rPr>
        <w:t xml:space="preserve">and </w:t>
      </w:r>
    </w:p>
    <w:p w14:paraId="3C08D70A" w14:textId="778BB99C" w:rsidR="005D7D83" w:rsidRPr="0067034B" w:rsidRDefault="00C100ED" w:rsidP="002D0842">
      <w:pPr>
        <w:pStyle w:val="BulletList"/>
        <w:tabs>
          <w:tab w:val="clear" w:pos="1551"/>
          <w:tab w:val="num" w:pos="1400"/>
        </w:tabs>
        <w:ind w:left="1418" w:hanging="518"/>
        <w:rPr>
          <w:rFonts w:cs="Arial"/>
        </w:rPr>
      </w:pPr>
      <w:r w:rsidRPr="0067034B">
        <w:rPr>
          <w:rFonts w:cs="Arial"/>
        </w:rPr>
        <w:t xml:space="preserve">the formation of </w:t>
      </w:r>
      <w:r w:rsidR="00461794" w:rsidRPr="0067034B">
        <w:rPr>
          <w:rFonts w:cs="Arial"/>
        </w:rPr>
        <w:t>a</w:t>
      </w:r>
      <w:r w:rsidRPr="0067034B">
        <w:rPr>
          <w:rFonts w:cs="Arial"/>
        </w:rPr>
        <w:t xml:space="preserve"> </w:t>
      </w:r>
      <w:r w:rsidR="009A4D00" w:rsidRPr="0067034B">
        <w:rPr>
          <w:rFonts w:cs="Arial"/>
        </w:rPr>
        <w:t>CATO-TO Connection Sub-Group</w:t>
      </w:r>
      <w:r w:rsidR="00A26224" w:rsidRPr="0067034B">
        <w:rPr>
          <w:rFonts w:cs="Arial"/>
        </w:rPr>
        <w:t>(s)</w:t>
      </w:r>
      <w:r w:rsidR="001F2EC5" w:rsidRPr="0067034B">
        <w:rPr>
          <w:rFonts w:cs="Arial"/>
        </w:rPr>
        <w:t xml:space="preserve"> for the CATO Connection Project</w:t>
      </w:r>
      <w:r w:rsidRPr="0067034B">
        <w:rPr>
          <w:rFonts w:cs="Arial"/>
        </w:rPr>
        <w:t xml:space="preserve">. </w:t>
      </w:r>
    </w:p>
    <w:p w14:paraId="5D69A52D" w14:textId="40E10FE6" w:rsidR="00C82E68" w:rsidRPr="0067034B" w:rsidRDefault="00C82E68" w:rsidP="002D0842">
      <w:pPr>
        <w:pStyle w:val="BulletList"/>
        <w:tabs>
          <w:tab w:val="clear" w:pos="1551"/>
          <w:tab w:val="num" w:pos="1400"/>
        </w:tabs>
        <w:ind w:left="1418" w:hanging="518"/>
        <w:rPr>
          <w:rFonts w:cs="Arial"/>
        </w:rPr>
      </w:pPr>
      <w:r w:rsidRPr="0067034B">
        <w:rPr>
          <w:rFonts w:cs="Arial"/>
        </w:rPr>
        <w:t xml:space="preserve">As signatories to the </w:t>
      </w:r>
      <w:r w:rsidRPr="0067034B">
        <w:rPr>
          <w:rFonts w:cs="Arial"/>
          <w:b/>
        </w:rPr>
        <w:t xml:space="preserve">CATO Connection </w:t>
      </w:r>
      <w:r w:rsidR="003E4BD8" w:rsidRPr="0067034B">
        <w:rPr>
          <w:rFonts w:cs="Arial"/>
          <w:b/>
        </w:rPr>
        <w:t>Schedu</w:t>
      </w:r>
      <w:r w:rsidR="003852C1" w:rsidRPr="0067034B">
        <w:rPr>
          <w:rFonts w:cs="Arial"/>
          <w:b/>
        </w:rPr>
        <w:t>le</w:t>
      </w:r>
      <w:r w:rsidRPr="0067034B">
        <w:rPr>
          <w:rFonts w:cs="Arial"/>
        </w:rPr>
        <w:t xml:space="preserve"> (</w:t>
      </w:r>
      <w:r w:rsidR="0059621D" w:rsidRPr="0067034B">
        <w:rPr>
          <w:rFonts w:cs="Arial"/>
        </w:rPr>
        <w:t>Appendix A</w:t>
      </w:r>
      <w:r w:rsidRPr="0067034B">
        <w:rPr>
          <w:rFonts w:cs="Arial"/>
        </w:rPr>
        <w:t>)</w:t>
      </w:r>
    </w:p>
    <w:p w14:paraId="29586CD9" w14:textId="39523643" w:rsidR="00462C7F" w:rsidRPr="0067034B" w:rsidRDefault="00462C7F" w:rsidP="00462C7F">
      <w:pPr>
        <w:pStyle w:val="Heading3"/>
        <w:tabs>
          <w:tab w:val="clear" w:pos="450"/>
          <w:tab w:val="num" w:pos="900"/>
        </w:tabs>
        <w:ind w:left="900" w:hanging="900"/>
        <w:jc w:val="both"/>
        <w:rPr>
          <w:rFonts w:cs="Arial"/>
        </w:rPr>
      </w:pPr>
      <w:r w:rsidRPr="0067034B">
        <w:rPr>
          <w:rFonts w:cs="Arial"/>
        </w:rPr>
        <w:t>Each TO</w:t>
      </w:r>
      <w:r w:rsidR="004F603A" w:rsidRPr="0067034B">
        <w:rPr>
          <w:rFonts w:cs="Arial"/>
        </w:rPr>
        <w:t xml:space="preserve"> in coordination with The Company</w:t>
      </w:r>
      <w:r w:rsidRPr="0067034B">
        <w:rPr>
          <w:rFonts w:cs="Arial"/>
        </w:rPr>
        <w:t xml:space="preserve"> is responsible for the design of the connection and the infrastructure of its Transmission System, initial Outage requirements, programme of works and asset details.</w:t>
      </w:r>
    </w:p>
    <w:p w14:paraId="40548996" w14:textId="3249D0EC" w:rsidR="00462C7F" w:rsidRPr="0067034B" w:rsidRDefault="00462C7F" w:rsidP="00462C7F">
      <w:pPr>
        <w:pStyle w:val="Heading3"/>
        <w:keepLines/>
        <w:tabs>
          <w:tab w:val="clear" w:pos="450"/>
          <w:tab w:val="num" w:pos="900"/>
        </w:tabs>
        <w:ind w:left="900" w:hanging="900"/>
        <w:rPr>
          <w:rFonts w:cs="Arial"/>
        </w:rPr>
      </w:pPr>
      <w:r w:rsidRPr="0067034B">
        <w:rPr>
          <w:rFonts w:cs="Arial"/>
        </w:rPr>
        <w:t xml:space="preserve">This procedure applies to </w:t>
      </w:r>
      <w:r w:rsidR="00757598" w:rsidRPr="0067034B">
        <w:rPr>
          <w:rFonts w:cs="Arial"/>
        </w:rPr>
        <w:t xml:space="preserve">each TO and </w:t>
      </w:r>
      <w:r w:rsidR="00A26224" w:rsidRPr="0067034B">
        <w:rPr>
          <w:rFonts w:cs="Arial"/>
        </w:rPr>
        <w:t>The Company</w:t>
      </w:r>
      <w:r w:rsidRPr="0067034B">
        <w:rPr>
          <w:rFonts w:cs="Arial"/>
        </w:rPr>
        <w:t>.</w:t>
      </w:r>
    </w:p>
    <w:p w14:paraId="062F27A5" w14:textId="70F84E4B" w:rsidR="00462C7F" w:rsidRPr="0067034B" w:rsidRDefault="00462C7F" w:rsidP="00462C7F">
      <w:pPr>
        <w:pStyle w:val="Heading3"/>
        <w:keepLines/>
        <w:tabs>
          <w:tab w:val="clear" w:pos="450"/>
          <w:tab w:val="num" w:pos="900"/>
        </w:tabs>
        <w:ind w:left="900" w:hanging="900"/>
        <w:rPr>
          <w:rFonts w:cs="Arial"/>
        </w:rPr>
      </w:pPr>
      <w:r w:rsidRPr="0067034B">
        <w:rPr>
          <w:rFonts w:cs="Arial"/>
        </w:rPr>
        <w:t>For the purposes of this document, the TOs are</w:t>
      </w:r>
      <w:r w:rsidR="005B2A25" w:rsidRPr="0067034B">
        <w:rPr>
          <w:rFonts w:cs="Arial"/>
        </w:rPr>
        <w:t>:</w:t>
      </w:r>
      <w:r w:rsidRPr="0067034B">
        <w:rPr>
          <w:rFonts w:cs="Arial"/>
        </w:rPr>
        <w:t xml:space="preserve"> </w:t>
      </w:r>
    </w:p>
    <w:p w14:paraId="4C7732BA" w14:textId="77777777" w:rsidR="00462C7F" w:rsidRPr="0067034B" w:rsidRDefault="00462C7F" w:rsidP="002D0842">
      <w:pPr>
        <w:pStyle w:val="BulletList"/>
        <w:tabs>
          <w:tab w:val="clear" w:pos="1551"/>
          <w:tab w:val="num" w:pos="1400"/>
        </w:tabs>
        <w:ind w:left="1418" w:hanging="518"/>
        <w:rPr>
          <w:rFonts w:cs="Arial"/>
        </w:rPr>
      </w:pPr>
      <w:proofErr w:type="gramStart"/>
      <w:r w:rsidRPr="0067034B">
        <w:rPr>
          <w:rFonts w:cs="Arial"/>
        </w:rPr>
        <w:t>NGET;</w:t>
      </w:r>
      <w:proofErr w:type="gramEnd"/>
    </w:p>
    <w:p w14:paraId="13E1F8FE" w14:textId="77777777" w:rsidR="00462C7F" w:rsidRPr="0067034B" w:rsidRDefault="00462C7F" w:rsidP="002D0842">
      <w:pPr>
        <w:pStyle w:val="BulletList"/>
        <w:tabs>
          <w:tab w:val="clear" w:pos="1551"/>
          <w:tab w:val="num" w:pos="1400"/>
        </w:tabs>
        <w:ind w:left="1418" w:hanging="518"/>
        <w:rPr>
          <w:rFonts w:cs="Arial"/>
        </w:rPr>
      </w:pPr>
      <w:proofErr w:type="gramStart"/>
      <w:r w:rsidRPr="0067034B">
        <w:rPr>
          <w:rFonts w:cs="Arial"/>
        </w:rPr>
        <w:t>SPT;</w:t>
      </w:r>
      <w:proofErr w:type="gramEnd"/>
      <w:r w:rsidRPr="0067034B">
        <w:rPr>
          <w:rFonts w:cs="Arial"/>
        </w:rPr>
        <w:t xml:space="preserve"> </w:t>
      </w:r>
    </w:p>
    <w:p w14:paraId="5F19DF92" w14:textId="2C61CFCE" w:rsidR="00462C7F" w:rsidRDefault="00462C7F" w:rsidP="0016029C">
      <w:pPr>
        <w:pStyle w:val="BulletList"/>
        <w:tabs>
          <w:tab w:val="clear" w:pos="1551"/>
          <w:tab w:val="num" w:pos="1400"/>
        </w:tabs>
        <w:ind w:left="1418" w:hanging="518"/>
        <w:rPr>
          <w:rFonts w:cs="Arial"/>
        </w:rPr>
      </w:pPr>
      <w:proofErr w:type="gramStart"/>
      <w:r w:rsidRPr="0067034B">
        <w:rPr>
          <w:rFonts w:cs="Arial"/>
        </w:rPr>
        <w:t>SHET;</w:t>
      </w:r>
      <w:proofErr w:type="gramEnd"/>
    </w:p>
    <w:p w14:paraId="5B560E67" w14:textId="3E52E104" w:rsidR="0016029C" w:rsidRDefault="0016029C" w:rsidP="0016029C">
      <w:pPr>
        <w:pStyle w:val="BulletList"/>
        <w:tabs>
          <w:tab w:val="clear" w:pos="1551"/>
          <w:tab w:val="num" w:pos="1400"/>
        </w:tabs>
        <w:ind w:left="1418" w:hanging="518"/>
        <w:rPr>
          <w:rFonts w:cs="Arial"/>
          <w:szCs w:val="18"/>
          <w:lang w:eastAsia="en-GB"/>
        </w:rPr>
      </w:pPr>
      <w:r w:rsidRPr="0016029C">
        <w:rPr>
          <w:rFonts w:cs="Arial"/>
          <w:szCs w:val="18"/>
          <w:lang w:eastAsia="en-GB"/>
        </w:rPr>
        <w:t>All Offshore Transmission License holders as appointed by Ofgem; and</w:t>
      </w:r>
    </w:p>
    <w:p w14:paraId="6707F4C4" w14:textId="4340637B" w:rsidR="00943E2E" w:rsidRPr="0016029C" w:rsidRDefault="00943E2E" w:rsidP="002B778E">
      <w:pPr>
        <w:pStyle w:val="BulletList"/>
        <w:tabs>
          <w:tab w:val="clear" w:pos="1551"/>
          <w:tab w:val="num" w:pos="1400"/>
        </w:tabs>
        <w:ind w:left="1418" w:hanging="518"/>
        <w:rPr>
          <w:rFonts w:cs="Arial"/>
          <w:szCs w:val="18"/>
          <w:lang w:eastAsia="en-GB"/>
        </w:rPr>
      </w:pPr>
      <w:r w:rsidRPr="0016029C">
        <w:rPr>
          <w:rFonts w:cs="Arial"/>
          <w:szCs w:val="18"/>
          <w:lang w:eastAsia="en-GB"/>
        </w:rPr>
        <w:t>All Competitively Appointed Transmission License holders as appointed by Ofgem</w:t>
      </w:r>
      <w:r w:rsidR="002C5FB0">
        <w:rPr>
          <w:rFonts w:cs="Arial"/>
          <w:szCs w:val="18"/>
          <w:lang w:eastAsia="en-GB"/>
        </w:rPr>
        <w:t>.</w:t>
      </w:r>
    </w:p>
    <w:p w14:paraId="2CD080B1" w14:textId="77777777" w:rsidR="00462C7F" w:rsidRPr="0067034B" w:rsidRDefault="00462C7F" w:rsidP="00462C7F">
      <w:pPr>
        <w:pStyle w:val="BulletList"/>
        <w:numPr>
          <w:ilvl w:val="0"/>
          <w:numId w:val="0"/>
        </w:numPr>
        <w:ind w:left="900"/>
        <w:rPr>
          <w:rFonts w:cs="Arial"/>
        </w:rPr>
      </w:pPr>
    </w:p>
    <w:p w14:paraId="55E5DE44" w14:textId="77777777" w:rsidR="00462C7F" w:rsidRPr="0067034B" w:rsidRDefault="00462C7F" w:rsidP="00462C7F">
      <w:pPr>
        <w:pStyle w:val="Heading2"/>
        <w:rPr>
          <w:rFonts w:cs="Arial"/>
        </w:rPr>
      </w:pPr>
      <w:r w:rsidRPr="0067034B">
        <w:rPr>
          <w:rFonts w:cs="Arial"/>
        </w:rPr>
        <w:t xml:space="preserve">Objectives </w:t>
      </w:r>
    </w:p>
    <w:p w14:paraId="6E8CB9FB" w14:textId="77777777"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The objective of this procedure is to detail: </w:t>
      </w:r>
    </w:p>
    <w:p w14:paraId="27C7C5E0" w14:textId="186FCAF0" w:rsidR="00462C7F" w:rsidRPr="0067034B" w:rsidRDefault="00C0444E" w:rsidP="002D0842">
      <w:pPr>
        <w:pStyle w:val="Heading3"/>
        <w:numPr>
          <w:ilvl w:val="2"/>
          <w:numId w:val="20"/>
        </w:numPr>
        <w:tabs>
          <w:tab w:val="clear" w:pos="360"/>
          <w:tab w:val="num" w:pos="1400"/>
        </w:tabs>
        <w:ind w:left="1400" w:hanging="500"/>
        <w:jc w:val="both"/>
        <w:rPr>
          <w:rFonts w:cs="Arial"/>
        </w:rPr>
      </w:pPr>
      <w:r w:rsidRPr="0067034B">
        <w:rPr>
          <w:rFonts w:cs="Arial"/>
        </w:rPr>
        <w:t>H</w:t>
      </w:r>
      <w:r w:rsidR="00462C7F" w:rsidRPr="0067034B">
        <w:rPr>
          <w:rFonts w:cs="Arial"/>
        </w:rPr>
        <w:t xml:space="preserve">ow the CATO-TO </w:t>
      </w:r>
      <w:r w:rsidR="00721650" w:rsidRPr="0067034B">
        <w:rPr>
          <w:rFonts w:cs="Arial"/>
        </w:rPr>
        <w:t>C</w:t>
      </w:r>
      <w:r w:rsidR="00462C7F" w:rsidRPr="0067034B">
        <w:rPr>
          <w:rFonts w:cs="Arial"/>
        </w:rPr>
        <w:t xml:space="preserve">onnection </w:t>
      </w:r>
      <w:r w:rsidR="00721650" w:rsidRPr="0067034B">
        <w:rPr>
          <w:rFonts w:cs="Arial"/>
        </w:rPr>
        <w:t>Project</w:t>
      </w:r>
      <w:r w:rsidR="000153DE" w:rsidRPr="0067034B">
        <w:rPr>
          <w:rFonts w:cs="Arial"/>
        </w:rPr>
        <w:t xml:space="preserve"> </w:t>
      </w:r>
      <w:r w:rsidR="00462C7F" w:rsidRPr="0067034B">
        <w:rPr>
          <w:rFonts w:cs="Arial"/>
        </w:rPr>
        <w:t xml:space="preserve">is addressed across the </w:t>
      </w:r>
      <w:r w:rsidR="0076133F" w:rsidRPr="0067034B">
        <w:rPr>
          <w:rFonts w:cs="Arial"/>
        </w:rPr>
        <w:t xml:space="preserve">Company </w:t>
      </w:r>
      <w:r w:rsidR="00F01DEA" w:rsidRPr="0067034B">
        <w:rPr>
          <w:rFonts w:cs="Arial"/>
        </w:rPr>
        <w:t>-</w:t>
      </w:r>
      <w:r w:rsidR="00462C7F" w:rsidRPr="0067034B">
        <w:rPr>
          <w:rFonts w:cs="Arial"/>
        </w:rPr>
        <w:t xml:space="preserve"> </w:t>
      </w:r>
      <w:r w:rsidR="00B92BCB" w:rsidRPr="0067034B">
        <w:rPr>
          <w:rFonts w:cs="Arial"/>
        </w:rPr>
        <w:t>P</w:t>
      </w:r>
      <w:r w:rsidR="00462C7F" w:rsidRPr="0067034B">
        <w:rPr>
          <w:rFonts w:cs="Arial"/>
        </w:rPr>
        <w:t>TO interface, the TO</w:t>
      </w:r>
      <w:r w:rsidR="00407E52" w:rsidRPr="0067034B">
        <w:rPr>
          <w:rFonts w:cs="Arial"/>
        </w:rPr>
        <w:t>-C</w:t>
      </w:r>
      <w:r w:rsidR="00462C7F" w:rsidRPr="0067034B">
        <w:rPr>
          <w:rFonts w:cs="Arial"/>
        </w:rPr>
        <w:t xml:space="preserve">ATO interface, and the implications on any </w:t>
      </w:r>
      <w:r w:rsidR="00AB1A72" w:rsidRPr="0067034B">
        <w:rPr>
          <w:rFonts w:cs="Arial"/>
        </w:rPr>
        <w:t>A</w:t>
      </w:r>
      <w:r w:rsidR="00462C7F" w:rsidRPr="0067034B">
        <w:rPr>
          <w:rFonts w:cs="Arial"/>
        </w:rPr>
        <w:t xml:space="preserve">ffected </w:t>
      </w:r>
      <w:proofErr w:type="gramStart"/>
      <w:r w:rsidR="00462C7F" w:rsidRPr="0067034B">
        <w:rPr>
          <w:rFonts w:cs="Arial"/>
        </w:rPr>
        <w:t>TO</w:t>
      </w:r>
      <w:r w:rsidR="00374151" w:rsidRPr="0067034B">
        <w:rPr>
          <w:rFonts w:cs="Arial"/>
        </w:rPr>
        <w:t>;</w:t>
      </w:r>
      <w:proofErr w:type="gramEnd"/>
    </w:p>
    <w:p w14:paraId="35FEE73C" w14:textId="034D6179"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 xml:space="preserve">The creation and population of the </w:t>
      </w:r>
      <w:r w:rsidRPr="0067034B">
        <w:rPr>
          <w:rFonts w:cs="Arial"/>
          <w:b/>
        </w:rPr>
        <w:t xml:space="preserve">CATO Connection </w:t>
      </w:r>
      <w:r w:rsidR="0038448C" w:rsidRPr="0067034B">
        <w:rPr>
          <w:rFonts w:cs="Arial"/>
          <w:b/>
        </w:rPr>
        <w:t>Schedule</w:t>
      </w:r>
      <w:r w:rsidR="0038448C" w:rsidRPr="0067034B">
        <w:rPr>
          <w:rFonts w:cs="Arial"/>
        </w:rPr>
        <w:t xml:space="preserve"> (</w:t>
      </w:r>
      <w:r w:rsidR="0059621D" w:rsidRPr="0067034B">
        <w:rPr>
          <w:rFonts w:cs="Arial"/>
        </w:rPr>
        <w:t>Appendix A</w:t>
      </w:r>
      <w:r w:rsidR="0038448C" w:rsidRPr="0067034B">
        <w:rPr>
          <w:rFonts w:cs="Arial"/>
        </w:rPr>
        <w:t xml:space="preserve">) </w:t>
      </w:r>
      <w:r w:rsidRPr="0067034B">
        <w:rPr>
          <w:rFonts w:cs="Arial"/>
        </w:rPr>
        <w:t>which s</w:t>
      </w:r>
      <w:r w:rsidR="00412460" w:rsidRPr="0067034B">
        <w:rPr>
          <w:rFonts w:cs="Arial"/>
        </w:rPr>
        <w:t>hall</w:t>
      </w:r>
      <w:r w:rsidRPr="0067034B">
        <w:rPr>
          <w:rFonts w:cs="Arial"/>
        </w:rPr>
        <w:t xml:space="preserve"> include t</w:t>
      </w:r>
      <w:r w:rsidR="00412460" w:rsidRPr="0067034B">
        <w:rPr>
          <w:rFonts w:cs="Arial"/>
        </w:rPr>
        <w:t>h</w:t>
      </w:r>
      <w:r w:rsidRPr="0067034B">
        <w:rPr>
          <w:rFonts w:cs="Arial"/>
        </w:rPr>
        <w:t>e Grid Interface Data File Structure</w:t>
      </w:r>
      <w:r w:rsidR="009E25D9" w:rsidRPr="0067034B">
        <w:rPr>
          <w:rFonts w:cs="Arial"/>
        </w:rPr>
        <w:t xml:space="preserve"> (GIDFS)</w:t>
      </w:r>
      <w:r w:rsidR="008E2233" w:rsidRPr="0067034B">
        <w:rPr>
          <w:rFonts w:cs="Arial"/>
        </w:rPr>
        <w:t xml:space="preserve"> </w:t>
      </w:r>
      <w:r w:rsidR="00773F1E" w:rsidRPr="0067034B">
        <w:rPr>
          <w:rFonts w:cs="Arial"/>
        </w:rPr>
        <w:t xml:space="preserve">(located </w:t>
      </w:r>
      <w:r w:rsidR="008E2233" w:rsidRPr="0067034B">
        <w:rPr>
          <w:rFonts w:cs="Arial"/>
        </w:rPr>
        <w:t>in STCP 19-7</w:t>
      </w:r>
      <w:r w:rsidR="00E20274" w:rsidRPr="0067034B">
        <w:rPr>
          <w:rFonts w:cs="Arial"/>
        </w:rPr>
        <w:t xml:space="preserve"> Appendix </w:t>
      </w:r>
      <w:r w:rsidR="00296DA5" w:rsidRPr="0067034B">
        <w:rPr>
          <w:rFonts w:cs="Arial"/>
        </w:rPr>
        <w:t>A7/8)</w:t>
      </w:r>
      <w:r w:rsidRPr="0067034B">
        <w:rPr>
          <w:rFonts w:cs="Arial"/>
        </w:rPr>
        <w:t xml:space="preserve"> and </w:t>
      </w:r>
      <w:r w:rsidR="00C61230" w:rsidRPr="0067034B">
        <w:rPr>
          <w:rFonts w:cs="Arial"/>
        </w:rPr>
        <w:t xml:space="preserve">CATO </w:t>
      </w:r>
      <w:r w:rsidR="00EA7D0F" w:rsidRPr="0067034B">
        <w:rPr>
          <w:rFonts w:cs="Arial"/>
        </w:rPr>
        <w:t xml:space="preserve">Transmission Interface Site Specification </w:t>
      </w:r>
      <w:r w:rsidR="009E25D9" w:rsidRPr="0067034B">
        <w:rPr>
          <w:rFonts w:cs="Arial"/>
        </w:rPr>
        <w:t>(</w:t>
      </w:r>
      <w:r w:rsidR="00C61230" w:rsidRPr="0067034B">
        <w:rPr>
          <w:rFonts w:cs="Arial"/>
        </w:rPr>
        <w:t>C</w:t>
      </w:r>
      <w:r w:rsidR="009E6D82" w:rsidRPr="0067034B">
        <w:rPr>
          <w:rFonts w:cs="Arial"/>
        </w:rPr>
        <w:t>TISS</w:t>
      </w:r>
      <w:proofErr w:type="gramStart"/>
      <w:r w:rsidR="009E25D9" w:rsidRPr="0067034B">
        <w:rPr>
          <w:rFonts w:cs="Arial"/>
        </w:rPr>
        <w:t>)</w:t>
      </w:r>
      <w:r w:rsidR="00374151" w:rsidRPr="0067034B">
        <w:rPr>
          <w:rFonts w:cs="Arial"/>
        </w:rPr>
        <w:t>;</w:t>
      </w:r>
      <w:proofErr w:type="gramEnd"/>
    </w:p>
    <w:p w14:paraId="0EF9BFDE"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requirements for exchange of information in relation to these activities; and</w:t>
      </w:r>
    </w:p>
    <w:p w14:paraId="1E425DAD"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lines of communication to be used.</w:t>
      </w:r>
    </w:p>
    <w:p w14:paraId="731067E6" w14:textId="77777777" w:rsidR="00462C7F" w:rsidRPr="0067034B" w:rsidRDefault="00462C7F" w:rsidP="00462C7F">
      <w:pPr>
        <w:pStyle w:val="Heading1"/>
        <w:rPr>
          <w:rFonts w:cs="Arial"/>
        </w:rPr>
      </w:pPr>
      <w:r w:rsidRPr="0067034B">
        <w:rPr>
          <w:rFonts w:cs="Arial"/>
        </w:rPr>
        <w:br w:type="page"/>
      </w:r>
      <w:r w:rsidRPr="0067034B">
        <w:rPr>
          <w:rFonts w:cs="Arial"/>
        </w:rPr>
        <w:lastRenderedPageBreak/>
        <w:t>Key Definitions</w:t>
      </w:r>
    </w:p>
    <w:p w14:paraId="576EC948" w14:textId="77777777" w:rsidR="00462C7F" w:rsidRPr="0067034B" w:rsidRDefault="00462C7F" w:rsidP="00462C7F">
      <w:pPr>
        <w:pStyle w:val="Heading2"/>
        <w:rPr>
          <w:rFonts w:cs="Arial"/>
        </w:rPr>
      </w:pPr>
      <w:r w:rsidRPr="0067034B">
        <w:rPr>
          <w:rFonts w:cs="Arial"/>
        </w:rPr>
        <w:t>For the purposes of STCP 18-5:</w:t>
      </w:r>
    </w:p>
    <w:p w14:paraId="502CAA32" w14:textId="76501940" w:rsidR="00462C7F" w:rsidRPr="0067034B" w:rsidRDefault="00462C7F" w:rsidP="00B72FDE">
      <w:pPr>
        <w:pStyle w:val="Heading3"/>
        <w:numPr>
          <w:ilvl w:val="0"/>
          <w:numId w:val="0"/>
        </w:numPr>
        <w:ind w:left="900"/>
        <w:jc w:val="both"/>
        <w:rPr>
          <w:rFonts w:cs="Arial"/>
        </w:rPr>
      </w:pPr>
    </w:p>
    <w:p w14:paraId="6BE7069C" w14:textId="1B6494AD" w:rsidR="00DC47EA" w:rsidRPr="0067034B" w:rsidRDefault="00DC47EA" w:rsidP="00E244BE">
      <w:pPr>
        <w:pStyle w:val="Heading3"/>
        <w:tabs>
          <w:tab w:val="clear" w:pos="450"/>
          <w:tab w:val="num" w:pos="900"/>
        </w:tabs>
        <w:ind w:left="900" w:hanging="900"/>
        <w:jc w:val="both"/>
        <w:rPr>
          <w:rFonts w:cs="Arial"/>
        </w:rPr>
      </w:pPr>
      <w:r w:rsidRPr="0067034B">
        <w:rPr>
          <w:rFonts w:cs="Arial"/>
          <w:b/>
          <w:bCs/>
        </w:rPr>
        <w:t>Affected TO(s)</w:t>
      </w:r>
      <w:r w:rsidRPr="0067034B">
        <w:rPr>
          <w:rFonts w:cs="Arial"/>
        </w:rPr>
        <w:t>- means any Transmission Owner (</w:t>
      </w:r>
      <w:r w:rsidR="00C155C5" w:rsidRPr="0067034B">
        <w:rPr>
          <w:rFonts w:cs="Arial"/>
        </w:rPr>
        <w:t>other than the PTO &amp; CATO)</w:t>
      </w:r>
      <w:r w:rsidRPr="0067034B">
        <w:rPr>
          <w:rFonts w:cs="Arial"/>
        </w:rPr>
        <w:t xml:space="preserve"> in relation to whose Transmission System the Relevant Connection Site satisfies the criteria set out in the STC, Schedule four. (see STC Section D, part 2, paragraph 2.2.2). For the avoidance of doubt, no OFTO has a role under th</w:t>
      </w:r>
      <w:r w:rsidR="00E97955" w:rsidRPr="0067034B">
        <w:rPr>
          <w:rFonts w:cs="Arial"/>
        </w:rPr>
        <w:t>is</w:t>
      </w:r>
      <w:r w:rsidRPr="0067034B">
        <w:rPr>
          <w:rFonts w:cs="Arial"/>
        </w:rPr>
        <w:t xml:space="preserve"> STCP until an OFTO has been appointed under the Tender Process</w:t>
      </w:r>
    </w:p>
    <w:p w14:paraId="586CD185" w14:textId="34ACD93A" w:rsidR="004E7D81" w:rsidRPr="0067034B" w:rsidRDefault="004E7D81" w:rsidP="00E244BE">
      <w:pPr>
        <w:pStyle w:val="Heading3"/>
        <w:tabs>
          <w:tab w:val="clear" w:pos="450"/>
          <w:tab w:val="num" w:pos="900"/>
        </w:tabs>
        <w:ind w:left="900" w:hanging="900"/>
        <w:jc w:val="both"/>
        <w:rPr>
          <w:rFonts w:cs="Arial"/>
        </w:rPr>
      </w:pPr>
      <w:r w:rsidRPr="0067034B">
        <w:rPr>
          <w:rFonts w:cs="Arial"/>
          <w:b/>
          <w:bCs/>
        </w:rPr>
        <w:t>CATO-TO Connection Project</w:t>
      </w:r>
      <w:r w:rsidR="0089024E" w:rsidRPr="0067034B">
        <w:rPr>
          <w:rFonts w:cs="Arial"/>
          <w:b/>
          <w:bCs/>
        </w:rPr>
        <w:t>:</w:t>
      </w:r>
      <w:r w:rsidR="0089024E" w:rsidRPr="0067034B">
        <w:rPr>
          <w:rFonts w:cs="Arial"/>
        </w:rPr>
        <w:t xml:space="preserve"> Means the project undertaken under the provisions of Investment Planning </w:t>
      </w:r>
      <w:r w:rsidR="009676BB" w:rsidRPr="0067034B">
        <w:rPr>
          <w:rFonts w:cs="Arial"/>
        </w:rPr>
        <w:t xml:space="preserve">to progress and complete the connection </w:t>
      </w:r>
      <w:r w:rsidR="00510E54" w:rsidRPr="0067034B">
        <w:rPr>
          <w:rFonts w:cs="Arial"/>
        </w:rPr>
        <w:t xml:space="preserve">of the CATO asset to the transmission system of the </w:t>
      </w:r>
      <w:r w:rsidR="005E5DB3" w:rsidRPr="0067034B">
        <w:rPr>
          <w:rFonts w:cs="Arial"/>
        </w:rPr>
        <w:t>PTO.</w:t>
      </w:r>
    </w:p>
    <w:p w14:paraId="37511E57" w14:textId="4D97067A" w:rsidR="00462C7F" w:rsidRPr="0067034B" w:rsidRDefault="006A2A42" w:rsidP="00462C7F">
      <w:pPr>
        <w:pStyle w:val="Heading3"/>
        <w:tabs>
          <w:tab w:val="clear" w:pos="450"/>
          <w:tab w:val="num" w:pos="900"/>
        </w:tabs>
        <w:ind w:left="900" w:hanging="900"/>
        <w:jc w:val="both"/>
        <w:rPr>
          <w:rFonts w:cs="Arial"/>
        </w:rPr>
      </w:pPr>
      <w:r w:rsidRPr="0067034B">
        <w:rPr>
          <w:rFonts w:cs="Arial"/>
          <w:b/>
        </w:rPr>
        <w:t>CATO</w:t>
      </w:r>
      <w:r w:rsidR="007E5980" w:rsidRPr="0067034B">
        <w:rPr>
          <w:rFonts w:cs="Arial"/>
          <w:b/>
        </w:rPr>
        <w:t xml:space="preserve"> </w:t>
      </w:r>
      <w:r w:rsidRPr="0067034B">
        <w:rPr>
          <w:rFonts w:cs="Arial"/>
          <w:b/>
        </w:rPr>
        <w:t xml:space="preserve">Connection </w:t>
      </w:r>
      <w:r w:rsidR="002C15FB" w:rsidRPr="0067034B">
        <w:rPr>
          <w:rFonts w:cs="Arial"/>
          <w:b/>
        </w:rPr>
        <w:t>Schedule</w:t>
      </w:r>
      <w:r w:rsidR="00462C7F" w:rsidRPr="0067034B">
        <w:rPr>
          <w:rFonts w:cs="Arial"/>
          <w:b/>
        </w:rPr>
        <w:t>:</w:t>
      </w:r>
      <w:r w:rsidR="00462C7F" w:rsidRPr="0067034B">
        <w:rPr>
          <w:rFonts w:cs="Arial"/>
        </w:rPr>
        <w:t xml:space="preserve"> </w:t>
      </w:r>
      <w:r w:rsidR="008157F3" w:rsidRPr="0067034B">
        <w:rPr>
          <w:rFonts w:cs="Arial"/>
        </w:rPr>
        <w:t xml:space="preserve">Means the </w:t>
      </w:r>
      <w:r w:rsidR="00C434E7" w:rsidRPr="0067034B">
        <w:rPr>
          <w:rFonts w:cs="Arial"/>
        </w:rPr>
        <w:t>S</w:t>
      </w:r>
      <w:r w:rsidR="008157F3" w:rsidRPr="0067034B">
        <w:rPr>
          <w:rFonts w:cs="Arial"/>
        </w:rPr>
        <w:t>chedule</w:t>
      </w:r>
      <w:r w:rsidR="00C434E7" w:rsidRPr="0067034B">
        <w:rPr>
          <w:rFonts w:cs="Arial"/>
        </w:rPr>
        <w:t xml:space="preserve"> (</w:t>
      </w:r>
      <w:r w:rsidR="0059621D" w:rsidRPr="0067034B">
        <w:rPr>
          <w:rFonts w:cs="Arial"/>
        </w:rPr>
        <w:t>Appendix A</w:t>
      </w:r>
      <w:r w:rsidR="00CF79B4" w:rsidRPr="0067034B">
        <w:rPr>
          <w:rFonts w:cs="Arial"/>
        </w:rPr>
        <w:t>)</w:t>
      </w:r>
      <w:r w:rsidR="008157F3" w:rsidRPr="0067034B">
        <w:rPr>
          <w:rFonts w:cs="Arial"/>
        </w:rPr>
        <w:t xml:space="preserve"> that </w:t>
      </w:r>
      <w:r w:rsidR="001E1474" w:rsidRPr="0067034B">
        <w:rPr>
          <w:rFonts w:cs="Arial"/>
        </w:rPr>
        <w:t xml:space="preserve">forms the inventory </w:t>
      </w:r>
      <w:r w:rsidR="009C296B" w:rsidRPr="0067034B">
        <w:rPr>
          <w:rFonts w:cs="Arial"/>
        </w:rPr>
        <w:t>of documents that underpin the pro</w:t>
      </w:r>
      <w:r w:rsidR="00EA2740" w:rsidRPr="0067034B">
        <w:rPr>
          <w:rFonts w:cs="Arial"/>
        </w:rPr>
        <w:t>ject</w:t>
      </w:r>
      <w:r w:rsidR="009C296B" w:rsidRPr="0067034B">
        <w:rPr>
          <w:rFonts w:cs="Arial"/>
        </w:rPr>
        <w:t xml:space="preserve"> and </w:t>
      </w:r>
      <w:r w:rsidR="00BE4B74" w:rsidRPr="0067034B">
        <w:rPr>
          <w:rFonts w:cs="Arial"/>
        </w:rPr>
        <w:t>instruct the deliverables and timescales</w:t>
      </w:r>
      <w:r w:rsidR="00EA2740" w:rsidRPr="0067034B">
        <w:rPr>
          <w:rFonts w:cs="Arial"/>
        </w:rPr>
        <w:t>.</w:t>
      </w:r>
    </w:p>
    <w:p w14:paraId="7E3655C8" w14:textId="70C721CA" w:rsidR="00462C7F" w:rsidRPr="0067034B" w:rsidRDefault="00055FAF" w:rsidP="00462C7F">
      <w:pPr>
        <w:pStyle w:val="Heading3"/>
        <w:tabs>
          <w:tab w:val="clear" w:pos="450"/>
          <w:tab w:val="num" w:pos="900"/>
        </w:tabs>
        <w:ind w:left="900" w:hanging="900"/>
        <w:jc w:val="both"/>
        <w:rPr>
          <w:rFonts w:cs="Arial"/>
        </w:rPr>
      </w:pPr>
      <w:r w:rsidRPr="0067034B">
        <w:rPr>
          <w:rFonts w:cs="Arial"/>
          <w:b/>
        </w:rPr>
        <w:t>Pre-e</w:t>
      </w:r>
      <w:r w:rsidR="00BB74FC" w:rsidRPr="0067034B">
        <w:rPr>
          <w:rFonts w:cs="Arial"/>
          <w:b/>
        </w:rPr>
        <w:t>xi</w:t>
      </w:r>
      <w:r w:rsidR="001D2ED2" w:rsidRPr="0067034B">
        <w:rPr>
          <w:rFonts w:cs="Arial"/>
          <w:b/>
        </w:rPr>
        <w:t xml:space="preserve">sting </w:t>
      </w:r>
      <w:r w:rsidR="00462C7F" w:rsidRPr="0067034B">
        <w:rPr>
          <w:rFonts w:cs="Arial"/>
          <w:b/>
        </w:rPr>
        <w:t>T</w:t>
      </w:r>
      <w:r w:rsidR="0060204C" w:rsidRPr="0067034B">
        <w:rPr>
          <w:rFonts w:cs="Arial"/>
          <w:b/>
        </w:rPr>
        <w:t xml:space="preserve">ransmission </w:t>
      </w:r>
      <w:r w:rsidR="00462C7F" w:rsidRPr="0067034B">
        <w:rPr>
          <w:rFonts w:cs="Arial"/>
          <w:b/>
        </w:rPr>
        <w:t>O</w:t>
      </w:r>
      <w:r w:rsidR="0060204C" w:rsidRPr="0067034B">
        <w:rPr>
          <w:rFonts w:cs="Arial"/>
          <w:b/>
        </w:rPr>
        <w:t>wner</w:t>
      </w:r>
      <w:r w:rsidR="00462C7F" w:rsidRPr="0067034B">
        <w:rPr>
          <w:rFonts w:cs="Arial"/>
          <w:b/>
        </w:rPr>
        <w:t xml:space="preserve"> (</w:t>
      </w:r>
      <w:r w:rsidRPr="0067034B">
        <w:rPr>
          <w:rFonts w:cs="Arial"/>
          <w:b/>
        </w:rPr>
        <w:t>P</w:t>
      </w:r>
      <w:r w:rsidR="00462C7F" w:rsidRPr="0067034B">
        <w:rPr>
          <w:rFonts w:cs="Arial"/>
          <w:b/>
        </w:rPr>
        <w:t>TO)</w:t>
      </w:r>
      <w:r w:rsidR="00462C7F" w:rsidRPr="0067034B">
        <w:rPr>
          <w:rFonts w:cs="Arial"/>
        </w:rPr>
        <w:t xml:space="preserve"> – The Transmission Owner, whose Transmission System is located at the </w:t>
      </w:r>
      <w:r w:rsidR="008A48A0" w:rsidRPr="0067034B">
        <w:rPr>
          <w:rFonts w:cs="Arial"/>
        </w:rPr>
        <w:t>CATO Interface</w:t>
      </w:r>
      <w:r w:rsidR="00462C7F" w:rsidRPr="0067034B">
        <w:rPr>
          <w:rFonts w:cs="Arial"/>
        </w:rPr>
        <w:t xml:space="preserve"> Site for the CATO. </w:t>
      </w:r>
    </w:p>
    <w:p w14:paraId="239CA5B8" w14:textId="21F89E33" w:rsidR="009F0824" w:rsidRPr="0067034B" w:rsidRDefault="009F0824" w:rsidP="00462C7F">
      <w:pPr>
        <w:pStyle w:val="Heading3"/>
        <w:tabs>
          <w:tab w:val="clear" w:pos="450"/>
          <w:tab w:val="num" w:pos="900"/>
        </w:tabs>
        <w:ind w:left="900" w:hanging="900"/>
        <w:jc w:val="both"/>
        <w:rPr>
          <w:rFonts w:cs="Arial"/>
        </w:rPr>
      </w:pPr>
      <w:r w:rsidRPr="0067034B">
        <w:rPr>
          <w:rFonts w:cs="Arial"/>
          <w:b/>
        </w:rPr>
        <w:t>Lead Parties</w:t>
      </w:r>
      <w:r w:rsidRPr="0067034B">
        <w:rPr>
          <w:rFonts w:cs="Arial"/>
        </w:rPr>
        <w:t xml:space="preserve">- Means the </w:t>
      </w:r>
      <w:r w:rsidR="002D6D5B" w:rsidRPr="0067034B">
        <w:rPr>
          <w:rFonts w:cs="Arial"/>
        </w:rPr>
        <w:t xml:space="preserve">parties forming the </w:t>
      </w:r>
      <w:r w:rsidR="009A4D00" w:rsidRPr="0067034B">
        <w:rPr>
          <w:rFonts w:cs="Arial"/>
        </w:rPr>
        <w:t>CATO-TO Connection Sub-Group</w:t>
      </w:r>
      <w:r w:rsidR="001D325D" w:rsidRPr="0067034B">
        <w:rPr>
          <w:rFonts w:cs="Arial"/>
        </w:rPr>
        <w:t xml:space="preserve">.  These will normally be the </w:t>
      </w:r>
      <w:r w:rsidR="00D17E28" w:rsidRPr="0067034B">
        <w:rPr>
          <w:rFonts w:cs="Arial"/>
        </w:rPr>
        <w:t>P</w:t>
      </w:r>
      <w:r w:rsidR="001D325D" w:rsidRPr="0067034B">
        <w:rPr>
          <w:rFonts w:cs="Arial"/>
        </w:rPr>
        <w:t>TO, CATO and The Company.</w:t>
      </w:r>
    </w:p>
    <w:p w14:paraId="0585DB96" w14:textId="62C3EDFA" w:rsidR="00462C7F" w:rsidRPr="0067034B" w:rsidRDefault="00462C7F" w:rsidP="00462C7F">
      <w:pPr>
        <w:pStyle w:val="Heading3"/>
        <w:tabs>
          <w:tab w:val="clear" w:pos="450"/>
          <w:tab w:val="num" w:pos="900"/>
        </w:tabs>
        <w:ind w:left="900" w:hanging="900"/>
        <w:jc w:val="both"/>
        <w:rPr>
          <w:rFonts w:cs="Arial"/>
        </w:rPr>
      </w:pPr>
      <w:r w:rsidRPr="0067034B">
        <w:rPr>
          <w:rFonts w:cs="Arial"/>
          <w:b/>
        </w:rPr>
        <w:t>Lead P</w:t>
      </w:r>
      <w:r w:rsidR="005A48B1" w:rsidRPr="0067034B">
        <w:rPr>
          <w:rFonts w:cs="Arial"/>
          <w:b/>
        </w:rPr>
        <w:t>ersons-</w:t>
      </w:r>
      <w:r w:rsidRPr="0067034B">
        <w:rPr>
          <w:rFonts w:cs="Arial"/>
          <w:b/>
        </w:rPr>
        <w:t xml:space="preserve"> </w:t>
      </w:r>
      <w:r w:rsidRPr="0067034B">
        <w:rPr>
          <w:rFonts w:cs="Arial"/>
        </w:rPr>
        <w:t xml:space="preserve">means representatives from </w:t>
      </w:r>
      <w:r w:rsidR="007641BE" w:rsidRPr="0067034B">
        <w:rPr>
          <w:rFonts w:cs="Arial"/>
        </w:rPr>
        <w:t>The Company</w:t>
      </w:r>
      <w:r w:rsidRPr="0067034B">
        <w:rPr>
          <w:rFonts w:cs="Arial"/>
        </w:rPr>
        <w:t xml:space="preserve">, the </w:t>
      </w:r>
      <w:r w:rsidR="007641BE" w:rsidRPr="0067034B">
        <w:rPr>
          <w:rFonts w:cs="Arial"/>
        </w:rPr>
        <w:t>P</w:t>
      </w:r>
      <w:r w:rsidRPr="0067034B">
        <w:rPr>
          <w:rFonts w:cs="Arial"/>
        </w:rPr>
        <w:t xml:space="preserve">TO and CATO. </w:t>
      </w:r>
      <w:proofErr w:type="gramStart"/>
      <w:r w:rsidRPr="0067034B">
        <w:rPr>
          <w:rFonts w:cs="Arial"/>
        </w:rPr>
        <w:t>The “Lead Person(s)”,</w:t>
      </w:r>
      <w:proofErr w:type="gramEnd"/>
      <w:r w:rsidRPr="0067034B">
        <w:rPr>
          <w:rFonts w:cs="Arial"/>
        </w:rPr>
        <w:t xml:space="preserve"> shall oversee the connection of the CATO.</w:t>
      </w:r>
      <w:r w:rsidR="001A30E4" w:rsidRPr="0067034B">
        <w:rPr>
          <w:rFonts w:cs="Arial"/>
        </w:rPr>
        <w:t xml:space="preserve"> </w:t>
      </w:r>
      <w:r w:rsidRPr="0067034B">
        <w:rPr>
          <w:rFonts w:cs="Arial"/>
        </w:rPr>
        <w:t xml:space="preserve">The remit of the Lead Person(s) is to agree the </w:t>
      </w:r>
      <w:r w:rsidRPr="0067034B">
        <w:rPr>
          <w:rFonts w:cs="Arial"/>
          <w:b/>
        </w:rPr>
        <w:t>CATO</w:t>
      </w:r>
      <w:r w:rsidR="00837656" w:rsidRPr="0067034B">
        <w:rPr>
          <w:rFonts w:cs="Arial"/>
          <w:b/>
        </w:rPr>
        <w:t xml:space="preserve"> </w:t>
      </w:r>
      <w:r w:rsidRPr="0067034B">
        <w:rPr>
          <w:rFonts w:cs="Arial"/>
          <w:b/>
        </w:rPr>
        <w:t xml:space="preserve">Connection </w:t>
      </w:r>
      <w:r w:rsidR="004016D6" w:rsidRPr="0067034B">
        <w:rPr>
          <w:rFonts w:cs="Arial"/>
          <w:b/>
        </w:rPr>
        <w:t>Schedule</w:t>
      </w:r>
      <w:r w:rsidR="006A1CB2" w:rsidRPr="0067034B">
        <w:rPr>
          <w:rFonts w:cs="Arial"/>
        </w:rPr>
        <w:t xml:space="preserve"> </w:t>
      </w:r>
      <w:r w:rsidRPr="0067034B">
        <w:rPr>
          <w:rFonts w:cs="Arial"/>
        </w:rPr>
        <w:t xml:space="preserve">and associated documents (GIDFS, </w:t>
      </w:r>
      <w:r w:rsidR="00296DA5" w:rsidRPr="0067034B">
        <w:rPr>
          <w:rFonts w:cs="Arial"/>
        </w:rPr>
        <w:t>C</w:t>
      </w:r>
      <w:r w:rsidR="009E6D82" w:rsidRPr="0067034B">
        <w:rPr>
          <w:rFonts w:cs="Arial"/>
        </w:rPr>
        <w:t>TISS</w:t>
      </w:r>
      <w:r w:rsidR="00026C19" w:rsidRPr="0067034B">
        <w:rPr>
          <w:rFonts w:cs="Arial"/>
        </w:rPr>
        <w:t xml:space="preserve"> et</w:t>
      </w:r>
      <w:r w:rsidR="00837656" w:rsidRPr="0067034B">
        <w:rPr>
          <w:rFonts w:cs="Arial"/>
        </w:rPr>
        <w:t>c</w:t>
      </w:r>
      <w:r w:rsidRPr="0067034B">
        <w:rPr>
          <w:rFonts w:cs="Arial"/>
        </w:rPr>
        <w:t>), monitor progress and agree any changes. The Lead Person(s) are also responsible for resolving any disagreements at first instance, prior to any necessary escalation. Dialogue will take place in person, by email, telephone or video conferencing as appropriate.</w:t>
      </w:r>
    </w:p>
    <w:p w14:paraId="0F104149" w14:textId="1CAA0FCF" w:rsidR="002B7BD6" w:rsidRPr="0067034B" w:rsidRDefault="00296DA5" w:rsidP="006D2037">
      <w:pPr>
        <w:pStyle w:val="Heading3"/>
        <w:tabs>
          <w:tab w:val="clear" w:pos="450"/>
        </w:tabs>
        <w:ind w:left="851" w:hanging="993"/>
        <w:rPr>
          <w:rFonts w:cs="Arial"/>
        </w:rPr>
      </w:pPr>
      <w:r w:rsidRPr="0067034B">
        <w:rPr>
          <w:rFonts w:cs="Arial"/>
          <w:b/>
        </w:rPr>
        <w:t xml:space="preserve">CATO </w:t>
      </w:r>
      <w:r w:rsidR="009E6D82" w:rsidRPr="0067034B">
        <w:rPr>
          <w:rFonts w:cs="Arial"/>
          <w:b/>
        </w:rPr>
        <w:t>Transmission Interface Site Specification (</w:t>
      </w:r>
      <w:r w:rsidRPr="0067034B">
        <w:rPr>
          <w:rFonts w:cs="Arial"/>
          <w:b/>
        </w:rPr>
        <w:t>C</w:t>
      </w:r>
      <w:r w:rsidR="009E6D82" w:rsidRPr="0067034B">
        <w:rPr>
          <w:rFonts w:cs="Arial"/>
          <w:b/>
        </w:rPr>
        <w:t>TISS)</w:t>
      </w:r>
      <w:r w:rsidR="00E152DB" w:rsidRPr="0067034B">
        <w:rPr>
          <w:rFonts w:cs="Arial"/>
          <w:b/>
        </w:rPr>
        <w:t>-</w:t>
      </w:r>
      <w:r w:rsidR="002B7BD6" w:rsidRPr="0067034B">
        <w:rPr>
          <w:rFonts w:cs="Arial"/>
          <w:b/>
        </w:rPr>
        <w:t xml:space="preserve"> </w:t>
      </w:r>
      <w:r w:rsidR="002B7BD6" w:rsidRPr="0067034B">
        <w:rPr>
          <w:rFonts w:cs="Arial"/>
        </w:rPr>
        <w:t xml:space="preserve">means the technical appendices </w:t>
      </w:r>
      <w:r w:rsidR="00823A57" w:rsidRPr="0067034B">
        <w:rPr>
          <w:rFonts w:cs="Arial"/>
        </w:rPr>
        <w:t>containe</w:t>
      </w:r>
      <w:r w:rsidR="009E6D82" w:rsidRPr="0067034B">
        <w:rPr>
          <w:rFonts w:cs="Arial"/>
        </w:rPr>
        <w:t>d</w:t>
      </w:r>
      <w:r w:rsidR="001D130C" w:rsidRPr="0067034B">
        <w:rPr>
          <w:rFonts w:cs="Arial"/>
        </w:rPr>
        <w:t xml:space="preserve"> </w:t>
      </w:r>
      <w:r w:rsidR="00823A57" w:rsidRPr="0067034B">
        <w:rPr>
          <w:rFonts w:cs="Arial"/>
        </w:rPr>
        <w:t>with</w:t>
      </w:r>
      <w:r w:rsidR="00EF7725" w:rsidRPr="0067034B">
        <w:rPr>
          <w:rFonts w:cs="Arial"/>
        </w:rPr>
        <w:t>in</w:t>
      </w:r>
      <w:r w:rsidR="001D130C" w:rsidRPr="0067034B">
        <w:rPr>
          <w:rFonts w:cs="Arial"/>
        </w:rPr>
        <w:t xml:space="preserve"> </w:t>
      </w:r>
      <w:r w:rsidR="00823A57" w:rsidRPr="0067034B">
        <w:rPr>
          <w:rFonts w:cs="Arial"/>
        </w:rPr>
        <w:t>the CATO-TO Connection Schedule</w:t>
      </w:r>
      <w:r w:rsidR="00B27875" w:rsidRPr="0067034B">
        <w:rPr>
          <w:rFonts w:cs="Arial"/>
        </w:rPr>
        <w:t>,</w:t>
      </w:r>
      <w:r w:rsidR="001D130C" w:rsidRPr="0067034B">
        <w:rPr>
          <w:rFonts w:cs="Arial"/>
        </w:rPr>
        <w:t xml:space="preserve"> </w:t>
      </w:r>
      <w:r w:rsidR="002B7BD6" w:rsidRPr="0067034B">
        <w:rPr>
          <w:rFonts w:cs="Arial"/>
        </w:rPr>
        <w:t>detai</w:t>
      </w:r>
      <w:r w:rsidR="00823A57" w:rsidRPr="0067034B">
        <w:rPr>
          <w:rFonts w:cs="Arial"/>
        </w:rPr>
        <w:t>li</w:t>
      </w:r>
      <w:r w:rsidR="00305454" w:rsidRPr="0067034B">
        <w:rPr>
          <w:rFonts w:cs="Arial"/>
        </w:rPr>
        <w:t xml:space="preserve">ng the specific requirements </w:t>
      </w:r>
      <w:r w:rsidR="00857929" w:rsidRPr="0067034B">
        <w:rPr>
          <w:rFonts w:cs="Arial"/>
        </w:rPr>
        <w:t>in relation to the CATO Transmission Interface</w:t>
      </w:r>
    </w:p>
    <w:p w14:paraId="20CABB0C" w14:textId="77777777" w:rsidR="00462C7F" w:rsidRPr="0067034B" w:rsidRDefault="00462C7F" w:rsidP="00462C7F">
      <w:pPr>
        <w:pStyle w:val="Heading3"/>
        <w:numPr>
          <w:ilvl w:val="0"/>
          <w:numId w:val="0"/>
        </w:numPr>
        <w:jc w:val="both"/>
        <w:rPr>
          <w:rFonts w:cs="Arial"/>
        </w:rPr>
      </w:pPr>
    </w:p>
    <w:p w14:paraId="1C767881" w14:textId="77777777" w:rsidR="00462C7F" w:rsidRPr="0067034B" w:rsidRDefault="00462C7F" w:rsidP="00462C7F">
      <w:pPr>
        <w:pStyle w:val="Heading1"/>
        <w:rPr>
          <w:rFonts w:cs="Arial"/>
        </w:rPr>
      </w:pPr>
      <w:r w:rsidRPr="0067034B">
        <w:rPr>
          <w:rFonts w:cs="Arial"/>
        </w:rPr>
        <w:t>Procedure</w:t>
      </w:r>
    </w:p>
    <w:p w14:paraId="07F9A8BC" w14:textId="77777777" w:rsidR="00462C7F" w:rsidRPr="0067034B" w:rsidRDefault="00462C7F" w:rsidP="00462C7F">
      <w:pPr>
        <w:pStyle w:val="Heading2"/>
        <w:spacing w:before="120"/>
        <w:rPr>
          <w:rFonts w:cs="Arial"/>
        </w:rPr>
      </w:pPr>
      <w:r w:rsidRPr="0067034B">
        <w:rPr>
          <w:rFonts w:cs="Arial"/>
        </w:rPr>
        <w:t>Nuclear Site Licence Provision</w:t>
      </w:r>
    </w:p>
    <w:p w14:paraId="0FCAECCC" w14:textId="018CA98D" w:rsidR="00462C7F" w:rsidRPr="0067034B" w:rsidRDefault="00896F46" w:rsidP="007D3E20">
      <w:pPr>
        <w:pStyle w:val="Heading4"/>
        <w:numPr>
          <w:ilvl w:val="3"/>
          <w:numId w:val="0"/>
        </w:numPr>
        <w:ind w:left="720" w:hanging="720"/>
        <w:rPr>
          <w:rFonts w:cs="Arial"/>
        </w:rPr>
      </w:pPr>
      <w:r w:rsidRPr="0067034B">
        <w:rPr>
          <w:rFonts w:cs="Arial"/>
        </w:rPr>
        <w:t>3.1.1</w:t>
      </w:r>
      <w:r w:rsidRPr="0067034B">
        <w:rPr>
          <w:rFonts w:cs="Arial"/>
        </w:rPr>
        <w:tab/>
      </w:r>
      <w:r w:rsidR="00462C7F" w:rsidRPr="0067034B">
        <w:rPr>
          <w:rFonts w:cs="Arial"/>
        </w:rPr>
        <w:t xml:space="preserve">Where this process may interact with, impact upon or fall within the boundary of a Nuclear Site Licence holder's site, or may otherwise have any form of </w:t>
      </w:r>
      <w:r w:rsidR="00855708" w:rsidRPr="0067034B">
        <w:rPr>
          <w:rFonts w:cs="Arial"/>
        </w:rPr>
        <w:t>e</w:t>
      </w:r>
      <w:r w:rsidR="00462C7F" w:rsidRPr="0067034B">
        <w:rPr>
          <w:rFonts w:cs="Arial"/>
        </w:rPr>
        <w:t>ffect and/or implication for a nuclear power station, consideration must be given to the relevant provisions of the applicable Nuclear Site Licence Provisions Agreement, the CUSC Bilateral Connection Agreement for that site, paragraph 6.9.</w:t>
      </w:r>
      <w:r w:rsidR="009C406A" w:rsidRPr="0067034B">
        <w:rPr>
          <w:rFonts w:cs="Arial"/>
        </w:rPr>
        <w:t>5</w:t>
      </w:r>
      <w:r w:rsidR="00462C7F" w:rsidRPr="0067034B">
        <w:rPr>
          <w:rFonts w:cs="Arial"/>
        </w:rPr>
        <w:t xml:space="preserve"> of the CUSC and Section G3 of the SO/TO Code to ensure compliance with all of these obligations.</w:t>
      </w:r>
    </w:p>
    <w:p w14:paraId="78DCF6D9" w14:textId="77777777" w:rsidR="00AB5F9D" w:rsidRPr="0067034B" w:rsidRDefault="00AB5F9D" w:rsidP="00B72FDE">
      <w:pPr>
        <w:rPr>
          <w:rFonts w:cs="Arial"/>
        </w:rPr>
      </w:pPr>
    </w:p>
    <w:p w14:paraId="5587621E" w14:textId="77777777" w:rsidR="00C268E4" w:rsidRPr="0067034B" w:rsidRDefault="00C268E4">
      <w:pPr>
        <w:spacing w:after="0"/>
        <w:rPr>
          <w:rFonts w:cs="Arial"/>
          <w:b/>
          <w:bCs/>
          <w:i/>
          <w:iCs/>
          <w:sz w:val="24"/>
          <w:szCs w:val="24"/>
        </w:rPr>
      </w:pPr>
      <w:r w:rsidRPr="0067034B">
        <w:rPr>
          <w:rFonts w:cs="Arial"/>
          <w:b/>
          <w:bCs/>
          <w:i/>
          <w:iCs/>
          <w:sz w:val="24"/>
          <w:szCs w:val="24"/>
        </w:rPr>
        <w:br w:type="page"/>
      </w:r>
    </w:p>
    <w:p w14:paraId="144C5B80" w14:textId="16991EFD" w:rsidR="00F477B2" w:rsidRPr="0067034B" w:rsidRDefault="00492F02" w:rsidP="001C65FE">
      <w:pPr>
        <w:pStyle w:val="Heading2"/>
        <w:rPr>
          <w:rFonts w:cs="Arial"/>
        </w:rPr>
      </w:pPr>
      <w:r w:rsidRPr="0067034B">
        <w:rPr>
          <w:rFonts w:cs="Arial"/>
        </w:rPr>
        <w:lastRenderedPageBreak/>
        <w:t>Basic Process</w:t>
      </w:r>
    </w:p>
    <w:p w14:paraId="4687E946" w14:textId="48CADD14" w:rsidR="00492F02" w:rsidRPr="0067034B" w:rsidRDefault="00C1767A" w:rsidP="001C65FE">
      <w:pPr>
        <w:pStyle w:val="Heading3"/>
        <w:numPr>
          <w:ilvl w:val="0"/>
          <w:numId w:val="0"/>
        </w:numPr>
        <w:rPr>
          <w:rFonts w:cs="Arial"/>
          <w:b/>
        </w:rPr>
      </w:pPr>
      <w:r w:rsidRPr="0067034B">
        <w:rPr>
          <w:rFonts w:cs="Arial"/>
        </w:rPr>
        <w:t>3</w:t>
      </w:r>
      <w:r w:rsidR="00461084" w:rsidRPr="0067034B">
        <w:rPr>
          <w:rFonts w:cs="Arial"/>
        </w:rPr>
        <w:t>.2.1</w:t>
      </w:r>
      <w:r w:rsidR="00461084" w:rsidRPr="0067034B">
        <w:rPr>
          <w:rFonts w:cs="Arial"/>
        </w:rPr>
        <w:tab/>
      </w:r>
      <w:r w:rsidR="00D86EC7" w:rsidRPr="0067034B">
        <w:rPr>
          <w:rFonts w:cs="Arial"/>
          <w:b/>
        </w:rPr>
        <w:t>CATO Awarded Preferred Bidder Status</w:t>
      </w:r>
    </w:p>
    <w:p w14:paraId="721C4939" w14:textId="78171615" w:rsidR="00296A84" w:rsidRPr="0067034B" w:rsidRDefault="005E758E" w:rsidP="00F10E66">
      <w:pPr>
        <w:pStyle w:val="Heading4"/>
        <w:tabs>
          <w:tab w:val="num" w:pos="709"/>
        </w:tabs>
        <w:ind w:left="709" w:hanging="900"/>
        <w:jc w:val="both"/>
        <w:rPr>
          <w:rFonts w:cs="Arial"/>
        </w:rPr>
      </w:pPr>
      <w:r w:rsidRPr="0067034B">
        <w:rPr>
          <w:rFonts w:cs="Arial"/>
        </w:rPr>
        <w:t>Following a tender process</w:t>
      </w:r>
      <w:r w:rsidR="00905109" w:rsidRPr="0067034B">
        <w:rPr>
          <w:rFonts w:cs="Arial"/>
        </w:rPr>
        <w:t xml:space="preserve"> (</w:t>
      </w:r>
      <w:r w:rsidR="00334EE9" w:rsidRPr="0067034B">
        <w:rPr>
          <w:rFonts w:cs="Arial"/>
        </w:rPr>
        <w:t xml:space="preserve">see </w:t>
      </w:r>
      <w:r w:rsidR="0059621D" w:rsidRPr="0067034B">
        <w:rPr>
          <w:rFonts w:cs="Arial"/>
        </w:rPr>
        <w:t>Appendix A</w:t>
      </w:r>
      <w:r w:rsidR="00334EE9" w:rsidRPr="0067034B">
        <w:rPr>
          <w:rFonts w:cs="Arial"/>
        </w:rPr>
        <w:t xml:space="preserve"> for </w:t>
      </w:r>
      <w:r w:rsidR="000628B1" w:rsidRPr="0067034B">
        <w:rPr>
          <w:rFonts w:cs="Arial"/>
        </w:rPr>
        <w:t>Network Competition models)</w:t>
      </w:r>
      <w:r w:rsidRPr="0067034B">
        <w:rPr>
          <w:rFonts w:cs="Arial"/>
        </w:rPr>
        <w:t xml:space="preserve"> the </w:t>
      </w:r>
      <w:r w:rsidR="00997866" w:rsidRPr="0067034B">
        <w:rPr>
          <w:rFonts w:cs="Arial"/>
        </w:rPr>
        <w:t>p</w:t>
      </w:r>
      <w:r w:rsidR="00737AB8" w:rsidRPr="0067034B">
        <w:rPr>
          <w:rFonts w:cs="Arial"/>
        </w:rPr>
        <w:t xml:space="preserve">referred </w:t>
      </w:r>
      <w:r w:rsidR="00997866" w:rsidRPr="0067034B">
        <w:rPr>
          <w:rFonts w:cs="Arial"/>
        </w:rPr>
        <w:t>b</w:t>
      </w:r>
      <w:r w:rsidR="00737AB8" w:rsidRPr="0067034B">
        <w:rPr>
          <w:rFonts w:cs="Arial"/>
        </w:rPr>
        <w:t xml:space="preserve">idder </w:t>
      </w:r>
      <w:r w:rsidR="00093B70" w:rsidRPr="0067034B">
        <w:rPr>
          <w:rFonts w:cs="Arial"/>
        </w:rPr>
        <w:t xml:space="preserve">is appointed </w:t>
      </w:r>
      <w:r w:rsidR="004B5AA9" w:rsidRPr="0067034B">
        <w:rPr>
          <w:rFonts w:cs="Arial"/>
        </w:rPr>
        <w:t xml:space="preserve">and shall follow the </w:t>
      </w:r>
      <w:r w:rsidR="005869CA" w:rsidRPr="0067034B">
        <w:rPr>
          <w:rFonts w:cs="Arial"/>
        </w:rPr>
        <w:t>Admission</w:t>
      </w:r>
      <w:r w:rsidR="004B5AA9" w:rsidRPr="0067034B">
        <w:rPr>
          <w:rFonts w:cs="Arial"/>
        </w:rPr>
        <w:t xml:space="preserve"> of New Parties process</w:t>
      </w:r>
      <w:r w:rsidR="005869CA" w:rsidRPr="0067034B">
        <w:rPr>
          <w:rFonts w:cs="Arial"/>
        </w:rPr>
        <w:t>, detailed in Section B</w:t>
      </w:r>
      <w:r w:rsidR="003D52F5" w:rsidRPr="0067034B">
        <w:rPr>
          <w:rFonts w:cs="Arial"/>
        </w:rPr>
        <w:t>3</w:t>
      </w:r>
      <w:r w:rsidR="00055DC6" w:rsidRPr="0067034B">
        <w:rPr>
          <w:rFonts w:cs="Arial"/>
        </w:rPr>
        <w:t xml:space="preserve"> and accede to the STC as an STC </w:t>
      </w:r>
      <w:r w:rsidR="00BB5E06" w:rsidRPr="0067034B">
        <w:rPr>
          <w:rFonts w:cs="Arial"/>
        </w:rPr>
        <w:t>Party (Onshore Transmission Licensee)</w:t>
      </w:r>
      <w:r w:rsidR="00EE411C" w:rsidRPr="0067034B">
        <w:rPr>
          <w:rFonts w:cs="Arial"/>
        </w:rPr>
        <w:t>.</w:t>
      </w:r>
    </w:p>
    <w:p w14:paraId="2EDB653C" w14:textId="77777777" w:rsidR="00E55FB3" w:rsidRPr="0067034B" w:rsidRDefault="00E55FB3" w:rsidP="001C65FE">
      <w:pPr>
        <w:rPr>
          <w:rFonts w:cs="Arial"/>
        </w:rPr>
      </w:pPr>
    </w:p>
    <w:p w14:paraId="71E2A2C1" w14:textId="2C79461A" w:rsidR="00296A84" w:rsidRPr="0067034B" w:rsidRDefault="00296A84" w:rsidP="00296A84">
      <w:pPr>
        <w:rPr>
          <w:rFonts w:cs="Arial"/>
          <w:b/>
          <w:bCs/>
        </w:rPr>
      </w:pPr>
      <w:r w:rsidRPr="0067034B">
        <w:rPr>
          <w:rFonts w:cs="Arial"/>
          <w:b/>
          <w:bCs/>
        </w:rPr>
        <w:t>3.2.</w:t>
      </w:r>
      <w:r w:rsidR="00B8195F" w:rsidRPr="0067034B">
        <w:rPr>
          <w:rFonts w:cs="Arial"/>
          <w:b/>
          <w:bCs/>
        </w:rPr>
        <w:t>2</w:t>
      </w:r>
      <w:r w:rsidRPr="0067034B">
        <w:rPr>
          <w:rFonts w:cs="Arial"/>
        </w:rPr>
        <w:tab/>
      </w:r>
      <w:r w:rsidR="009A4D00" w:rsidRPr="0067034B">
        <w:rPr>
          <w:rFonts w:cs="Arial"/>
          <w:b/>
          <w:bCs/>
        </w:rPr>
        <w:t>CATO-TO Connection Sub-Group</w:t>
      </w:r>
      <w:r w:rsidRPr="0067034B">
        <w:rPr>
          <w:rFonts w:cs="Arial"/>
          <w:b/>
          <w:bCs/>
        </w:rPr>
        <w:t xml:space="preserve"> established for the asset connection project </w:t>
      </w:r>
    </w:p>
    <w:p w14:paraId="1E8AB203" w14:textId="43832857" w:rsidR="00296A84" w:rsidRPr="0067034B" w:rsidRDefault="00296A84" w:rsidP="00296A84">
      <w:pPr>
        <w:ind w:left="720" w:hanging="720"/>
        <w:rPr>
          <w:rFonts w:cs="Arial"/>
        </w:rPr>
      </w:pPr>
      <w:r w:rsidRPr="0067034B">
        <w:rPr>
          <w:rFonts w:cs="Arial"/>
        </w:rPr>
        <w:t>3.2.</w:t>
      </w:r>
      <w:r w:rsidR="00B8195F" w:rsidRPr="0067034B">
        <w:rPr>
          <w:rFonts w:cs="Arial"/>
        </w:rPr>
        <w:t>2</w:t>
      </w:r>
      <w:r w:rsidRPr="0067034B">
        <w:rPr>
          <w:rFonts w:cs="Arial"/>
        </w:rPr>
        <w:t>.1</w:t>
      </w:r>
      <w:r w:rsidRPr="0067034B">
        <w:rPr>
          <w:rFonts w:cs="Arial"/>
        </w:rPr>
        <w:tab/>
      </w:r>
      <w:r w:rsidR="000B212A" w:rsidRPr="0067034B">
        <w:rPr>
          <w:rFonts w:cs="Arial"/>
        </w:rPr>
        <w:t>A</w:t>
      </w:r>
      <w:r w:rsidRPr="0067034B">
        <w:rPr>
          <w:rFonts w:cs="Arial"/>
        </w:rPr>
        <w:t xml:space="preserve"> </w:t>
      </w:r>
      <w:r w:rsidR="009A4D00" w:rsidRPr="0067034B">
        <w:rPr>
          <w:rFonts w:cs="Arial"/>
        </w:rPr>
        <w:t>CATO-TO Connection Sub-Group</w:t>
      </w:r>
      <w:r w:rsidRPr="0067034B">
        <w:rPr>
          <w:rFonts w:cs="Arial"/>
        </w:rPr>
        <w:t xml:space="preserve"> shall be established for the connection project.  This will be established under the provisions of STCP 16-1-Invesment Planning.  The Joint Planning Committee (JPC), consisting of named representatives</w:t>
      </w:r>
      <w:r w:rsidR="009025AD" w:rsidRPr="0067034B">
        <w:rPr>
          <w:rFonts w:cs="Arial"/>
        </w:rPr>
        <w:t xml:space="preserve"> (Lead Persons)</w:t>
      </w:r>
      <w:r w:rsidRPr="0067034B">
        <w:rPr>
          <w:rFonts w:cs="Arial"/>
        </w:rPr>
        <w:t xml:space="preserve"> f</w:t>
      </w:r>
      <w:r w:rsidR="00EB5D44" w:rsidRPr="0067034B">
        <w:rPr>
          <w:rFonts w:cs="Arial"/>
        </w:rPr>
        <w:t>ro</w:t>
      </w:r>
      <w:r w:rsidRPr="0067034B">
        <w:rPr>
          <w:rFonts w:cs="Arial"/>
        </w:rPr>
        <w:t xml:space="preserve">m The Company and each TO shall facilitate and coordinate the establishment of the </w:t>
      </w:r>
      <w:r w:rsidR="009A4D00" w:rsidRPr="0067034B">
        <w:rPr>
          <w:rFonts w:cs="Arial"/>
        </w:rPr>
        <w:t>CATO-TO Connection Sub-Group</w:t>
      </w:r>
      <w:r w:rsidRPr="0067034B">
        <w:rPr>
          <w:rFonts w:cs="Arial"/>
        </w:rPr>
        <w:t xml:space="preserve"> for the CATO</w:t>
      </w:r>
      <w:r w:rsidR="00322479" w:rsidRPr="0067034B">
        <w:rPr>
          <w:rFonts w:cs="Arial"/>
        </w:rPr>
        <w:t>-TO</w:t>
      </w:r>
      <w:r w:rsidRPr="0067034B">
        <w:rPr>
          <w:rFonts w:cs="Arial"/>
        </w:rPr>
        <w:t xml:space="preserve"> </w:t>
      </w:r>
      <w:r w:rsidR="00E35C1C" w:rsidRPr="0067034B">
        <w:rPr>
          <w:rFonts w:cs="Arial"/>
        </w:rPr>
        <w:t>C</w:t>
      </w:r>
      <w:r w:rsidRPr="0067034B">
        <w:rPr>
          <w:rFonts w:cs="Arial"/>
        </w:rPr>
        <w:t xml:space="preserve">onnection </w:t>
      </w:r>
      <w:r w:rsidR="00E35C1C" w:rsidRPr="0067034B">
        <w:rPr>
          <w:rFonts w:cs="Arial"/>
        </w:rPr>
        <w:t>P</w:t>
      </w:r>
      <w:r w:rsidRPr="0067034B">
        <w:rPr>
          <w:rFonts w:cs="Arial"/>
        </w:rPr>
        <w:t xml:space="preserve">roject. </w:t>
      </w:r>
    </w:p>
    <w:p w14:paraId="49DBE625" w14:textId="19AF63BB"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.2 The CATO</w:t>
      </w:r>
      <w:r w:rsidR="00322479" w:rsidRPr="0067034B">
        <w:rPr>
          <w:rFonts w:cs="Arial"/>
        </w:rPr>
        <w:t>-TO</w:t>
      </w:r>
      <w:r w:rsidRPr="0067034B">
        <w:rPr>
          <w:rFonts w:cs="Arial"/>
        </w:rPr>
        <w:t xml:space="preserve"> Connection Sub-Group shall consist of relevant representatives</w:t>
      </w:r>
      <w:r w:rsidR="00E156FB" w:rsidRPr="0067034B">
        <w:rPr>
          <w:rFonts w:cs="Arial"/>
        </w:rPr>
        <w:t xml:space="preserve"> (Lead Persons)</w:t>
      </w:r>
      <w:r w:rsidRPr="0067034B">
        <w:rPr>
          <w:rFonts w:cs="Arial"/>
        </w:rPr>
        <w:t xml:space="preserve"> from the </w:t>
      </w:r>
      <w:r w:rsidR="009025AD" w:rsidRPr="0067034B">
        <w:rPr>
          <w:rFonts w:cs="Arial"/>
        </w:rPr>
        <w:t>L</w:t>
      </w:r>
      <w:r w:rsidRPr="0067034B">
        <w:rPr>
          <w:rFonts w:cs="Arial"/>
        </w:rPr>
        <w:t xml:space="preserve">ead </w:t>
      </w:r>
      <w:r w:rsidR="00E156FB" w:rsidRPr="0067034B">
        <w:rPr>
          <w:rFonts w:cs="Arial"/>
        </w:rPr>
        <w:t>P</w:t>
      </w:r>
      <w:r w:rsidRPr="0067034B">
        <w:rPr>
          <w:rFonts w:cs="Arial"/>
        </w:rPr>
        <w:t>arties (</w:t>
      </w:r>
      <w:r w:rsidR="001D632B" w:rsidRPr="0067034B">
        <w:rPr>
          <w:rFonts w:cs="Arial"/>
        </w:rPr>
        <w:t>P</w:t>
      </w:r>
      <w:r w:rsidRPr="0067034B">
        <w:rPr>
          <w:rFonts w:cs="Arial"/>
        </w:rPr>
        <w:t>TO(s), CATO and The Company)</w:t>
      </w:r>
    </w:p>
    <w:p w14:paraId="1418F71B" w14:textId="7891B367"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.3</w:t>
      </w:r>
      <w:r w:rsidRPr="0067034B">
        <w:rPr>
          <w:rFonts w:cs="Arial"/>
        </w:rPr>
        <w:tab/>
        <w:t>The CATO</w:t>
      </w:r>
      <w:r w:rsidR="00B92C9E" w:rsidRPr="0067034B">
        <w:rPr>
          <w:rFonts w:cs="Arial"/>
        </w:rPr>
        <w:t>-TO</w:t>
      </w:r>
      <w:r w:rsidRPr="0067034B">
        <w:rPr>
          <w:rFonts w:cs="Arial"/>
        </w:rPr>
        <w:t xml:space="preserve"> Connection</w:t>
      </w:r>
      <w:r w:rsidR="009D43E9" w:rsidRPr="0067034B">
        <w:rPr>
          <w:rFonts w:cs="Arial"/>
        </w:rPr>
        <w:t xml:space="preserve"> </w:t>
      </w:r>
      <w:r w:rsidRPr="0067034B">
        <w:rPr>
          <w:rFonts w:cs="Arial"/>
        </w:rPr>
        <w:t xml:space="preserve">Sub-Group shall meet as required and when requested by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w:t>
      </w:r>
      <w:r w:rsidR="00DF0FE6" w:rsidRPr="0067034B">
        <w:rPr>
          <w:rFonts w:cs="Arial"/>
        </w:rPr>
        <w:t>.</w:t>
      </w:r>
    </w:p>
    <w:p w14:paraId="1CCC7C3C" w14:textId="75CD2017" w:rsidR="00296A84" w:rsidRPr="0067034B" w:rsidRDefault="00296A84" w:rsidP="003E6344">
      <w:pPr>
        <w:ind w:left="709" w:hanging="709"/>
        <w:rPr>
          <w:rFonts w:cs="Arial"/>
        </w:rPr>
      </w:pPr>
      <w:r w:rsidRPr="0067034B">
        <w:rPr>
          <w:rFonts w:cs="Arial"/>
        </w:rPr>
        <w:t>3.2.</w:t>
      </w:r>
      <w:r w:rsidR="00B8195F" w:rsidRPr="0067034B">
        <w:rPr>
          <w:rFonts w:cs="Arial"/>
        </w:rPr>
        <w:t>2</w:t>
      </w:r>
      <w:r w:rsidRPr="0067034B">
        <w:rPr>
          <w:rFonts w:cs="Arial"/>
        </w:rPr>
        <w:t>.</w:t>
      </w:r>
      <w:r w:rsidR="0005025A" w:rsidRPr="0067034B">
        <w:rPr>
          <w:rFonts w:cs="Arial"/>
        </w:rPr>
        <w:t>4</w:t>
      </w:r>
      <w:r w:rsidRPr="0067034B">
        <w:rPr>
          <w:rFonts w:cs="Arial"/>
        </w:rPr>
        <w:tab/>
        <w:t xml:space="preserve">If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 requests clarification on certain aspects of the project or requests a meeting to clarify certain aspects of the CATO</w:t>
      </w:r>
      <w:r w:rsidR="00256BE8" w:rsidRPr="0067034B">
        <w:rPr>
          <w:rFonts w:cs="Arial"/>
        </w:rPr>
        <w:t>-TO</w:t>
      </w:r>
      <w:r w:rsidRPr="0067034B">
        <w:rPr>
          <w:rFonts w:cs="Arial"/>
        </w:rPr>
        <w:t xml:space="preserve"> </w:t>
      </w:r>
      <w:r w:rsidR="00256BE8" w:rsidRPr="0067034B">
        <w:rPr>
          <w:rFonts w:cs="Arial"/>
        </w:rPr>
        <w:t>Connection</w:t>
      </w:r>
      <w:r w:rsidRPr="0067034B">
        <w:rPr>
          <w:rFonts w:cs="Arial"/>
        </w:rPr>
        <w:t xml:space="preserve"> </w:t>
      </w:r>
      <w:r w:rsidR="00C20A31" w:rsidRPr="0067034B">
        <w:rPr>
          <w:rFonts w:cs="Arial"/>
        </w:rPr>
        <w:t>P</w:t>
      </w:r>
      <w:r w:rsidRPr="0067034B">
        <w:rPr>
          <w:rFonts w:cs="Arial"/>
        </w:rPr>
        <w:t xml:space="preserve">roject, the other </w:t>
      </w:r>
      <w:r w:rsidR="003D4E9B" w:rsidRPr="0067034B">
        <w:rPr>
          <w:rFonts w:cs="Arial"/>
        </w:rPr>
        <w:t>L</w:t>
      </w:r>
      <w:r w:rsidRPr="0067034B">
        <w:rPr>
          <w:rFonts w:cs="Arial"/>
        </w:rPr>
        <w:t xml:space="preserve">ead </w:t>
      </w:r>
      <w:r w:rsidR="003D4E9B" w:rsidRPr="0067034B">
        <w:rPr>
          <w:rFonts w:cs="Arial"/>
        </w:rPr>
        <w:t>P</w:t>
      </w:r>
      <w:r w:rsidRPr="0067034B">
        <w:rPr>
          <w:rFonts w:cs="Arial"/>
        </w:rPr>
        <w:t xml:space="preserve">arties shall provide all reasonable assistance to answer the queries raised.  All </w:t>
      </w:r>
      <w:r w:rsidR="009F0360" w:rsidRPr="0067034B">
        <w:rPr>
          <w:rFonts w:cs="Arial"/>
        </w:rPr>
        <w:t>L</w:t>
      </w:r>
      <w:r w:rsidRPr="0067034B">
        <w:rPr>
          <w:rFonts w:cs="Arial"/>
        </w:rPr>
        <w:t>e</w:t>
      </w:r>
      <w:r w:rsidR="003E6344" w:rsidRPr="0067034B">
        <w:rPr>
          <w:rFonts w:cs="Arial"/>
        </w:rPr>
        <w:t>ad</w:t>
      </w:r>
      <w:r w:rsidRPr="0067034B">
        <w:rPr>
          <w:rFonts w:cs="Arial"/>
        </w:rPr>
        <w:t xml:space="preserve"> </w:t>
      </w:r>
      <w:r w:rsidR="009F0360" w:rsidRPr="0067034B">
        <w:rPr>
          <w:rFonts w:cs="Arial"/>
        </w:rPr>
        <w:t>P</w:t>
      </w:r>
      <w:r w:rsidRPr="0067034B">
        <w:rPr>
          <w:rFonts w:cs="Arial"/>
        </w:rPr>
        <w:t xml:space="preserve">arties shall accommodate any reasonable request for a meeting at the convenience of all </w:t>
      </w:r>
      <w:r w:rsidR="002A6F00" w:rsidRPr="0067034B">
        <w:rPr>
          <w:rFonts w:cs="Arial"/>
        </w:rPr>
        <w:t>other Lead P</w:t>
      </w:r>
      <w:r w:rsidRPr="0067034B">
        <w:rPr>
          <w:rFonts w:cs="Arial"/>
        </w:rPr>
        <w:t>arties.</w:t>
      </w:r>
    </w:p>
    <w:p w14:paraId="3DABE5AB" w14:textId="77777777" w:rsidR="00296A84" w:rsidRPr="0067034B" w:rsidRDefault="00296A84" w:rsidP="00815653">
      <w:pPr>
        <w:rPr>
          <w:rFonts w:cs="Arial"/>
        </w:rPr>
      </w:pPr>
    </w:p>
    <w:p w14:paraId="392FBCA9" w14:textId="0A769560" w:rsidR="0034276B" w:rsidRPr="0067034B" w:rsidRDefault="0034276B" w:rsidP="0034276B">
      <w:pPr>
        <w:rPr>
          <w:rFonts w:cs="Arial"/>
          <w:b/>
          <w:bCs/>
        </w:rPr>
      </w:pPr>
      <w:r w:rsidRPr="0067034B">
        <w:rPr>
          <w:rFonts w:cs="Arial"/>
          <w:b/>
          <w:bCs/>
        </w:rPr>
        <w:t>3.2.</w:t>
      </w:r>
      <w:r w:rsidR="00B8195F" w:rsidRPr="0067034B">
        <w:rPr>
          <w:rFonts w:cs="Arial"/>
          <w:b/>
          <w:bCs/>
        </w:rPr>
        <w:t>3</w:t>
      </w:r>
      <w:r w:rsidRPr="0067034B">
        <w:rPr>
          <w:rFonts w:cs="Arial"/>
          <w:b/>
          <w:bCs/>
        </w:rPr>
        <w:tab/>
      </w:r>
      <w:r w:rsidR="00296DA5" w:rsidRPr="0067034B">
        <w:rPr>
          <w:rFonts w:cs="Arial"/>
          <w:b/>
          <w:bCs/>
        </w:rPr>
        <w:t xml:space="preserve">CATO </w:t>
      </w:r>
      <w:r w:rsidR="009E6D82" w:rsidRPr="0067034B">
        <w:rPr>
          <w:rFonts w:cs="Arial"/>
          <w:b/>
          <w:bCs/>
        </w:rPr>
        <w:t>Transmission Interface Site Specification (</w:t>
      </w:r>
      <w:r w:rsidR="00296DA5" w:rsidRPr="0067034B">
        <w:rPr>
          <w:rFonts w:cs="Arial"/>
          <w:b/>
          <w:bCs/>
        </w:rPr>
        <w:t>C</w:t>
      </w:r>
      <w:r w:rsidR="009E6D82" w:rsidRPr="0067034B">
        <w:rPr>
          <w:rFonts w:cs="Arial"/>
          <w:b/>
          <w:bCs/>
        </w:rPr>
        <w:t>TISS)</w:t>
      </w:r>
      <w:r w:rsidRPr="0067034B">
        <w:rPr>
          <w:rFonts w:cs="Arial"/>
          <w:b/>
          <w:bCs/>
        </w:rPr>
        <w:t xml:space="preserve"> Populated &amp; Signed off</w:t>
      </w:r>
      <w:r w:rsidR="006C1255" w:rsidRPr="0067034B">
        <w:rPr>
          <w:rFonts w:cs="Arial"/>
          <w:b/>
          <w:bCs/>
        </w:rPr>
        <w:t>.</w:t>
      </w:r>
    </w:p>
    <w:p w14:paraId="7765642D" w14:textId="6D292D65" w:rsidR="0034276B" w:rsidRPr="0067034B" w:rsidRDefault="0034276B" w:rsidP="00ED5B12">
      <w:pPr>
        <w:ind w:left="720" w:hanging="720"/>
        <w:rPr>
          <w:rFonts w:cs="Arial"/>
        </w:rPr>
      </w:pPr>
      <w:r w:rsidRPr="0067034B">
        <w:rPr>
          <w:rFonts w:cs="Arial"/>
        </w:rPr>
        <w:t>3.2.</w:t>
      </w:r>
      <w:r w:rsidR="00B8195F" w:rsidRPr="0067034B">
        <w:rPr>
          <w:rFonts w:cs="Arial"/>
        </w:rPr>
        <w:t>3</w:t>
      </w:r>
      <w:r w:rsidRPr="0067034B">
        <w:rPr>
          <w:rFonts w:cs="Arial"/>
        </w:rPr>
        <w:t xml:space="preserve">.1 </w:t>
      </w:r>
      <w:r w:rsidR="007A495F" w:rsidRPr="0067034B">
        <w:rPr>
          <w:rFonts w:cs="Arial"/>
        </w:rPr>
        <w:tab/>
      </w:r>
      <w:r w:rsidRPr="0067034B">
        <w:rPr>
          <w:rFonts w:cs="Arial"/>
        </w:rPr>
        <w:t xml:space="preserve">The Company and the </w:t>
      </w:r>
      <w:r w:rsidR="009A4D00" w:rsidRPr="0067034B">
        <w:rPr>
          <w:rFonts w:cs="Arial"/>
        </w:rPr>
        <w:t>PTO</w:t>
      </w:r>
      <w:r w:rsidRPr="0067034B">
        <w:rPr>
          <w:rFonts w:cs="Arial"/>
        </w:rPr>
        <w:t xml:space="preserve"> shall populate the</w:t>
      </w:r>
      <w:r w:rsidR="00096E52" w:rsidRPr="0067034B">
        <w:rPr>
          <w:rFonts w:cs="Arial"/>
        </w:rPr>
        <w:t xml:space="preserve"> </w:t>
      </w:r>
      <w:r w:rsidR="00296DA5" w:rsidRPr="0067034B">
        <w:rPr>
          <w:rFonts w:cs="Arial"/>
        </w:rPr>
        <w:t>C</w:t>
      </w:r>
      <w:r w:rsidR="009E6D82" w:rsidRPr="0067034B">
        <w:rPr>
          <w:rFonts w:cs="Arial"/>
        </w:rPr>
        <w:t>TISS</w:t>
      </w:r>
      <w:r w:rsidRPr="0067034B">
        <w:rPr>
          <w:rFonts w:cs="Arial"/>
        </w:rPr>
        <w:t xml:space="preserve">.  A generic template for HVDC and HVAC connections can be found in </w:t>
      </w:r>
      <w:r w:rsidR="0059621D" w:rsidRPr="0067034B">
        <w:rPr>
          <w:rFonts w:cs="Arial"/>
        </w:rPr>
        <w:t>Appendix A</w:t>
      </w:r>
      <w:r w:rsidRPr="0067034B">
        <w:rPr>
          <w:rFonts w:cs="Arial"/>
        </w:rPr>
        <w:t>.</w:t>
      </w:r>
    </w:p>
    <w:p w14:paraId="07C108D0" w14:textId="5FBF7A2B"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.2 </w:t>
      </w:r>
      <w:r w:rsidR="007A495F" w:rsidRPr="0067034B">
        <w:rPr>
          <w:rFonts w:cs="Arial"/>
        </w:rPr>
        <w:tab/>
      </w:r>
      <w:r w:rsidRPr="0067034B">
        <w:rPr>
          <w:rFonts w:cs="Arial"/>
        </w:rPr>
        <w:t xml:space="preserve">Following the population of the </w:t>
      </w:r>
      <w:r w:rsidR="00296DA5" w:rsidRPr="0067034B">
        <w:rPr>
          <w:rFonts w:cs="Arial"/>
        </w:rPr>
        <w:t>C</w:t>
      </w:r>
      <w:r w:rsidR="009E6D82" w:rsidRPr="0067034B">
        <w:rPr>
          <w:rFonts w:cs="Arial"/>
        </w:rPr>
        <w:t>TISS</w:t>
      </w:r>
      <w:r w:rsidRPr="0067034B">
        <w:rPr>
          <w:rFonts w:cs="Arial"/>
        </w:rPr>
        <w:t xml:space="preserve"> the CATO </w:t>
      </w:r>
      <w:r w:rsidR="00412460" w:rsidRPr="0067034B">
        <w:rPr>
          <w:rFonts w:cs="Arial"/>
        </w:rPr>
        <w:t>shall</w:t>
      </w:r>
      <w:r w:rsidRPr="0067034B">
        <w:rPr>
          <w:rFonts w:cs="Arial"/>
        </w:rPr>
        <w:t xml:space="preserve"> review and sign the document, followed by the </w:t>
      </w:r>
      <w:r w:rsidR="009A4D00" w:rsidRPr="0067034B">
        <w:rPr>
          <w:rFonts w:cs="Arial"/>
        </w:rPr>
        <w:t>PTO</w:t>
      </w:r>
      <w:r w:rsidRPr="0067034B">
        <w:rPr>
          <w:rFonts w:cs="Arial"/>
        </w:rPr>
        <w:t xml:space="preserve"> and The Company.</w:t>
      </w:r>
    </w:p>
    <w:p w14:paraId="137BCDC9" w14:textId="4FBEB4D6"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.3 </w:t>
      </w:r>
      <w:r w:rsidR="007A495F" w:rsidRPr="0067034B">
        <w:rPr>
          <w:rFonts w:cs="Arial"/>
        </w:rPr>
        <w:tab/>
      </w:r>
      <w:r w:rsidRPr="0067034B">
        <w:rPr>
          <w:rFonts w:cs="Arial"/>
        </w:rPr>
        <w:t xml:space="preserve">In the event of any points of contention the contending party </w:t>
      </w:r>
      <w:r w:rsidR="00412460" w:rsidRPr="0067034B">
        <w:rPr>
          <w:rFonts w:cs="Arial"/>
        </w:rPr>
        <w:t>shall</w:t>
      </w:r>
      <w:r w:rsidRPr="0067034B">
        <w:rPr>
          <w:rFonts w:cs="Arial"/>
        </w:rPr>
        <w:t xml:space="preserve"> call a meeting to discuss and resolve issue/s.  All parties must make all reasonable efforts to accommodate the meeting </w:t>
      </w:r>
      <w:r w:rsidR="00986FAE" w:rsidRPr="0067034B">
        <w:rPr>
          <w:rFonts w:cs="Arial"/>
        </w:rPr>
        <w:t>promptly</w:t>
      </w:r>
      <w:r w:rsidRPr="0067034B">
        <w:rPr>
          <w:rFonts w:cs="Arial"/>
        </w:rPr>
        <w:t>.</w:t>
      </w:r>
    </w:p>
    <w:p w14:paraId="0F9250AB" w14:textId="39A0656F"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.4 </w:t>
      </w:r>
      <w:r w:rsidR="007A495F" w:rsidRPr="0067034B">
        <w:rPr>
          <w:rFonts w:cs="Arial"/>
        </w:rPr>
        <w:tab/>
      </w:r>
      <w:r w:rsidRPr="0067034B">
        <w:rPr>
          <w:rFonts w:cs="Arial"/>
        </w:rPr>
        <w:t xml:space="preserve">Points of contention that cannot be resolved within the forums of the </w:t>
      </w:r>
      <w:r w:rsidR="009A4D00" w:rsidRPr="0067034B">
        <w:rPr>
          <w:rFonts w:cs="Arial"/>
        </w:rPr>
        <w:t>CATO-TO Connection</w:t>
      </w:r>
      <w:r w:rsidRPr="0067034B">
        <w:rPr>
          <w:rFonts w:cs="Arial"/>
        </w:rPr>
        <w:t xml:space="preserve"> Sub-Group </w:t>
      </w:r>
      <w:r w:rsidR="00412460" w:rsidRPr="0067034B">
        <w:rPr>
          <w:rFonts w:cs="Arial"/>
        </w:rPr>
        <w:t>shall</w:t>
      </w:r>
      <w:r w:rsidRPr="0067034B">
        <w:rPr>
          <w:rFonts w:cs="Arial"/>
        </w:rPr>
        <w:t xml:space="preserve"> be referred to the </w:t>
      </w:r>
      <w:r w:rsidR="00447E58" w:rsidRPr="0067034B">
        <w:rPr>
          <w:rFonts w:cs="Arial"/>
        </w:rPr>
        <w:t>C</w:t>
      </w:r>
      <w:r w:rsidR="009A4D00" w:rsidRPr="0067034B">
        <w:rPr>
          <w:rFonts w:cs="Arial"/>
        </w:rPr>
        <w:t>ATO</w:t>
      </w:r>
      <w:r w:rsidR="00634E95" w:rsidRPr="0067034B">
        <w:rPr>
          <w:rFonts w:cs="Arial"/>
        </w:rPr>
        <w:t>-</w:t>
      </w:r>
      <w:r w:rsidR="00560C19" w:rsidRPr="0067034B">
        <w:rPr>
          <w:rFonts w:cs="Arial"/>
        </w:rPr>
        <w:t xml:space="preserve">TO </w:t>
      </w:r>
      <w:r w:rsidRPr="0067034B">
        <w:rPr>
          <w:rFonts w:cs="Arial"/>
        </w:rPr>
        <w:t xml:space="preserve">Independent Engineer </w:t>
      </w:r>
      <w:r w:rsidR="00BC20AC" w:rsidRPr="0067034B">
        <w:rPr>
          <w:rFonts w:cs="Arial"/>
        </w:rPr>
        <w:t xml:space="preserve">(as </w:t>
      </w:r>
      <w:r w:rsidR="00D63ACA" w:rsidRPr="0067034B">
        <w:rPr>
          <w:rFonts w:cs="Arial"/>
        </w:rPr>
        <w:t>per</w:t>
      </w:r>
      <w:r w:rsidR="009B44E5" w:rsidRPr="0067034B">
        <w:rPr>
          <w:rFonts w:cs="Arial"/>
        </w:rPr>
        <w:t xml:space="preserve"> the</w:t>
      </w:r>
      <w:r w:rsidR="00D63ACA" w:rsidRPr="0067034B">
        <w:rPr>
          <w:rFonts w:cs="Arial"/>
        </w:rPr>
        <w:t xml:space="preserve"> Disputes Proces</w:t>
      </w:r>
      <w:r w:rsidR="009B44E5" w:rsidRPr="0067034B">
        <w:rPr>
          <w:rFonts w:cs="Arial"/>
        </w:rPr>
        <w:t>s in this STCP</w:t>
      </w:r>
      <w:r w:rsidR="00D63ACA" w:rsidRPr="0067034B">
        <w:rPr>
          <w:rFonts w:cs="Arial"/>
        </w:rPr>
        <w:t xml:space="preserve">) </w:t>
      </w:r>
      <w:r w:rsidRPr="0067034B">
        <w:rPr>
          <w:rFonts w:cs="Arial"/>
        </w:rPr>
        <w:t>to consider and provide a de</w:t>
      </w:r>
      <w:r w:rsidR="006438E9" w:rsidRPr="0067034B">
        <w:rPr>
          <w:rFonts w:cs="Arial"/>
        </w:rPr>
        <w:t>cision</w:t>
      </w:r>
      <w:r w:rsidRPr="0067034B">
        <w:rPr>
          <w:rFonts w:cs="Arial"/>
        </w:rPr>
        <w:t xml:space="preserve"> If any party continues to contend post </w:t>
      </w:r>
      <w:r w:rsidR="00030EF2" w:rsidRPr="0067034B">
        <w:rPr>
          <w:rFonts w:cs="Arial"/>
        </w:rPr>
        <w:t>CATO</w:t>
      </w:r>
      <w:r w:rsidR="00C26472" w:rsidRPr="0067034B">
        <w:rPr>
          <w:rFonts w:cs="Arial"/>
        </w:rPr>
        <w:t>-</w:t>
      </w:r>
      <w:r w:rsidR="00030EF2" w:rsidRPr="0067034B">
        <w:rPr>
          <w:rFonts w:cs="Arial"/>
        </w:rPr>
        <w:t xml:space="preserve">TO </w:t>
      </w:r>
      <w:r w:rsidRPr="0067034B">
        <w:rPr>
          <w:rFonts w:cs="Arial"/>
        </w:rPr>
        <w:t>Independent Engineer review the Disputes</w:t>
      </w:r>
      <w:r w:rsidR="00993CB6" w:rsidRPr="0067034B">
        <w:rPr>
          <w:rFonts w:cs="Arial"/>
        </w:rPr>
        <w:t xml:space="preserve"> </w:t>
      </w:r>
      <w:r w:rsidR="0081650B" w:rsidRPr="0067034B">
        <w:rPr>
          <w:rFonts w:cs="Arial"/>
        </w:rPr>
        <w:t xml:space="preserve">process </w:t>
      </w:r>
      <w:r w:rsidR="00993CB6" w:rsidRPr="0067034B">
        <w:rPr>
          <w:rFonts w:cs="Arial"/>
        </w:rPr>
        <w:t>desc</w:t>
      </w:r>
      <w:r w:rsidR="00A67146" w:rsidRPr="0067034B">
        <w:rPr>
          <w:rFonts w:cs="Arial"/>
        </w:rPr>
        <w:t>ribed in this STCP</w:t>
      </w:r>
      <w:r w:rsidRPr="0067034B">
        <w:rPr>
          <w:rFonts w:cs="Arial"/>
        </w:rPr>
        <w:t xml:space="preserve"> </w:t>
      </w:r>
      <w:r w:rsidR="00412460" w:rsidRPr="0067034B">
        <w:rPr>
          <w:rFonts w:cs="Arial"/>
        </w:rPr>
        <w:t>shall</w:t>
      </w:r>
      <w:r w:rsidRPr="0067034B">
        <w:rPr>
          <w:rFonts w:cs="Arial"/>
        </w:rPr>
        <w:t xml:space="preserve"> be followed.</w:t>
      </w:r>
    </w:p>
    <w:p w14:paraId="77836BF4" w14:textId="7A13D128" w:rsidR="0034276B" w:rsidRPr="0067034B" w:rsidRDefault="003C2F77" w:rsidP="0034276B">
      <w:pPr>
        <w:rPr>
          <w:rFonts w:cs="Arial"/>
        </w:rPr>
      </w:pPr>
      <w:r w:rsidRPr="0067034B">
        <w:rPr>
          <w:rFonts w:cs="Arial"/>
        </w:rPr>
        <w:t>3.2.</w:t>
      </w:r>
      <w:r w:rsidR="00B8195F" w:rsidRPr="0067034B">
        <w:rPr>
          <w:rFonts w:cs="Arial"/>
        </w:rPr>
        <w:t>3</w:t>
      </w:r>
      <w:r w:rsidRPr="0067034B">
        <w:rPr>
          <w:rFonts w:cs="Arial"/>
        </w:rPr>
        <w:t>.5</w:t>
      </w:r>
      <w:r w:rsidR="0034276B" w:rsidRPr="0067034B">
        <w:rPr>
          <w:rFonts w:cs="Arial"/>
        </w:rPr>
        <w:tab/>
        <w:t xml:space="preserve">Following completion of the above the </w:t>
      </w:r>
      <w:r w:rsidR="00136EC2" w:rsidRPr="0067034B">
        <w:rPr>
          <w:rFonts w:cs="Arial"/>
        </w:rPr>
        <w:t>C</w:t>
      </w:r>
      <w:r w:rsidR="009E6D82" w:rsidRPr="0067034B">
        <w:rPr>
          <w:rFonts w:cs="Arial"/>
        </w:rPr>
        <w:t>TISS</w:t>
      </w:r>
      <w:r w:rsidR="0034276B" w:rsidRPr="0067034B">
        <w:rPr>
          <w:rFonts w:cs="Arial"/>
        </w:rPr>
        <w:t xml:space="preserve"> shall be signed</w:t>
      </w:r>
      <w:r w:rsidRPr="0067034B">
        <w:rPr>
          <w:rFonts w:cs="Arial"/>
        </w:rPr>
        <w:t xml:space="preserve"> by all </w:t>
      </w:r>
      <w:r w:rsidR="001937B4" w:rsidRPr="0067034B">
        <w:rPr>
          <w:rFonts w:cs="Arial"/>
        </w:rPr>
        <w:t>L</w:t>
      </w:r>
      <w:r w:rsidRPr="0067034B">
        <w:rPr>
          <w:rFonts w:cs="Arial"/>
        </w:rPr>
        <w:t xml:space="preserve">ead </w:t>
      </w:r>
      <w:r w:rsidR="001937B4" w:rsidRPr="0067034B">
        <w:rPr>
          <w:rFonts w:cs="Arial"/>
        </w:rPr>
        <w:t>P</w:t>
      </w:r>
      <w:r w:rsidRPr="0067034B">
        <w:rPr>
          <w:rFonts w:cs="Arial"/>
        </w:rPr>
        <w:t>arties</w:t>
      </w:r>
      <w:r w:rsidR="00C00590" w:rsidRPr="0067034B">
        <w:rPr>
          <w:rFonts w:cs="Arial"/>
        </w:rPr>
        <w:t>.</w:t>
      </w:r>
    </w:p>
    <w:p w14:paraId="7CD5E319" w14:textId="654BEE0E" w:rsidR="00DA387A" w:rsidRPr="0067034B" w:rsidRDefault="00DA387A" w:rsidP="00001E0E">
      <w:pPr>
        <w:rPr>
          <w:rFonts w:cs="Arial"/>
          <w:b/>
          <w:bCs/>
        </w:rPr>
      </w:pPr>
      <w:r w:rsidRPr="0067034B">
        <w:rPr>
          <w:rFonts w:cs="Arial"/>
          <w:b/>
          <w:bCs/>
        </w:rPr>
        <w:t>3.2.</w:t>
      </w:r>
      <w:r w:rsidR="00B8195F" w:rsidRPr="0067034B">
        <w:rPr>
          <w:rFonts w:cs="Arial"/>
          <w:b/>
          <w:bCs/>
        </w:rPr>
        <w:t>4</w:t>
      </w:r>
      <w:r w:rsidR="009F7EA6" w:rsidRPr="0067034B">
        <w:rPr>
          <w:rFonts w:cs="Arial"/>
          <w:b/>
          <w:bCs/>
        </w:rPr>
        <w:t xml:space="preserve"> </w:t>
      </w:r>
      <w:r w:rsidR="009847B0" w:rsidRPr="0067034B">
        <w:rPr>
          <w:rFonts w:cs="Arial"/>
          <w:b/>
          <w:bCs/>
        </w:rPr>
        <w:tab/>
      </w:r>
      <w:r w:rsidR="009F7EA6" w:rsidRPr="0067034B">
        <w:rPr>
          <w:rFonts w:cs="Arial"/>
          <w:b/>
          <w:bCs/>
        </w:rPr>
        <w:t>Establishment of CATO</w:t>
      </w:r>
      <w:r w:rsidR="00E241BA" w:rsidRPr="0067034B">
        <w:rPr>
          <w:rFonts w:cs="Arial"/>
          <w:b/>
          <w:bCs/>
        </w:rPr>
        <w:t xml:space="preserve"> Connection</w:t>
      </w:r>
      <w:r w:rsidR="00230142" w:rsidRPr="0067034B">
        <w:rPr>
          <w:rFonts w:cs="Arial"/>
          <w:b/>
          <w:bCs/>
        </w:rPr>
        <w:t xml:space="preserve"> </w:t>
      </w:r>
      <w:r w:rsidR="0097623C" w:rsidRPr="0067034B">
        <w:rPr>
          <w:rFonts w:cs="Arial"/>
          <w:b/>
          <w:bCs/>
        </w:rPr>
        <w:t>Schedule</w:t>
      </w:r>
      <w:r w:rsidR="00B545F0" w:rsidRPr="0067034B">
        <w:rPr>
          <w:rFonts w:cs="Arial"/>
          <w:b/>
          <w:bCs/>
        </w:rPr>
        <w:t xml:space="preserve"> </w:t>
      </w:r>
    </w:p>
    <w:p w14:paraId="318ADC72" w14:textId="2CF8791C" w:rsidR="009F7EA6" w:rsidRPr="0067034B" w:rsidRDefault="009F7EA6" w:rsidP="00C448EA">
      <w:pPr>
        <w:ind w:left="709" w:hanging="709"/>
        <w:rPr>
          <w:rFonts w:cs="Arial"/>
        </w:rPr>
      </w:pPr>
      <w:r w:rsidRPr="0067034B">
        <w:rPr>
          <w:rFonts w:cs="Arial"/>
        </w:rPr>
        <w:t>3.2.</w:t>
      </w:r>
      <w:r w:rsidR="00B8195F" w:rsidRPr="0067034B">
        <w:rPr>
          <w:rFonts w:cs="Arial"/>
        </w:rPr>
        <w:t>4</w:t>
      </w:r>
      <w:r w:rsidRPr="0067034B">
        <w:rPr>
          <w:rFonts w:cs="Arial"/>
        </w:rPr>
        <w:t>.1</w:t>
      </w:r>
      <w:r w:rsidR="009847B0" w:rsidRPr="0067034B">
        <w:rPr>
          <w:rFonts w:cs="Arial"/>
        </w:rPr>
        <w:tab/>
        <w:t>The CATO</w:t>
      </w:r>
      <w:r w:rsidR="00230142" w:rsidRPr="0067034B">
        <w:rPr>
          <w:rFonts w:cs="Arial"/>
        </w:rPr>
        <w:t xml:space="preserve"> </w:t>
      </w:r>
      <w:r w:rsidR="009847B0" w:rsidRPr="0067034B">
        <w:rPr>
          <w:rFonts w:cs="Arial"/>
        </w:rPr>
        <w:t xml:space="preserve">Connection </w:t>
      </w:r>
      <w:r w:rsidR="0097623C" w:rsidRPr="0067034B">
        <w:rPr>
          <w:rFonts w:cs="Arial"/>
        </w:rPr>
        <w:t>Schedule (</w:t>
      </w:r>
      <w:r w:rsidR="0059621D" w:rsidRPr="0067034B">
        <w:rPr>
          <w:rFonts w:cs="Arial"/>
        </w:rPr>
        <w:t>Appendix A</w:t>
      </w:r>
      <w:r w:rsidR="0097623C" w:rsidRPr="0067034B">
        <w:rPr>
          <w:rFonts w:cs="Arial"/>
        </w:rPr>
        <w:t>)</w:t>
      </w:r>
      <w:r w:rsidR="00B545F0" w:rsidRPr="0067034B">
        <w:rPr>
          <w:rFonts w:cs="Arial"/>
        </w:rPr>
        <w:t xml:space="preserve"> </w:t>
      </w:r>
      <w:r w:rsidR="00412460" w:rsidRPr="0067034B">
        <w:rPr>
          <w:rFonts w:cs="Arial"/>
        </w:rPr>
        <w:t>shall</w:t>
      </w:r>
      <w:r w:rsidR="000C6524" w:rsidRPr="0067034B">
        <w:rPr>
          <w:rFonts w:cs="Arial"/>
        </w:rPr>
        <w:t xml:space="preserve"> be established.  This primarily comprise</w:t>
      </w:r>
      <w:r w:rsidR="001B6A6B" w:rsidRPr="0067034B">
        <w:rPr>
          <w:rFonts w:cs="Arial"/>
        </w:rPr>
        <w:t>s</w:t>
      </w:r>
      <w:r w:rsidR="000C6524" w:rsidRPr="0067034B">
        <w:rPr>
          <w:rFonts w:cs="Arial"/>
        </w:rPr>
        <w:t xml:space="preserve"> the </w:t>
      </w:r>
      <w:r w:rsidR="00DD17D4" w:rsidRPr="0067034B">
        <w:rPr>
          <w:rFonts w:cs="Arial"/>
        </w:rPr>
        <w:t xml:space="preserve">templates for the </w:t>
      </w:r>
      <w:r w:rsidR="00136EC2" w:rsidRPr="0067034B">
        <w:rPr>
          <w:rFonts w:cs="Arial"/>
        </w:rPr>
        <w:t>C</w:t>
      </w:r>
      <w:r w:rsidR="009E6D82" w:rsidRPr="0067034B">
        <w:rPr>
          <w:rFonts w:cs="Arial"/>
        </w:rPr>
        <w:t>TISS</w:t>
      </w:r>
      <w:r w:rsidR="00DD17D4" w:rsidRPr="0067034B">
        <w:rPr>
          <w:rFonts w:cs="Arial"/>
        </w:rPr>
        <w:t xml:space="preserve">, the </w:t>
      </w:r>
      <w:r w:rsidR="001319A2" w:rsidRPr="0067034B">
        <w:rPr>
          <w:rFonts w:cs="Arial"/>
        </w:rPr>
        <w:t>GIDFS</w:t>
      </w:r>
      <w:r w:rsidR="00A12FDF" w:rsidRPr="0067034B">
        <w:rPr>
          <w:rFonts w:cs="Arial"/>
        </w:rPr>
        <w:t xml:space="preserve"> and the table of Milestones and Deliverables</w:t>
      </w:r>
      <w:r w:rsidR="00D57678" w:rsidRPr="0067034B">
        <w:rPr>
          <w:rFonts w:cs="Arial"/>
        </w:rPr>
        <w:t>.  These items will be signed off by the</w:t>
      </w:r>
      <w:r w:rsidR="006A69A9" w:rsidRPr="0067034B">
        <w:rPr>
          <w:rFonts w:cs="Arial"/>
        </w:rPr>
        <w:t xml:space="preserve"> L</w:t>
      </w:r>
      <w:r w:rsidR="00D57678" w:rsidRPr="0067034B">
        <w:rPr>
          <w:rFonts w:cs="Arial"/>
        </w:rPr>
        <w:t>ead</w:t>
      </w:r>
      <w:r w:rsidR="008740D8" w:rsidRPr="0067034B">
        <w:rPr>
          <w:rFonts w:cs="Arial"/>
        </w:rPr>
        <w:t xml:space="preserve"> </w:t>
      </w:r>
      <w:r w:rsidR="006A69A9" w:rsidRPr="0067034B">
        <w:rPr>
          <w:rFonts w:cs="Arial"/>
        </w:rPr>
        <w:t>P</w:t>
      </w:r>
      <w:r w:rsidR="00D57678" w:rsidRPr="0067034B">
        <w:rPr>
          <w:rFonts w:cs="Arial"/>
        </w:rPr>
        <w:t xml:space="preserve">arties of the </w:t>
      </w:r>
      <w:r w:rsidR="009A4D00" w:rsidRPr="0067034B">
        <w:rPr>
          <w:rFonts w:cs="Arial"/>
        </w:rPr>
        <w:t xml:space="preserve">CATO-TO Connection </w:t>
      </w:r>
      <w:r w:rsidR="00D57678" w:rsidRPr="0067034B">
        <w:rPr>
          <w:rFonts w:cs="Arial"/>
        </w:rPr>
        <w:t>Sub-Group</w:t>
      </w:r>
      <w:r w:rsidR="001E7B4D" w:rsidRPr="0067034B">
        <w:rPr>
          <w:rFonts w:cs="Arial"/>
        </w:rPr>
        <w:t xml:space="preserve"> as appropriate</w:t>
      </w:r>
      <w:r w:rsidR="003E1F1E" w:rsidRPr="0067034B">
        <w:rPr>
          <w:rFonts w:cs="Arial"/>
        </w:rPr>
        <w:t xml:space="preserve"> </w:t>
      </w:r>
      <w:r w:rsidR="007C368C" w:rsidRPr="0067034B">
        <w:rPr>
          <w:rFonts w:cs="Arial"/>
        </w:rPr>
        <w:t>and all Lead Parties shall agree as to the contents of these items</w:t>
      </w:r>
      <w:r w:rsidR="003E1F1E" w:rsidRPr="0067034B">
        <w:rPr>
          <w:rFonts w:cs="Arial"/>
        </w:rPr>
        <w:t xml:space="preserve"> prior to the issue of the FON</w:t>
      </w:r>
      <w:r w:rsidR="001E7B4D" w:rsidRPr="0067034B">
        <w:rPr>
          <w:rFonts w:cs="Arial"/>
        </w:rPr>
        <w:t>.</w:t>
      </w:r>
    </w:p>
    <w:p w14:paraId="766AC96D" w14:textId="21D7BBFA" w:rsidR="00492F02" w:rsidRPr="0067034B" w:rsidRDefault="003D58A2" w:rsidP="0084524C">
      <w:pPr>
        <w:pStyle w:val="Heading3"/>
        <w:numPr>
          <w:ilvl w:val="0"/>
          <w:numId w:val="0"/>
        </w:numPr>
        <w:rPr>
          <w:rFonts w:cs="Arial"/>
          <w:b/>
        </w:rPr>
      </w:pPr>
      <w:r w:rsidRPr="0067034B">
        <w:rPr>
          <w:rFonts w:cs="Arial"/>
        </w:rPr>
        <w:lastRenderedPageBreak/>
        <w:t>3.2.5</w:t>
      </w:r>
      <w:r w:rsidRPr="0067034B">
        <w:rPr>
          <w:rFonts w:cs="Arial"/>
        </w:rPr>
        <w:tab/>
      </w:r>
      <w:r w:rsidR="00677BF8" w:rsidRPr="0067034B">
        <w:rPr>
          <w:rFonts w:cs="Arial"/>
          <w:b/>
        </w:rPr>
        <w:t xml:space="preserve">CATO </w:t>
      </w:r>
      <w:r w:rsidR="00454A26" w:rsidRPr="0067034B">
        <w:rPr>
          <w:rFonts w:cs="Arial"/>
          <w:b/>
        </w:rPr>
        <w:t>Develops Asset Design</w:t>
      </w:r>
    </w:p>
    <w:p w14:paraId="2AE7DE92" w14:textId="4A2FCDD7" w:rsidR="0017515F" w:rsidRPr="0067034B" w:rsidRDefault="005E6DB2" w:rsidP="0084524C">
      <w:pPr>
        <w:pStyle w:val="Heading4"/>
        <w:numPr>
          <w:ilvl w:val="0"/>
          <w:numId w:val="0"/>
        </w:numPr>
        <w:ind w:left="720" w:hanging="720"/>
        <w:rPr>
          <w:rFonts w:cs="Arial"/>
        </w:rPr>
      </w:pPr>
      <w:r w:rsidRPr="0067034B">
        <w:rPr>
          <w:rFonts w:cs="Arial"/>
        </w:rPr>
        <w:t>3.2.5.1</w:t>
      </w:r>
      <w:r w:rsidR="001A6B8D" w:rsidRPr="0067034B">
        <w:rPr>
          <w:rFonts w:cs="Arial"/>
        </w:rPr>
        <w:tab/>
      </w:r>
      <w:r w:rsidR="00C372F1" w:rsidRPr="0067034B">
        <w:rPr>
          <w:rFonts w:cs="Arial"/>
        </w:rPr>
        <w:t>The CAT</w:t>
      </w:r>
      <w:r w:rsidR="00D5575B" w:rsidRPr="0067034B">
        <w:rPr>
          <w:rFonts w:cs="Arial"/>
        </w:rPr>
        <w:t>O</w:t>
      </w:r>
      <w:r w:rsidR="00C372F1" w:rsidRPr="0067034B">
        <w:rPr>
          <w:rFonts w:cs="Arial"/>
        </w:rPr>
        <w:t xml:space="preserve"> shall </w:t>
      </w:r>
      <w:r w:rsidR="007847A7" w:rsidRPr="0067034B">
        <w:rPr>
          <w:rFonts w:cs="Arial"/>
        </w:rPr>
        <w:t xml:space="preserve">develop the full asset design </w:t>
      </w:r>
      <w:r w:rsidR="00721C0F" w:rsidRPr="0067034B">
        <w:rPr>
          <w:rFonts w:cs="Arial"/>
        </w:rPr>
        <w:t xml:space="preserve">based upon the </w:t>
      </w:r>
      <w:r w:rsidR="00956E43" w:rsidRPr="0067034B">
        <w:rPr>
          <w:rFonts w:cs="Arial"/>
        </w:rPr>
        <w:t>design that was submitted</w:t>
      </w:r>
      <w:r w:rsidR="00F6313E" w:rsidRPr="0067034B">
        <w:rPr>
          <w:rFonts w:cs="Arial"/>
        </w:rPr>
        <w:t xml:space="preserve"> and led to the project award</w:t>
      </w:r>
      <w:r w:rsidR="007A325A" w:rsidRPr="0067034B">
        <w:rPr>
          <w:rFonts w:cs="Arial"/>
        </w:rPr>
        <w:t xml:space="preserve">. This </w:t>
      </w:r>
      <w:r w:rsidR="009D4CCC" w:rsidRPr="0067034B">
        <w:rPr>
          <w:rFonts w:cs="Arial"/>
        </w:rPr>
        <w:t>will inform the connection requirements</w:t>
      </w:r>
      <w:r w:rsidR="00E64BED" w:rsidRPr="0067034B">
        <w:rPr>
          <w:rFonts w:cs="Arial"/>
        </w:rPr>
        <w:t>.</w:t>
      </w:r>
    </w:p>
    <w:p w14:paraId="0D39468E" w14:textId="6AD83C45" w:rsidR="00D02A03" w:rsidRPr="0067034B" w:rsidRDefault="009F4313" w:rsidP="0084524C">
      <w:pPr>
        <w:pStyle w:val="Heading3"/>
        <w:numPr>
          <w:ilvl w:val="0"/>
          <w:numId w:val="0"/>
        </w:numPr>
        <w:rPr>
          <w:rFonts w:cs="Arial"/>
          <w:bCs/>
        </w:rPr>
      </w:pPr>
      <w:r w:rsidRPr="0067034B">
        <w:rPr>
          <w:rFonts w:cs="Arial"/>
        </w:rPr>
        <w:t xml:space="preserve">3.2.6     </w:t>
      </w:r>
      <w:r w:rsidR="007905DE" w:rsidRPr="0067034B">
        <w:rPr>
          <w:rFonts w:cs="Arial"/>
          <w:b/>
          <w:bCs/>
        </w:rPr>
        <w:t>CAT</w:t>
      </w:r>
      <w:r w:rsidR="003C7307" w:rsidRPr="0067034B">
        <w:rPr>
          <w:rFonts w:cs="Arial"/>
          <w:b/>
          <w:bCs/>
        </w:rPr>
        <w:t>O</w:t>
      </w:r>
      <w:r w:rsidR="0037488A" w:rsidRPr="0067034B">
        <w:rPr>
          <w:rFonts w:cs="Arial"/>
          <w:b/>
          <w:bCs/>
        </w:rPr>
        <w:t xml:space="preserve"> Asset Development Project</w:t>
      </w:r>
      <w:r w:rsidR="00D07D1C" w:rsidRPr="0067034B">
        <w:rPr>
          <w:rFonts w:cs="Arial"/>
          <w:b/>
          <w:bCs/>
        </w:rPr>
        <w:t xml:space="preserve"> </w:t>
      </w:r>
      <w:proofErr w:type="gramStart"/>
      <w:r w:rsidR="000837C9" w:rsidRPr="0067034B">
        <w:rPr>
          <w:rFonts w:cs="Arial"/>
          <w:b/>
          <w:bCs/>
        </w:rPr>
        <w:t>entered into</w:t>
      </w:r>
      <w:proofErr w:type="gramEnd"/>
      <w:r w:rsidR="000837C9" w:rsidRPr="0067034B">
        <w:rPr>
          <w:rFonts w:cs="Arial"/>
          <w:b/>
          <w:bCs/>
        </w:rPr>
        <w:t xml:space="preserve"> </w:t>
      </w:r>
      <w:r w:rsidR="004D4A4A" w:rsidRPr="0067034B">
        <w:rPr>
          <w:rFonts w:cs="Arial"/>
          <w:b/>
          <w:bCs/>
        </w:rPr>
        <w:t>CATO’s</w:t>
      </w:r>
      <w:r w:rsidR="000345CF" w:rsidRPr="0067034B">
        <w:rPr>
          <w:rFonts w:cs="Arial"/>
          <w:b/>
          <w:bCs/>
        </w:rPr>
        <w:t xml:space="preserve"> </w:t>
      </w:r>
      <w:r w:rsidR="004D4A4A" w:rsidRPr="0067034B">
        <w:rPr>
          <w:rFonts w:cs="Arial"/>
          <w:b/>
          <w:bCs/>
        </w:rPr>
        <w:t>Investment Pla</w:t>
      </w:r>
      <w:r w:rsidR="000345CF" w:rsidRPr="0067034B">
        <w:rPr>
          <w:rFonts w:cs="Arial"/>
          <w:b/>
          <w:bCs/>
        </w:rPr>
        <w:t>n</w:t>
      </w:r>
    </w:p>
    <w:p w14:paraId="6FC93B8E" w14:textId="5ADE6325" w:rsidR="0017515F" w:rsidRPr="0067034B" w:rsidRDefault="004C6970" w:rsidP="0084524C">
      <w:pPr>
        <w:pStyle w:val="Heading4"/>
        <w:numPr>
          <w:ilvl w:val="0"/>
          <w:numId w:val="0"/>
        </w:numPr>
        <w:ind w:left="720" w:hanging="720"/>
        <w:rPr>
          <w:rFonts w:cs="Arial"/>
        </w:rPr>
      </w:pPr>
      <w:r w:rsidRPr="0067034B">
        <w:rPr>
          <w:rFonts w:cs="Arial"/>
        </w:rPr>
        <w:t>3.2</w:t>
      </w:r>
      <w:r w:rsidR="00CB1854" w:rsidRPr="0067034B">
        <w:rPr>
          <w:rFonts w:cs="Arial"/>
        </w:rPr>
        <w:t>.6.1</w:t>
      </w:r>
      <w:r w:rsidR="00CB1854" w:rsidRPr="0067034B">
        <w:rPr>
          <w:rFonts w:cs="Arial"/>
        </w:rPr>
        <w:tab/>
      </w:r>
      <w:r w:rsidR="00EE74C8" w:rsidRPr="0067034B">
        <w:rPr>
          <w:rFonts w:cs="Arial"/>
        </w:rPr>
        <w:t>Th</w:t>
      </w:r>
      <w:r w:rsidR="007E563C" w:rsidRPr="0067034B">
        <w:rPr>
          <w:rFonts w:cs="Arial"/>
        </w:rPr>
        <w:t xml:space="preserve">e CATO </w:t>
      </w:r>
      <w:r w:rsidR="007E6D8E" w:rsidRPr="0067034B">
        <w:rPr>
          <w:rFonts w:cs="Arial"/>
        </w:rPr>
        <w:t>shall</w:t>
      </w:r>
      <w:r w:rsidR="007E563C" w:rsidRPr="0067034B">
        <w:rPr>
          <w:rFonts w:cs="Arial"/>
        </w:rPr>
        <w:t xml:space="preserve"> </w:t>
      </w:r>
      <w:r w:rsidR="0049465B" w:rsidRPr="0067034B">
        <w:rPr>
          <w:rFonts w:cs="Arial"/>
        </w:rPr>
        <w:t xml:space="preserve">enter the </w:t>
      </w:r>
      <w:r w:rsidR="00844B05" w:rsidRPr="0067034B">
        <w:rPr>
          <w:rFonts w:cs="Arial"/>
        </w:rPr>
        <w:t xml:space="preserve">full </w:t>
      </w:r>
      <w:r w:rsidR="009A4D00" w:rsidRPr="0067034B">
        <w:rPr>
          <w:rFonts w:cs="Arial"/>
        </w:rPr>
        <w:t xml:space="preserve">asset delivery </w:t>
      </w:r>
      <w:r w:rsidR="0049465B" w:rsidRPr="0067034B">
        <w:rPr>
          <w:rFonts w:cs="Arial"/>
        </w:rPr>
        <w:t>project into their “Project Listings</w:t>
      </w:r>
      <w:r w:rsidR="00642AAB" w:rsidRPr="0067034B">
        <w:rPr>
          <w:rFonts w:cs="Arial"/>
        </w:rPr>
        <w:t xml:space="preserve"> </w:t>
      </w:r>
      <w:r w:rsidR="00DB3A7C" w:rsidRPr="0067034B">
        <w:rPr>
          <w:rFonts w:cs="Arial"/>
        </w:rPr>
        <w:t>D</w:t>
      </w:r>
      <w:r w:rsidR="00642AAB" w:rsidRPr="0067034B">
        <w:rPr>
          <w:rFonts w:cs="Arial"/>
        </w:rPr>
        <w:t>ocument</w:t>
      </w:r>
      <w:r w:rsidR="00DB3A7C" w:rsidRPr="0067034B">
        <w:rPr>
          <w:rFonts w:cs="Arial"/>
        </w:rPr>
        <w:t>” (PLD)</w:t>
      </w:r>
      <w:r w:rsidR="00642AAB" w:rsidRPr="0067034B">
        <w:rPr>
          <w:rFonts w:cs="Arial"/>
        </w:rPr>
        <w:t xml:space="preserve">. </w:t>
      </w:r>
      <w:r w:rsidR="0071333D" w:rsidRPr="0067034B">
        <w:rPr>
          <w:rFonts w:cs="Arial"/>
        </w:rPr>
        <w:t xml:space="preserve">The </w:t>
      </w:r>
      <w:r w:rsidR="00DB3A7C" w:rsidRPr="0067034B">
        <w:rPr>
          <w:rFonts w:cs="Arial"/>
        </w:rPr>
        <w:t xml:space="preserve">detail that </w:t>
      </w:r>
      <w:r w:rsidR="00412460" w:rsidRPr="0067034B">
        <w:rPr>
          <w:rFonts w:cs="Arial"/>
        </w:rPr>
        <w:t>shall</w:t>
      </w:r>
      <w:r w:rsidR="00DB3A7C" w:rsidRPr="0067034B">
        <w:rPr>
          <w:rFonts w:cs="Arial"/>
        </w:rPr>
        <w:t xml:space="preserve"> be included in the PLD </w:t>
      </w:r>
      <w:r w:rsidR="00980B3A" w:rsidRPr="0067034B">
        <w:rPr>
          <w:rFonts w:cs="Arial"/>
        </w:rPr>
        <w:t xml:space="preserve">is </w:t>
      </w:r>
      <w:r w:rsidR="00080813" w:rsidRPr="0067034B">
        <w:rPr>
          <w:rFonts w:cs="Arial"/>
        </w:rPr>
        <w:t>listed in STCP 16-1- Investment Planning</w:t>
      </w:r>
      <w:r w:rsidR="005B0C77" w:rsidRPr="0067034B">
        <w:rPr>
          <w:rFonts w:cs="Arial"/>
        </w:rPr>
        <w:t xml:space="preserve"> and may include the following items</w:t>
      </w:r>
      <w:r w:rsidR="0017515F" w:rsidRPr="0067034B">
        <w:rPr>
          <w:rFonts w:cs="Arial"/>
        </w:rPr>
        <w:t>:</w:t>
      </w:r>
    </w:p>
    <w:p w14:paraId="57002616" w14:textId="50AF096C" w:rsidR="005B0C77" w:rsidRPr="0067034B" w:rsidRDefault="005B0C77" w:rsidP="002D0842">
      <w:pPr>
        <w:pStyle w:val="ListParagraph"/>
        <w:numPr>
          <w:ilvl w:val="0"/>
          <w:numId w:val="21"/>
        </w:numPr>
        <w:rPr>
          <w:rFonts w:cs="Arial"/>
        </w:rPr>
      </w:pPr>
      <w:r w:rsidRPr="0067034B">
        <w:rPr>
          <w:rFonts w:cs="Arial"/>
        </w:rPr>
        <w:t xml:space="preserve">project </w:t>
      </w:r>
      <w:proofErr w:type="gramStart"/>
      <w:r w:rsidRPr="0067034B">
        <w:rPr>
          <w:rFonts w:cs="Arial"/>
        </w:rPr>
        <w:t>name</w:t>
      </w:r>
      <w:r w:rsidR="00330A17" w:rsidRPr="0067034B">
        <w:rPr>
          <w:rFonts w:cs="Arial"/>
        </w:rPr>
        <w:t>;</w:t>
      </w:r>
      <w:proofErr w:type="gramEnd"/>
    </w:p>
    <w:p w14:paraId="7C8E05C1" w14:textId="2BE479E5" w:rsidR="00F678E2" w:rsidRPr="0067034B" w:rsidRDefault="00F84BF1" w:rsidP="002D0842">
      <w:pPr>
        <w:pStyle w:val="ListParagraph"/>
        <w:numPr>
          <w:ilvl w:val="0"/>
          <w:numId w:val="21"/>
        </w:numPr>
        <w:rPr>
          <w:rFonts w:cs="Arial"/>
        </w:rPr>
      </w:pPr>
      <w:r w:rsidRPr="0067034B">
        <w:rPr>
          <w:rFonts w:cs="Arial"/>
        </w:rPr>
        <w:t xml:space="preserve">confirmation of ownership </w:t>
      </w:r>
      <w:proofErr w:type="gramStart"/>
      <w:r w:rsidRPr="0067034B">
        <w:rPr>
          <w:rFonts w:cs="Arial"/>
        </w:rPr>
        <w:t>boundaries</w:t>
      </w:r>
      <w:r w:rsidR="00330A17" w:rsidRPr="0067034B">
        <w:rPr>
          <w:rFonts w:cs="Arial"/>
        </w:rPr>
        <w:t>;</w:t>
      </w:r>
      <w:proofErr w:type="gramEnd"/>
    </w:p>
    <w:p w14:paraId="3BC1FB2D" w14:textId="2380C943" w:rsidR="005B0C77" w:rsidRPr="0067034B" w:rsidRDefault="005B0C77" w:rsidP="002D0842">
      <w:pPr>
        <w:pStyle w:val="ListParagraph"/>
        <w:numPr>
          <w:ilvl w:val="0"/>
          <w:numId w:val="21"/>
        </w:numPr>
        <w:rPr>
          <w:rFonts w:cs="Arial"/>
        </w:rPr>
      </w:pPr>
      <w:r w:rsidRPr="0067034B">
        <w:rPr>
          <w:rFonts w:cs="Arial"/>
        </w:rPr>
        <w:t xml:space="preserve">brief </w:t>
      </w:r>
      <w:proofErr w:type="gramStart"/>
      <w:r w:rsidRPr="0067034B">
        <w:rPr>
          <w:rFonts w:cs="Arial"/>
        </w:rPr>
        <w:t>narrativ</w:t>
      </w:r>
      <w:r w:rsidR="00066B68" w:rsidRPr="0067034B">
        <w:rPr>
          <w:rFonts w:cs="Arial"/>
        </w:rPr>
        <w:t>e</w:t>
      </w:r>
      <w:r w:rsidR="00330A17" w:rsidRPr="0067034B">
        <w:rPr>
          <w:rFonts w:cs="Arial"/>
        </w:rPr>
        <w:t>;</w:t>
      </w:r>
      <w:proofErr w:type="gramEnd"/>
    </w:p>
    <w:p w14:paraId="1BCDB761" w14:textId="3256145F" w:rsidR="005B0C77" w:rsidRPr="0067034B" w:rsidRDefault="005B0C77" w:rsidP="002D0842">
      <w:pPr>
        <w:pStyle w:val="ListParagraph"/>
        <w:numPr>
          <w:ilvl w:val="0"/>
          <w:numId w:val="21"/>
        </w:numPr>
        <w:rPr>
          <w:rFonts w:cs="Arial"/>
        </w:rPr>
      </w:pPr>
      <w:r w:rsidRPr="0067034B">
        <w:rPr>
          <w:rFonts w:cs="Arial"/>
        </w:rPr>
        <w:t xml:space="preserve">any changes to node and line </w:t>
      </w:r>
      <w:proofErr w:type="gramStart"/>
      <w:r w:rsidRPr="0067034B">
        <w:rPr>
          <w:rFonts w:cs="Arial"/>
        </w:rPr>
        <w:t>data</w:t>
      </w:r>
      <w:r w:rsidR="00330A17" w:rsidRPr="0067034B">
        <w:rPr>
          <w:rFonts w:cs="Arial"/>
        </w:rPr>
        <w:t>;</w:t>
      </w:r>
      <w:proofErr w:type="gramEnd"/>
    </w:p>
    <w:p w14:paraId="3E00C966" w14:textId="7007512C" w:rsidR="005B0C77" w:rsidRPr="0067034B" w:rsidRDefault="005B0C77" w:rsidP="002D0842">
      <w:pPr>
        <w:pStyle w:val="ListParagraph"/>
        <w:numPr>
          <w:ilvl w:val="0"/>
          <w:numId w:val="21"/>
        </w:numPr>
        <w:rPr>
          <w:rFonts w:cs="Arial"/>
        </w:rPr>
      </w:pPr>
      <w:r w:rsidRPr="0067034B">
        <w:rPr>
          <w:rFonts w:cs="Arial"/>
        </w:rPr>
        <w:t xml:space="preserve">schematic </w:t>
      </w:r>
      <w:proofErr w:type="gramStart"/>
      <w:r w:rsidRPr="0067034B">
        <w:rPr>
          <w:rFonts w:cs="Arial"/>
        </w:rPr>
        <w:t>diagram</w:t>
      </w:r>
      <w:r w:rsidR="00330A17" w:rsidRPr="0067034B">
        <w:rPr>
          <w:rFonts w:cs="Arial"/>
        </w:rPr>
        <w:t>;</w:t>
      </w:r>
      <w:proofErr w:type="gramEnd"/>
    </w:p>
    <w:p w14:paraId="597984C1" w14:textId="1D782B80" w:rsidR="005B0C77" w:rsidRPr="0067034B" w:rsidRDefault="005B0C77" w:rsidP="002D0842">
      <w:pPr>
        <w:pStyle w:val="ListParagraph"/>
        <w:numPr>
          <w:ilvl w:val="0"/>
          <w:numId w:val="21"/>
        </w:numPr>
        <w:rPr>
          <w:rFonts w:cs="Arial"/>
        </w:rPr>
      </w:pPr>
      <w:r w:rsidRPr="0067034B">
        <w:rPr>
          <w:rFonts w:cs="Arial"/>
        </w:rPr>
        <w:t>key dates (including commissioning date, date by which stage by stage drawings</w:t>
      </w:r>
      <w:r w:rsidR="00330A17" w:rsidRPr="0067034B">
        <w:rPr>
          <w:rFonts w:cs="Arial"/>
        </w:rPr>
        <w:t xml:space="preserve"> </w:t>
      </w:r>
      <w:r w:rsidRPr="0067034B">
        <w:rPr>
          <w:rFonts w:cs="Arial"/>
        </w:rPr>
        <w:t>will be available and date of initial Commissioning Panel meeting</w:t>
      </w:r>
      <w:proofErr w:type="gramStart"/>
      <w:r w:rsidRPr="0067034B">
        <w:rPr>
          <w:rFonts w:cs="Arial"/>
        </w:rPr>
        <w:t>);</w:t>
      </w:r>
      <w:proofErr w:type="gramEnd"/>
      <w:r w:rsidRPr="0067034B">
        <w:rPr>
          <w:rFonts w:cs="Arial"/>
        </w:rPr>
        <w:t xml:space="preserve"> </w:t>
      </w:r>
    </w:p>
    <w:p w14:paraId="25E6BA07" w14:textId="4B8F676D" w:rsidR="005B0C77" w:rsidRPr="0067034B" w:rsidRDefault="00550BE6" w:rsidP="002D0842">
      <w:pPr>
        <w:pStyle w:val="ListParagraph"/>
        <w:numPr>
          <w:ilvl w:val="0"/>
          <w:numId w:val="21"/>
        </w:numPr>
        <w:rPr>
          <w:rFonts w:cs="Arial"/>
        </w:rPr>
      </w:pPr>
      <w:r w:rsidRPr="0067034B">
        <w:rPr>
          <w:rFonts w:cs="Arial"/>
        </w:rPr>
        <w:t>Deliverable</w:t>
      </w:r>
      <w:r w:rsidR="00BA2E6F" w:rsidRPr="0067034B">
        <w:rPr>
          <w:rFonts w:cs="Arial"/>
        </w:rPr>
        <w:t>s</w:t>
      </w:r>
      <w:r w:rsidR="005B0C77" w:rsidRPr="0067034B">
        <w:rPr>
          <w:rFonts w:cs="Arial"/>
        </w:rPr>
        <w:t xml:space="preserve"> Date</w:t>
      </w:r>
      <w:r w:rsidR="00BA2E6F" w:rsidRPr="0067034B">
        <w:rPr>
          <w:rFonts w:cs="Arial"/>
        </w:rPr>
        <w:t>s</w:t>
      </w:r>
    </w:p>
    <w:p w14:paraId="3B3C7CAD" w14:textId="36B3A238" w:rsidR="005B0C77" w:rsidRPr="0067034B" w:rsidRDefault="005B0C77" w:rsidP="002D0842">
      <w:pPr>
        <w:pStyle w:val="ListParagraph"/>
        <w:numPr>
          <w:ilvl w:val="0"/>
          <w:numId w:val="21"/>
        </w:numPr>
        <w:rPr>
          <w:rFonts w:cs="Arial"/>
        </w:rPr>
      </w:pPr>
      <w:r w:rsidRPr="0067034B">
        <w:rPr>
          <w:rFonts w:cs="Arial"/>
        </w:rPr>
        <w:t>mathematical models in Laplace transform block diagram format to represent any</w:t>
      </w:r>
      <w:r w:rsidR="00DF7237" w:rsidRPr="0067034B">
        <w:rPr>
          <w:rFonts w:cs="Arial"/>
        </w:rPr>
        <w:t xml:space="preserve"> </w:t>
      </w:r>
      <w:r w:rsidRPr="0067034B">
        <w:rPr>
          <w:rFonts w:cs="Arial"/>
        </w:rPr>
        <w:t>dynamic control schemes present in the Transmission System</w:t>
      </w:r>
      <w:r w:rsidR="00485D03" w:rsidRPr="0067034B">
        <w:rPr>
          <w:rFonts w:cs="Arial"/>
        </w:rPr>
        <w:t>.</w:t>
      </w:r>
    </w:p>
    <w:p w14:paraId="3ED02841" w14:textId="15F1BD95" w:rsidR="00E02810" w:rsidRPr="0067034B" w:rsidRDefault="005B0C77" w:rsidP="0084524C">
      <w:pPr>
        <w:ind w:left="720"/>
        <w:rPr>
          <w:rFonts w:cs="Arial"/>
        </w:rPr>
      </w:pPr>
      <w:r w:rsidRPr="0067034B">
        <w:rPr>
          <w:rFonts w:cs="Arial"/>
        </w:rPr>
        <w:t xml:space="preserve">Note that outage data shall not necessarily </w:t>
      </w:r>
      <w:r w:rsidR="00992FB7" w:rsidRPr="0067034B">
        <w:rPr>
          <w:rFonts w:cs="Arial"/>
        </w:rPr>
        <w:t xml:space="preserve">be </w:t>
      </w:r>
      <w:r w:rsidRPr="0067034B">
        <w:rPr>
          <w:rFonts w:cs="Arial"/>
        </w:rPr>
        <w:t>included in a PLD as this is only</w:t>
      </w:r>
      <w:r w:rsidR="00046E36" w:rsidRPr="0067034B">
        <w:rPr>
          <w:rFonts w:cs="Arial"/>
        </w:rPr>
        <w:t xml:space="preserve"> </w:t>
      </w:r>
      <w:r w:rsidRPr="0067034B">
        <w:rPr>
          <w:rFonts w:cs="Arial"/>
        </w:rPr>
        <w:t xml:space="preserve">normally available after detailed design and development and </w:t>
      </w:r>
      <w:r w:rsidR="00412460" w:rsidRPr="0067034B">
        <w:rPr>
          <w:rFonts w:cs="Arial"/>
        </w:rPr>
        <w:t>shall</w:t>
      </w:r>
      <w:r w:rsidRPr="0067034B">
        <w:rPr>
          <w:rFonts w:cs="Arial"/>
        </w:rPr>
        <w:t xml:space="preserve"> thus be</w:t>
      </w:r>
      <w:r w:rsidR="00046E36" w:rsidRPr="0067034B">
        <w:rPr>
          <w:rFonts w:cs="Arial"/>
        </w:rPr>
        <w:t xml:space="preserve"> </w:t>
      </w:r>
      <w:r w:rsidRPr="0067034B">
        <w:rPr>
          <w:rFonts w:cs="Arial"/>
        </w:rPr>
        <w:t>provided by the outage planning process of STCP11-1 for years 3-6 and beyond</w:t>
      </w:r>
      <w:r w:rsidR="00157A37" w:rsidRPr="0067034B">
        <w:rPr>
          <w:rFonts w:cs="Arial"/>
        </w:rPr>
        <w:t>.</w:t>
      </w:r>
    </w:p>
    <w:p w14:paraId="74013574" w14:textId="02505C2E" w:rsidR="00090F16" w:rsidRPr="0067034B" w:rsidRDefault="00096C18" w:rsidP="007E2448">
      <w:pPr>
        <w:rPr>
          <w:rFonts w:cs="Arial"/>
          <w:b/>
          <w:bCs/>
        </w:rPr>
      </w:pPr>
      <w:bookmarkStart w:id="0" w:name="_Ref85423329"/>
      <w:r w:rsidRPr="0067034B">
        <w:rPr>
          <w:rFonts w:cs="Arial"/>
          <w:b/>
          <w:bCs/>
        </w:rPr>
        <w:t>3.2.</w:t>
      </w:r>
      <w:r w:rsidR="00AC2C64" w:rsidRPr="0067034B">
        <w:rPr>
          <w:rFonts w:cs="Arial"/>
          <w:b/>
          <w:bCs/>
        </w:rPr>
        <w:t>7</w:t>
      </w:r>
      <w:r w:rsidR="00CC6D5A" w:rsidRPr="0067034B">
        <w:rPr>
          <w:rFonts w:cs="Arial"/>
          <w:b/>
          <w:bCs/>
        </w:rPr>
        <w:tab/>
      </w:r>
      <w:r w:rsidR="0066239B" w:rsidRPr="0067034B">
        <w:rPr>
          <w:rFonts w:cs="Arial"/>
          <w:b/>
          <w:bCs/>
        </w:rPr>
        <w:t xml:space="preserve">Identification and Notification of Affected </w:t>
      </w:r>
      <w:r w:rsidR="00F83E8A" w:rsidRPr="0067034B">
        <w:rPr>
          <w:rFonts w:cs="Arial"/>
          <w:b/>
          <w:bCs/>
        </w:rPr>
        <w:t>TOs</w:t>
      </w:r>
      <w:r w:rsidR="0021587E" w:rsidRPr="0067034B">
        <w:rPr>
          <w:rFonts w:cs="Arial"/>
          <w:b/>
          <w:bCs/>
        </w:rPr>
        <w:t xml:space="preserve"> </w:t>
      </w:r>
    </w:p>
    <w:p w14:paraId="4E472ADE" w14:textId="094BAACA" w:rsidR="004061C7" w:rsidRPr="0067034B" w:rsidRDefault="00C7770F" w:rsidP="006F17A5">
      <w:pPr>
        <w:ind w:left="720" w:hanging="720"/>
        <w:rPr>
          <w:rFonts w:cs="Arial"/>
        </w:rPr>
      </w:pPr>
      <w:r w:rsidRPr="0067034B">
        <w:rPr>
          <w:rFonts w:cs="Arial"/>
        </w:rPr>
        <w:t>3</w:t>
      </w:r>
      <w:r w:rsidR="00CE59B3" w:rsidRPr="0067034B">
        <w:rPr>
          <w:rFonts w:cs="Arial"/>
        </w:rPr>
        <w:t>.2.</w:t>
      </w:r>
      <w:r w:rsidR="00AC2C64" w:rsidRPr="0067034B">
        <w:rPr>
          <w:rFonts w:cs="Arial"/>
        </w:rPr>
        <w:t>7</w:t>
      </w:r>
      <w:r w:rsidR="00CE59B3" w:rsidRPr="0067034B">
        <w:rPr>
          <w:rFonts w:cs="Arial"/>
        </w:rPr>
        <w:t>.1</w:t>
      </w:r>
      <w:r w:rsidR="00CE59B3" w:rsidRPr="0067034B">
        <w:rPr>
          <w:rFonts w:cs="Arial"/>
        </w:rPr>
        <w:tab/>
      </w:r>
      <w:r w:rsidR="00C44C62" w:rsidRPr="0067034B">
        <w:rPr>
          <w:rFonts w:cs="Arial"/>
        </w:rPr>
        <w:t xml:space="preserve">Based upon the </w:t>
      </w:r>
      <w:r w:rsidR="006814EB" w:rsidRPr="0067034B">
        <w:rPr>
          <w:rFonts w:cs="Arial"/>
        </w:rPr>
        <w:t>PLD</w:t>
      </w:r>
      <w:r w:rsidR="00C44C62" w:rsidRPr="0067034B">
        <w:rPr>
          <w:rFonts w:cs="Arial"/>
        </w:rPr>
        <w:t xml:space="preserve"> submitted by the </w:t>
      </w:r>
      <w:r w:rsidR="0084373F" w:rsidRPr="0067034B">
        <w:rPr>
          <w:rFonts w:cs="Arial"/>
        </w:rPr>
        <w:t xml:space="preserve">CATO into their </w:t>
      </w:r>
      <w:r w:rsidR="00F65852" w:rsidRPr="0067034B">
        <w:rPr>
          <w:rFonts w:cs="Arial"/>
        </w:rPr>
        <w:t xml:space="preserve">Transmission </w:t>
      </w:r>
      <w:r w:rsidR="0084373F" w:rsidRPr="0067034B">
        <w:rPr>
          <w:rFonts w:cs="Arial"/>
        </w:rPr>
        <w:t>Inves</w:t>
      </w:r>
      <w:r w:rsidR="003D4B44" w:rsidRPr="0067034B">
        <w:rPr>
          <w:rFonts w:cs="Arial"/>
        </w:rPr>
        <w:t>t</w:t>
      </w:r>
      <w:r w:rsidR="0084373F" w:rsidRPr="0067034B">
        <w:rPr>
          <w:rFonts w:cs="Arial"/>
        </w:rPr>
        <w:t xml:space="preserve">ment </w:t>
      </w:r>
      <w:r w:rsidR="003D4B44" w:rsidRPr="0067034B">
        <w:rPr>
          <w:rFonts w:cs="Arial"/>
        </w:rPr>
        <w:t>P</w:t>
      </w:r>
      <w:r w:rsidR="0084373F" w:rsidRPr="0067034B">
        <w:rPr>
          <w:rFonts w:cs="Arial"/>
        </w:rPr>
        <w:t>lan</w:t>
      </w:r>
      <w:r w:rsidR="006D23B8" w:rsidRPr="0067034B">
        <w:rPr>
          <w:rFonts w:cs="Arial"/>
        </w:rPr>
        <w:t>,</w:t>
      </w:r>
      <w:r w:rsidR="0084373F" w:rsidRPr="0067034B">
        <w:rPr>
          <w:rFonts w:cs="Arial"/>
        </w:rPr>
        <w:t xml:space="preserve"> </w:t>
      </w:r>
      <w:r w:rsidR="00054361" w:rsidRPr="0067034B">
        <w:rPr>
          <w:rFonts w:cs="Arial"/>
        </w:rPr>
        <w:t xml:space="preserve">The Company </w:t>
      </w:r>
      <w:r w:rsidR="0084373F" w:rsidRPr="0067034B">
        <w:rPr>
          <w:rFonts w:cs="Arial"/>
        </w:rPr>
        <w:t>shall asses</w:t>
      </w:r>
      <w:r w:rsidR="00A05BFC" w:rsidRPr="0067034B">
        <w:rPr>
          <w:rFonts w:cs="Arial"/>
        </w:rPr>
        <w:t>s</w:t>
      </w:r>
      <w:r w:rsidR="0084373F" w:rsidRPr="0067034B">
        <w:rPr>
          <w:rFonts w:cs="Arial"/>
        </w:rPr>
        <w:t xml:space="preserve"> the project and notify </w:t>
      </w:r>
      <w:r w:rsidR="00054361" w:rsidRPr="0067034B">
        <w:rPr>
          <w:rFonts w:cs="Arial"/>
        </w:rPr>
        <w:t xml:space="preserve">any </w:t>
      </w:r>
      <w:r w:rsidR="008F0F2D" w:rsidRPr="0067034B">
        <w:rPr>
          <w:rFonts w:cs="Arial"/>
        </w:rPr>
        <w:t>A</w:t>
      </w:r>
      <w:r w:rsidR="00054361" w:rsidRPr="0067034B">
        <w:rPr>
          <w:rFonts w:cs="Arial"/>
        </w:rPr>
        <w:t xml:space="preserve">ffected </w:t>
      </w:r>
      <w:r w:rsidR="00F83E8A" w:rsidRPr="0067034B">
        <w:rPr>
          <w:rFonts w:cs="Arial"/>
        </w:rPr>
        <w:t>T</w:t>
      </w:r>
      <w:r w:rsidR="0090791A">
        <w:rPr>
          <w:rFonts w:cs="Arial"/>
        </w:rPr>
        <w:t>O</w:t>
      </w:r>
      <w:r w:rsidR="00F83E8A" w:rsidRPr="0067034B">
        <w:rPr>
          <w:rFonts w:cs="Arial"/>
        </w:rPr>
        <w:t>s</w:t>
      </w:r>
      <w:r w:rsidR="00054361" w:rsidRPr="0067034B">
        <w:rPr>
          <w:rFonts w:cs="Arial"/>
        </w:rPr>
        <w:t>.</w:t>
      </w:r>
    </w:p>
    <w:p w14:paraId="5D0F2592" w14:textId="703F2AC5" w:rsidR="006C47EB" w:rsidRPr="0067034B" w:rsidRDefault="003A0023" w:rsidP="006F17A5">
      <w:pPr>
        <w:ind w:left="720" w:hanging="720"/>
        <w:rPr>
          <w:rFonts w:cs="Arial"/>
        </w:rPr>
      </w:pPr>
      <w:r w:rsidRPr="0067034B">
        <w:rPr>
          <w:rFonts w:cs="Arial"/>
        </w:rPr>
        <w:t>3.2.</w:t>
      </w:r>
      <w:r w:rsidR="00AC2C64" w:rsidRPr="0067034B">
        <w:rPr>
          <w:rFonts w:cs="Arial"/>
        </w:rPr>
        <w:t>7</w:t>
      </w:r>
      <w:r w:rsidRPr="0067034B">
        <w:rPr>
          <w:rFonts w:cs="Arial"/>
        </w:rPr>
        <w:t xml:space="preserve">.2 </w:t>
      </w:r>
      <w:r w:rsidRPr="0067034B">
        <w:rPr>
          <w:rFonts w:cs="Arial"/>
        </w:rPr>
        <w:tab/>
      </w:r>
      <w:r w:rsidR="00F83E8A" w:rsidRPr="0067034B">
        <w:rPr>
          <w:rFonts w:cs="Arial"/>
        </w:rPr>
        <w:t>On</w:t>
      </w:r>
      <w:r w:rsidR="003738C2" w:rsidRPr="0067034B">
        <w:rPr>
          <w:rFonts w:cs="Arial"/>
        </w:rPr>
        <w:t>c</w:t>
      </w:r>
      <w:r w:rsidR="00F83E8A" w:rsidRPr="0067034B">
        <w:rPr>
          <w:rFonts w:cs="Arial"/>
        </w:rPr>
        <w:t>e identified all Affected T</w:t>
      </w:r>
      <w:r w:rsidR="0090791A">
        <w:rPr>
          <w:rFonts w:cs="Arial"/>
        </w:rPr>
        <w:t>O</w:t>
      </w:r>
      <w:r w:rsidR="00F83E8A" w:rsidRPr="0067034B">
        <w:rPr>
          <w:rFonts w:cs="Arial"/>
        </w:rPr>
        <w:t xml:space="preserve">s shall </w:t>
      </w:r>
      <w:r w:rsidR="003D4CBD" w:rsidRPr="0067034B">
        <w:rPr>
          <w:rFonts w:cs="Arial"/>
        </w:rPr>
        <w:t>liaise directly</w:t>
      </w:r>
      <w:r w:rsidR="00303B04" w:rsidRPr="0067034B">
        <w:rPr>
          <w:rFonts w:cs="Arial"/>
        </w:rPr>
        <w:t xml:space="preserve"> with the Lead Parties</w:t>
      </w:r>
      <w:r w:rsidR="003D4CBD" w:rsidRPr="0067034B">
        <w:rPr>
          <w:rFonts w:cs="Arial"/>
        </w:rPr>
        <w:t xml:space="preserve"> to ensure all necessary adjustments are made.</w:t>
      </w:r>
    </w:p>
    <w:p w14:paraId="1B0B4C78" w14:textId="7E240FA9" w:rsidR="00A05BFC" w:rsidRPr="0067034B" w:rsidRDefault="00D47D34" w:rsidP="00C7770F">
      <w:pPr>
        <w:rPr>
          <w:rFonts w:cs="Arial"/>
          <w:b/>
          <w:bCs/>
        </w:rPr>
      </w:pPr>
      <w:r w:rsidRPr="0067034B">
        <w:rPr>
          <w:rFonts w:cs="Arial"/>
          <w:b/>
          <w:bCs/>
        </w:rPr>
        <w:t>3.2.</w:t>
      </w:r>
      <w:r w:rsidR="00AC2C64" w:rsidRPr="0067034B">
        <w:rPr>
          <w:rFonts w:cs="Arial"/>
          <w:b/>
          <w:bCs/>
        </w:rPr>
        <w:t>8</w:t>
      </w:r>
      <w:r w:rsidRPr="0067034B">
        <w:rPr>
          <w:rFonts w:cs="Arial"/>
          <w:b/>
          <w:bCs/>
        </w:rPr>
        <w:t xml:space="preserve"> </w:t>
      </w:r>
      <w:r w:rsidR="00AE0584" w:rsidRPr="0067034B">
        <w:rPr>
          <w:rFonts w:cs="Arial"/>
          <w:b/>
          <w:bCs/>
        </w:rPr>
        <w:tab/>
      </w:r>
      <w:r w:rsidR="007374B5" w:rsidRPr="0067034B">
        <w:rPr>
          <w:rFonts w:cs="Arial"/>
          <w:b/>
          <w:bCs/>
        </w:rPr>
        <w:t>Grid Inter</w:t>
      </w:r>
      <w:r w:rsidR="00144308" w:rsidRPr="0067034B">
        <w:rPr>
          <w:rFonts w:cs="Arial"/>
          <w:b/>
          <w:bCs/>
        </w:rPr>
        <w:t>face Data File Structure (GIDFS) Populated</w:t>
      </w:r>
    </w:p>
    <w:p w14:paraId="45991DB7" w14:textId="4879C4B9" w:rsidR="00793245" w:rsidRPr="0067034B" w:rsidRDefault="008B3DA3" w:rsidP="006F17A5">
      <w:pPr>
        <w:ind w:left="720" w:hanging="720"/>
        <w:rPr>
          <w:rFonts w:cs="Arial"/>
        </w:rPr>
      </w:pPr>
      <w:r w:rsidRPr="0067034B">
        <w:rPr>
          <w:rFonts w:cs="Arial"/>
        </w:rPr>
        <w:t>3.2.</w:t>
      </w:r>
      <w:r w:rsidR="00AC2C64" w:rsidRPr="0067034B">
        <w:rPr>
          <w:rFonts w:cs="Arial"/>
        </w:rPr>
        <w:t>8</w:t>
      </w:r>
      <w:r w:rsidRPr="0067034B">
        <w:rPr>
          <w:rFonts w:cs="Arial"/>
        </w:rPr>
        <w:t>.1</w:t>
      </w:r>
      <w:r w:rsidRPr="0067034B">
        <w:rPr>
          <w:rFonts w:cs="Arial"/>
        </w:rPr>
        <w:tab/>
      </w:r>
      <w:r w:rsidR="00C56E78" w:rsidRPr="0067034B">
        <w:rPr>
          <w:rFonts w:cs="Arial"/>
        </w:rPr>
        <w:t xml:space="preserve">The Grid Interface Data File </w:t>
      </w:r>
      <w:r w:rsidR="00BF57F0" w:rsidRPr="0067034B">
        <w:rPr>
          <w:rFonts w:cs="Arial"/>
        </w:rPr>
        <w:t>Stru</w:t>
      </w:r>
      <w:r w:rsidR="00A05D75" w:rsidRPr="0067034B">
        <w:rPr>
          <w:rFonts w:cs="Arial"/>
        </w:rPr>
        <w:t>c</w:t>
      </w:r>
      <w:r w:rsidR="00BF57F0" w:rsidRPr="0067034B">
        <w:rPr>
          <w:rFonts w:cs="Arial"/>
        </w:rPr>
        <w:t xml:space="preserve">ture </w:t>
      </w:r>
      <w:r w:rsidR="00F85BAE" w:rsidRPr="0067034B">
        <w:rPr>
          <w:rFonts w:cs="Arial"/>
        </w:rPr>
        <w:t xml:space="preserve">is the </w:t>
      </w:r>
      <w:r w:rsidR="0096696B" w:rsidRPr="0067034B">
        <w:rPr>
          <w:rFonts w:cs="Arial"/>
        </w:rPr>
        <w:t xml:space="preserve">definitive document that </w:t>
      </w:r>
      <w:r w:rsidR="00894139" w:rsidRPr="0067034B">
        <w:rPr>
          <w:rFonts w:cs="Arial"/>
        </w:rPr>
        <w:t>d</w:t>
      </w:r>
      <w:r w:rsidR="008844E3" w:rsidRPr="0067034B">
        <w:rPr>
          <w:rFonts w:cs="Arial"/>
        </w:rPr>
        <w:t xml:space="preserve">efines the </w:t>
      </w:r>
      <w:r w:rsidR="00A91104" w:rsidRPr="0067034B">
        <w:rPr>
          <w:rFonts w:cs="Arial"/>
        </w:rPr>
        <w:t xml:space="preserve">items and actions that </w:t>
      </w:r>
      <w:r w:rsidR="00090E13" w:rsidRPr="0067034B">
        <w:rPr>
          <w:rFonts w:cs="Arial"/>
        </w:rPr>
        <w:t xml:space="preserve">are required to be put in place or completed prior to the </w:t>
      </w:r>
      <w:r w:rsidR="000F7617" w:rsidRPr="0067034B">
        <w:rPr>
          <w:rFonts w:cs="Arial"/>
        </w:rPr>
        <w:t>energisation of the equipment through the interface</w:t>
      </w:r>
      <w:r w:rsidR="000E3D63" w:rsidRPr="0067034B">
        <w:rPr>
          <w:rFonts w:cs="Arial"/>
        </w:rPr>
        <w:t>.</w:t>
      </w:r>
      <w:r w:rsidR="00797D8F" w:rsidRPr="0067034B">
        <w:rPr>
          <w:rFonts w:cs="Arial"/>
        </w:rPr>
        <w:t xml:space="preserve"> </w:t>
      </w:r>
      <w:r w:rsidR="00543CAD" w:rsidRPr="0067034B">
        <w:rPr>
          <w:rFonts w:cs="Arial"/>
        </w:rPr>
        <w:t xml:space="preserve">The generic template for the GIDFS can be found </w:t>
      </w:r>
      <w:r w:rsidR="00AB06DE" w:rsidRPr="0067034B">
        <w:rPr>
          <w:rFonts w:cs="Arial"/>
        </w:rPr>
        <w:t xml:space="preserve">in </w:t>
      </w:r>
      <w:r w:rsidR="0059621D" w:rsidRPr="0067034B">
        <w:rPr>
          <w:rFonts w:cs="Arial"/>
        </w:rPr>
        <w:t>Appendix A</w:t>
      </w:r>
      <w:r w:rsidR="008D2544" w:rsidRPr="0067034B">
        <w:rPr>
          <w:rFonts w:cs="Arial"/>
        </w:rPr>
        <w:t xml:space="preserve">7/8 of </w:t>
      </w:r>
      <w:r w:rsidR="002A2EDE" w:rsidRPr="0067034B">
        <w:rPr>
          <w:rFonts w:cs="Arial"/>
        </w:rPr>
        <w:t>STCP 19-7</w:t>
      </w:r>
      <w:r w:rsidR="00AB06DE" w:rsidRPr="0067034B">
        <w:rPr>
          <w:rFonts w:cs="Arial"/>
        </w:rPr>
        <w:t>.</w:t>
      </w:r>
    </w:p>
    <w:p w14:paraId="5660D74B" w14:textId="095CD87B" w:rsidR="00E4283B" w:rsidRPr="0067034B" w:rsidRDefault="00E4283B" w:rsidP="006F17A5">
      <w:pPr>
        <w:ind w:left="720" w:hanging="720"/>
        <w:rPr>
          <w:rFonts w:cs="Arial"/>
          <w:strike/>
        </w:rPr>
      </w:pPr>
      <w:r w:rsidRPr="0067034B">
        <w:rPr>
          <w:rFonts w:cs="Arial"/>
        </w:rPr>
        <w:t>3.2.</w:t>
      </w:r>
      <w:r w:rsidR="004C1E31" w:rsidRPr="0067034B">
        <w:rPr>
          <w:rFonts w:cs="Arial"/>
        </w:rPr>
        <w:t>8</w:t>
      </w:r>
      <w:r w:rsidRPr="0067034B">
        <w:rPr>
          <w:rFonts w:cs="Arial"/>
        </w:rPr>
        <w:t>.</w:t>
      </w:r>
      <w:r w:rsidR="00AB06DE" w:rsidRPr="0067034B">
        <w:rPr>
          <w:rFonts w:cs="Arial"/>
        </w:rPr>
        <w:t>2</w:t>
      </w:r>
      <w:r w:rsidR="004C1E31" w:rsidRPr="0067034B">
        <w:rPr>
          <w:rFonts w:cs="Arial"/>
        </w:rPr>
        <w:tab/>
      </w:r>
      <w:r w:rsidR="00B66A8F" w:rsidRPr="0067034B">
        <w:rPr>
          <w:rFonts w:cs="Arial"/>
        </w:rPr>
        <w:t xml:space="preserve">The </w:t>
      </w:r>
      <w:r w:rsidR="00D53A1A" w:rsidRPr="0067034B">
        <w:rPr>
          <w:rFonts w:cs="Arial"/>
        </w:rPr>
        <w:t>P</w:t>
      </w:r>
      <w:r w:rsidR="00B66A8F" w:rsidRPr="0067034B">
        <w:rPr>
          <w:rFonts w:cs="Arial"/>
        </w:rPr>
        <w:t xml:space="preserve">TO and The Company </w:t>
      </w:r>
      <w:r w:rsidR="00412460" w:rsidRPr="0067034B">
        <w:rPr>
          <w:rFonts w:cs="Arial"/>
        </w:rPr>
        <w:t>shall</w:t>
      </w:r>
      <w:r w:rsidR="00B66A8F" w:rsidRPr="0067034B">
        <w:rPr>
          <w:rFonts w:cs="Arial"/>
        </w:rPr>
        <w:t xml:space="preserve"> provide information to the CATO to assist in the population of the GIDFS as </w:t>
      </w:r>
      <w:r w:rsidR="007452B9" w:rsidRPr="0067034B">
        <w:rPr>
          <w:rFonts w:cs="Arial"/>
        </w:rPr>
        <w:t>requested.</w:t>
      </w:r>
      <w:r w:rsidR="00F601DC" w:rsidRPr="0067034B" w:rsidDel="00F601DC">
        <w:rPr>
          <w:rFonts w:cs="Arial"/>
          <w:strike/>
        </w:rPr>
        <w:t xml:space="preserve"> </w:t>
      </w:r>
    </w:p>
    <w:p w14:paraId="6A545B20" w14:textId="49E9A34D" w:rsidR="00630434" w:rsidRPr="0067034B" w:rsidRDefault="00630434" w:rsidP="006F17A5">
      <w:pPr>
        <w:ind w:left="720" w:hanging="720"/>
        <w:rPr>
          <w:rFonts w:cs="Arial"/>
        </w:rPr>
      </w:pPr>
      <w:r w:rsidRPr="0067034B">
        <w:rPr>
          <w:rFonts w:cs="Arial"/>
        </w:rPr>
        <w:t>3</w:t>
      </w:r>
      <w:r w:rsidR="007A41B3" w:rsidRPr="0067034B">
        <w:rPr>
          <w:rFonts w:cs="Arial"/>
        </w:rPr>
        <w:t>.2.</w:t>
      </w:r>
      <w:r w:rsidR="004C1E31" w:rsidRPr="0067034B">
        <w:rPr>
          <w:rFonts w:cs="Arial"/>
        </w:rPr>
        <w:t>8</w:t>
      </w:r>
      <w:r w:rsidR="007A41B3" w:rsidRPr="0067034B">
        <w:rPr>
          <w:rFonts w:cs="Arial"/>
        </w:rPr>
        <w:t>.3</w:t>
      </w:r>
      <w:r w:rsidR="007A41B3" w:rsidRPr="0067034B">
        <w:rPr>
          <w:rFonts w:cs="Arial"/>
        </w:rPr>
        <w:tab/>
        <w:t xml:space="preserve">The CATO </w:t>
      </w:r>
      <w:r w:rsidR="003C0172" w:rsidRPr="0067034B">
        <w:rPr>
          <w:rFonts w:cs="Arial"/>
        </w:rPr>
        <w:t xml:space="preserve">shall </w:t>
      </w:r>
      <w:r w:rsidR="007A41B3" w:rsidRPr="0067034B">
        <w:rPr>
          <w:rFonts w:cs="Arial"/>
        </w:rPr>
        <w:t xml:space="preserve">populate the GIDFS with its required </w:t>
      </w:r>
      <w:r w:rsidR="00A60F6A" w:rsidRPr="0067034B">
        <w:rPr>
          <w:rFonts w:cs="Arial"/>
        </w:rPr>
        <w:t>items</w:t>
      </w:r>
      <w:r w:rsidR="00B031A0" w:rsidRPr="0067034B">
        <w:rPr>
          <w:rFonts w:cs="Arial"/>
        </w:rPr>
        <w:t>,</w:t>
      </w:r>
      <w:r w:rsidR="002A2EDE" w:rsidRPr="0067034B">
        <w:rPr>
          <w:rFonts w:cs="Arial"/>
        </w:rPr>
        <w:t xml:space="preserve"> </w:t>
      </w:r>
      <w:r w:rsidR="00A60F6A" w:rsidRPr="0067034B">
        <w:rPr>
          <w:rFonts w:cs="Arial"/>
        </w:rPr>
        <w:t xml:space="preserve">to be considered and approved by the </w:t>
      </w:r>
      <w:r w:rsidR="002E4E2B" w:rsidRPr="0067034B">
        <w:rPr>
          <w:rFonts w:cs="Arial"/>
        </w:rPr>
        <w:t xml:space="preserve">other </w:t>
      </w:r>
      <w:r w:rsidR="008141D0" w:rsidRPr="0067034B">
        <w:rPr>
          <w:rFonts w:cs="Arial"/>
        </w:rPr>
        <w:t>L</w:t>
      </w:r>
      <w:r w:rsidR="00DA2D23" w:rsidRPr="0067034B">
        <w:rPr>
          <w:rFonts w:cs="Arial"/>
        </w:rPr>
        <w:t xml:space="preserve">ead </w:t>
      </w:r>
      <w:r w:rsidR="008141D0" w:rsidRPr="0067034B">
        <w:rPr>
          <w:rFonts w:cs="Arial"/>
        </w:rPr>
        <w:t>P</w:t>
      </w:r>
      <w:r w:rsidR="002E4E2B" w:rsidRPr="0067034B">
        <w:rPr>
          <w:rFonts w:cs="Arial"/>
        </w:rPr>
        <w:t xml:space="preserve">arties involved in the delivery of the </w:t>
      </w:r>
      <w:r w:rsidR="00384105" w:rsidRPr="0067034B">
        <w:rPr>
          <w:rFonts w:cs="Arial"/>
        </w:rPr>
        <w:t xml:space="preserve">CATO </w:t>
      </w:r>
      <w:r w:rsidR="00BF243C" w:rsidRPr="0067034B">
        <w:rPr>
          <w:rFonts w:cs="Arial"/>
        </w:rPr>
        <w:t>C</w:t>
      </w:r>
      <w:r w:rsidR="00DB2C11" w:rsidRPr="0067034B">
        <w:rPr>
          <w:rFonts w:cs="Arial"/>
        </w:rPr>
        <w:t xml:space="preserve">onnection </w:t>
      </w:r>
      <w:r w:rsidR="00BF243C" w:rsidRPr="0067034B">
        <w:rPr>
          <w:rFonts w:cs="Arial"/>
        </w:rPr>
        <w:t>P</w:t>
      </w:r>
      <w:r w:rsidR="00DB2C11" w:rsidRPr="0067034B">
        <w:rPr>
          <w:rFonts w:cs="Arial"/>
        </w:rPr>
        <w:t>roject</w:t>
      </w:r>
      <w:r w:rsidR="00DD434D" w:rsidRPr="0067034B">
        <w:rPr>
          <w:rFonts w:cs="Arial"/>
        </w:rPr>
        <w:t>.</w:t>
      </w:r>
    </w:p>
    <w:p w14:paraId="0E3FD3BF" w14:textId="2FE9DD28" w:rsidR="006C4431" w:rsidRPr="0067034B" w:rsidRDefault="009F16BE" w:rsidP="00B10001">
      <w:pPr>
        <w:ind w:left="720" w:hanging="720"/>
        <w:rPr>
          <w:rFonts w:cs="Arial"/>
        </w:rPr>
      </w:pPr>
      <w:r w:rsidRPr="0067034B">
        <w:rPr>
          <w:rFonts w:cs="Arial"/>
        </w:rPr>
        <w:t>3.2.</w:t>
      </w:r>
      <w:r w:rsidR="00904D01" w:rsidRPr="0067034B">
        <w:rPr>
          <w:rFonts w:cs="Arial"/>
        </w:rPr>
        <w:t>9</w:t>
      </w:r>
      <w:r w:rsidRPr="0067034B">
        <w:rPr>
          <w:rFonts w:cs="Arial"/>
        </w:rPr>
        <w:t>.4</w:t>
      </w:r>
      <w:r w:rsidR="00265E1B" w:rsidRPr="0067034B">
        <w:rPr>
          <w:rFonts w:cs="Arial"/>
        </w:rPr>
        <w:tab/>
        <w:t xml:space="preserve">The </w:t>
      </w:r>
      <w:r w:rsidR="00807090" w:rsidRPr="0067034B">
        <w:rPr>
          <w:rFonts w:cs="Arial"/>
        </w:rPr>
        <w:t>L</w:t>
      </w:r>
      <w:r w:rsidR="00265E1B" w:rsidRPr="0067034B">
        <w:rPr>
          <w:rFonts w:cs="Arial"/>
        </w:rPr>
        <w:t xml:space="preserve">ead </w:t>
      </w:r>
      <w:r w:rsidR="00807090" w:rsidRPr="0067034B">
        <w:rPr>
          <w:rFonts w:cs="Arial"/>
        </w:rPr>
        <w:t>P</w:t>
      </w:r>
      <w:r w:rsidR="00265E1B" w:rsidRPr="0067034B">
        <w:rPr>
          <w:rFonts w:cs="Arial"/>
        </w:rPr>
        <w:t xml:space="preserve">arties of the </w:t>
      </w:r>
      <w:r w:rsidR="009A4D00" w:rsidRPr="0067034B">
        <w:rPr>
          <w:rFonts w:cs="Arial"/>
        </w:rPr>
        <w:t xml:space="preserve">CATO-TO Connection </w:t>
      </w:r>
      <w:r w:rsidR="00265E1B" w:rsidRPr="0067034B">
        <w:rPr>
          <w:rFonts w:cs="Arial"/>
        </w:rPr>
        <w:t xml:space="preserve">Sub-Group </w:t>
      </w:r>
      <w:r w:rsidR="009045A9" w:rsidRPr="0067034B">
        <w:rPr>
          <w:rFonts w:cs="Arial"/>
        </w:rPr>
        <w:t>shall be signatories to the GIDFS</w:t>
      </w:r>
      <w:r w:rsidR="00F1608E" w:rsidRPr="0067034B">
        <w:rPr>
          <w:rFonts w:cs="Arial"/>
        </w:rPr>
        <w:t xml:space="preserve">. The document along with the process itself is iterative and </w:t>
      </w:r>
      <w:r w:rsidR="006E23B0" w:rsidRPr="0067034B">
        <w:rPr>
          <w:rFonts w:cs="Arial"/>
        </w:rPr>
        <w:t>subject to change</w:t>
      </w:r>
      <w:r w:rsidR="00610FD8" w:rsidRPr="0067034B">
        <w:rPr>
          <w:rFonts w:cs="Arial"/>
        </w:rPr>
        <w:t xml:space="preserve">. </w:t>
      </w:r>
      <w:r w:rsidR="005F2A96" w:rsidRPr="0067034B">
        <w:rPr>
          <w:rFonts w:cs="Arial"/>
        </w:rPr>
        <w:t xml:space="preserve"> </w:t>
      </w:r>
      <w:r w:rsidR="003A78D9" w:rsidRPr="0067034B">
        <w:rPr>
          <w:rFonts w:cs="Arial"/>
        </w:rPr>
        <w:t>T</w:t>
      </w:r>
      <w:r w:rsidR="005F2A96" w:rsidRPr="0067034B">
        <w:rPr>
          <w:rFonts w:cs="Arial"/>
        </w:rPr>
        <w:t>o be agreed by</w:t>
      </w:r>
      <w:r w:rsidR="006E23B0" w:rsidRPr="0067034B">
        <w:rPr>
          <w:rFonts w:cs="Arial"/>
        </w:rPr>
        <w:t xml:space="preserve"> all </w:t>
      </w:r>
      <w:r w:rsidR="007A210F" w:rsidRPr="0067034B">
        <w:rPr>
          <w:rFonts w:cs="Arial"/>
        </w:rPr>
        <w:t>Lead P</w:t>
      </w:r>
      <w:r w:rsidR="006E23B0" w:rsidRPr="0067034B">
        <w:rPr>
          <w:rFonts w:cs="Arial"/>
        </w:rPr>
        <w:t>arties at each revision.</w:t>
      </w:r>
    </w:p>
    <w:p w14:paraId="16015401" w14:textId="6AD753ED" w:rsidR="00267532" w:rsidRPr="0067034B" w:rsidRDefault="00267532" w:rsidP="00E4283B">
      <w:pPr>
        <w:rPr>
          <w:rFonts w:cs="Arial"/>
          <w:b/>
          <w:bCs/>
        </w:rPr>
      </w:pPr>
      <w:r w:rsidRPr="0067034B">
        <w:rPr>
          <w:rFonts w:cs="Arial"/>
          <w:b/>
          <w:bCs/>
        </w:rPr>
        <w:t>3.2</w:t>
      </w:r>
      <w:r w:rsidR="006637FE" w:rsidRPr="0067034B">
        <w:rPr>
          <w:rFonts w:cs="Arial"/>
          <w:b/>
          <w:bCs/>
        </w:rPr>
        <w:t>.</w:t>
      </w:r>
      <w:r w:rsidR="003A2AA9" w:rsidRPr="0067034B">
        <w:rPr>
          <w:rFonts w:cs="Arial"/>
          <w:b/>
          <w:bCs/>
        </w:rPr>
        <w:t>9</w:t>
      </w:r>
      <w:r w:rsidR="003A2AA9" w:rsidRPr="0067034B">
        <w:rPr>
          <w:rFonts w:cs="Arial"/>
          <w:b/>
          <w:bCs/>
        </w:rPr>
        <w:tab/>
      </w:r>
      <w:r w:rsidR="002C4043" w:rsidRPr="0067034B">
        <w:rPr>
          <w:rFonts w:cs="Arial"/>
          <w:b/>
          <w:bCs/>
        </w:rPr>
        <w:t xml:space="preserve">Design of the </w:t>
      </w:r>
      <w:r w:rsidR="00BD7D4F" w:rsidRPr="0067034B">
        <w:rPr>
          <w:rFonts w:cs="Arial"/>
          <w:b/>
          <w:bCs/>
        </w:rPr>
        <w:t>I</w:t>
      </w:r>
      <w:r w:rsidR="00D44743" w:rsidRPr="0067034B">
        <w:rPr>
          <w:rFonts w:cs="Arial"/>
          <w:b/>
          <w:bCs/>
        </w:rPr>
        <w:t>nterface</w:t>
      </w:r>
    </w:p>
    <w:p w14:paraId="0804AB33" w14:textId="742C62CF" w:rsidR="00D44743" w:rsidRPr="0067034B" w:rsidRDefault="00D44743" w:rsidP="006F17A5">
      <w:pPr>
        <w:ind w:left="720" w:hanging="720"/>
        <w:rPr>
          <w:rFonts w:cs="Arial"/>
        </w:rPr>
      </w:pPr>
      <w:r w:rsidRPr="0067034B">
        <w:rPr>
          <w:rFonts w:cs="Arial"/>
        </w:rPr>
        <w:t>3.2.</w:t>
      </w:r>
      <w:r w:rsidR="003A2AA9" w:rsidRPr="0067034B">
        <w:rPr>
          <w:rFonts w:cs="Arial"/>
        </w:rPr>
        <w:t>9</w:t>
      </w:r>
      <w:r w:rsidRPr="0067034B">
        <w:rPr>
          <w:rFonts w:cs="Arial"/>
        </w:rPr>
        <w:t>.</w:t>
      </w:r>
      <w:r w:rsidR="008370AE" w:rsidRPr="0067034B">
        <w:rPr>
          <w:rFonts w:cs="Arial"/>
        </w:rPr>
        <w:t>1</w:t>
      </w:r>
      <w:r w:rsidRPr="0067034B">
        <w:rPr>
          <w:rFonts w:cs="Arial"/>
        </w:rPr>
        <w:tab/>
      </w:r>
      <w:r w:rsidR="00DA3D28" w:rsidRPr="0067034B">
        <w:rPr>
          <w:rFonts w:cs="Arial"/>
        </w:rPr>
        <w:t xml:space="preserve">Based upon the </w:t>
      </w:r>
      <w:r w:rsidR="007C1B90" w:rsidRPr="0067034B">
        <w:rPr>
          <w:rFonts w:cs="Arial"/>
        </w:rPr>
        <w:t>information provided from the</w:t>
      </w:r>
      <w:r w:rsidR="003D4BCE" w:rsidRPr="0067034B">
        <w:rPr>
          <w:rFonts w:cs="Arial"/>
        </w:rPr>
        <w:t xml:space="preserve"> </w:t>
      </w:r>
      <w:r w:rsidR="00B3637B" w:rsidRPr="0067034B">
        <w:rPr>
          <w:rFonts w:cs="Arial"/>
        </w:rPr>
        <w:t>PLD</w:t>
      </w:r>
      <w:r w:rsidR="003D4BCE" w:rsidRPr="0067034B">
        <w:rPr>
          <w:rFonts w:cs="Arial"/>
        </w:rPr>
        <w:t xml:space="preserve"> and the </w:t>
      </w:r>
      <w:r w:rsidR="007C1B90" w:rsidRPr="0067034B">
        <w:rPr>
          <w:rFonts w:cs="Arial"/>
        </w:rPr>
        <w:t xml:space="preserve">initial </w:t>
      </w:r>
      <w:r w:rsidR="00E64BEE" w:rsidRPr="0067034B">
        <w:rPr>
          <w:rFonts w:cs="Arial"/>
        </w:rPr>
        <w:t xml:space="preserve">draft of the </w:t>
      </w:r>
      <w:r w:rsidR="00DA3D28" w:rsidRPr="0067034B">
        <w:rPr>
          <w:rFonts w:cs="Arial"/>
        </w:rPr>
        <w:t xml:space="preserve">GIDFS </w:t>
      </w:r>
      <w:r w:rsidR="007C1B90" w:rsidRPr="0067034B">
        <w:rPr>
          <w:rFonts w:cs="Arial"/>
        </w:rPr>
        <w:t xml:space="preserve">the </w:t>
      </w:r>
      <w:r w:rsidR="00D53A1A" w:rsidRPr="0067034B">
        <w:rPr>
          <w:rFonts w:cs="Arial"/>
        </w:rPr>
        <w:t>P</w:t>
      </w:r>
      <w:r w:rsidR="00B07E93" w:rsidRPr="0067034B">
        <w:rPr>
          <w:rFonts w:cs="Arial"/>
        </w:rPr>
        <w:t>TO</w:t>
      </w:r>
      <w:r w:rsidR="008A5ED0" w:rsidRPr="0067034B">
        <w:rPr>
          <w:rFonts w:cs="Arial"/>
        </w:rPr>
        <w:t xml:space="preserve"> shall work up the connection and infrastructure design proposals in further detail for the preferred option. </w:t>
      </w:r>
      <w:r w:rsidR="007003BC" w:rsidRPr="0067034B">
        <w:rPr>
          <w:rFonts w:cs="Arial"/>
        </w:rPr>
        <w:t>T</w:t>
      </w:r>
      <w:r w:rsidR="00B07E93" w:rsidRPr="0067034B">
        <w:rPr>
          <w:rFonts w:cs="Arial"/>
        </w:rPr>
        <w:t xml:space="preserve">he </w:t>
      </w:r>
      <w:r w:rsidR="001202FD" w:rsidRPr="0067034B">
        <w:rPr>
          <w:rFonts w:cs="Arial"/>
        </w:rPr>
        <w:t>gr</w:t>
      </w:r>
      <w:r w:rsidR="007003BC" w:rsidRPr="0067034B">
        <w:rPr>
          <w:rFonts w:cs="Arial"/>
        </w:rPr>
        <w:t>i</w:t>
      </w:r>
      <w:r w:rsidR="001202FD" w:rsidRPr="0067034B">
        <w:rPr>
          <w:rFonts w:cs="Arial"/>
        </w:rPr>
        <w:t xml:space="preserve">d interface </w:t>
      </w:r>
      <w:r w:rsidR="00B07E93" w:rsidRPr="0067034B">
        <w:rPr>
          <w:rFonts w:cs="Arial"/>
        </w:rPr>
        <w:t xml:space="preserve">design </w:t>
      </w:r>
      <w:r w:rsidR="00412460" w:rsidRPr="0067034B">
        <w:rPr>
          <w:rFonts w:cs="Arial"/>
        </w:rPr>
        <w:t>shall</w:t>
      </w:r>
      <w:r w:rsidR="001202FD" w:rsidRPr="0067034B">
        <w:rPr>
          <w:rFonts w:cs="Arial"/>
        </w:rPr>
        <w:t xml:space="preserve"> be</w:t>
      </w:r>
      <w:r w:rsidR="00101797" w:rsidRPr="0067034B">
        <w:rPr>
          <w:rFonts w:cs="Arial"/>
        </w:rPr>
        <w:t xml:space="preserve"> </w:t>
      </w:r>
      <w:r w:rsidR="00901BFE" w:rsidRPr="0067034B">
        <w:rPr>
          <w:rFonts w:cs="Arial"/>
        </w:rPr>
        <w:t>submit</w:t>
      </w:r>
      <w:r w:rsidR="001202FD" w:rsidRPr="0067034B">
        <w:rPr>
          <w:rFonts w:cs="Arial"/>
        </w:rPr>
        <w:t xml:space="preserve">ted to the </w:t>
      </w:r>
      <w:r w:rsidR="009A4D00" w:rsidRPr="0067034B">
        <w:rPr>
          <w:rFonts w:cs="Arial"/>
        </w:rPr>
        <w:t>CATO-TO Connection Sub-Group</w:t>
      </w:r>
      <w:r w:rsidR="007B755B" w:rsidRPr="0067034B">
        <w:rPr>
          <w:rFonts w:cs="Arial"/>
        </w:rPr>
        <w:t xml:space="preserve"> </w:t>
      </w:r>
      <w:r w:rsidR="00751D83" w:rsidRPr="0067034B">
        <w:rPr>
          <w:rFonts w:cs="Arial"/>
        </w:rPr>
        <w:t xml:space="preserve">for </w:t>
      </w:r>
      <w:r w:rsidR="00A91110" w:rsidRPr="0067034B">
        <w:rPr>
          <w:rFonts w:cs="Arial"/>
        </w:rPr>
        <w:t>its review, feedback and approval</w:t>
      </w:r>
      <w:r w:rsidR="00F73030" w:rsidRPr="0067034B">
        <w:rPr>
          <w:rFonts w:cs="Arial"/>
        </w:rPr>
        <w:t>.</w:t>
      </w:r>
    </w:p>
    <w:p w14:paraId="3928FF64" w14:textId="19000724" w:rsidR="007E186E" w:rsidRPr="0067034B" w:rsidRDefault="007E186E" w:rsidP="004566E0">
      <w:pPr>
        <w:ind w:left="720" w:hanging="720"/>
        <w:rPr>
          <w:rFonts w:cs="Arial"/>
        </w:rPr>
      </w:pPr>
      <w:r w:rsidRPr="0067034B">
        <w:rPr>
          <w:rFonts w:cs="Arial"/>
        </w:rPr>
        <w:t>3.2.</w:t>
      </w:r>
      <w:r w:rsidR="008370AE" w:rsidRPr="0067034B">
        <w:rPr>
          <w:rFonts w:cs="Arial"/>
        </w:rPr>
        <w:t>9</w:t>
      </w:r>
      <w:r w:rsidRPr="0067034B">
        <w:rPr>
          <w:rFonts w:cs="Arial"/>
        </w:rPr>
        <w:t>.</w:t>
      </w:r>
      <w:r w:rsidR="008F7C4F" w:rsidRPr="0067034B">
        <w:rPr>
          <w:rFonts w:cs="Arial"/>
        </w:rPr>
        <w:t>2</w:t>
      </w:r>
      <w:r w:rsidRPr="0067034B">
        <w:rPr>
          <w:rFonts w:cs="Arial"/>
        </w:rPr>
        <w:tab/>
        <w:t xml:space="preserve">As part of the detailed connection and infrastructure design, the </w:t>
      </w:r>
      <w:r w:rsidR="00D53A1A" w:rsidRPr="0067034B">
        <w:rPr>
          <w:rFonts w:cs="Arial"/>
        </w:rPr>
        <w:t>P</w:t>
      </w:r>
      <w:r w:rsidRPr="0067034B">
        <w:rPr>
          <w:rFonts w:cs="Arial"/>
        </w:rPr>
        <w:t>T</w:t>
      </w:r>
      <w:r w:rsidR="00071620" w:rsidRPr="0067034B">
        <w:rPr>
          <w:rFonts w:cs="Arial"/>
        </w:rPr>
        <w:t>O</w:t>
      </w:r>
      <w:r w:rsidRPr="0067034B">
        <w:rPr>
          <w:rFonts w:cs="Arial"/>
        </w:rPr>
        <w:t xml:space="preserve"> shall develop their designs in accordance with relevant standards and the interface equipment specification </w:t>
      </w:r>
      <w:r w:rsidR="00BC0781" w:rsidRPr="0067034B">
        <w:rPr>
          <w:rFonts w:cs="Arial"/>
        </w:rPr>
        <w:t xml:space="preserve">as defined </w:t>
      </w:r>
      <w:r w:rsidRPr="0067034B">
        <w:rPr>
          <w:rFonts w:cs="Arial"/>
        </w:rPr>
        <w:t xml:space="preserve">in </w:t>
      </w:r>
      <w:r w:rsidR="0059621D" w:rsidRPr="0067034B">
        <w:rPr>
          <w:rFonts w:cs="Arial"/>
        </w:rPr>
        <w:t>Appendix A</w:t>
      </w:r>
      <w:r w:rsidR="00D55BAB" w:rsidRPr="0067034B">
        <w:rPr>
          <w:rFonts w:cs="Arial"/>
        </w:rPr>
        <w:t xml:space="preserve"> of </w:t>
      </w:r>
      <w:r w:rsidR="00BC0781" w:rsidRPr="0067034B">
        <w:rPr>
          <w:rFonts w:cs="Arial"/>
        </w:rPr>
        <w:t xml:space="preserve">STCP </w:t>
      </w:r>
      <w:r w:rsidR="00D55BAB" w:rsidRPr="0067034B">
        <w:rPr>
          <w:rFonts w:cs="Arial"/>
        </w:rPr>
        <w:t>19-7 (CATO</w:t>
      </w:r>
      <w:r w:rsidR="00277E48" w:rsidRPr="0067034B">
        <w:rPr>
          <w:rFonts w:cs="Arial"/>
        </w:rPr>
        <w:t>-TO</w:t>
      </w:r>
      <w:r w:rsidR="00655039" w:rsidRPr="0067034B">
        <w:rPr>
          <w:rFonts w:cs="Arial"/>
        </w:rPr>
        <w:t xml:space="preserve"> Compliance Processes)</w:t>
      </w:r>
      <w:r w:rsidRPr="0067034B">
        <w:rPr>
          <w:rFonts w:cs="Arial"/>
        </w:rPr>
        <w:t>. The interface equipment specification covers the requirements for the provision of interface equipment</w:t>
      </w:r>
      <w:r w:rsidR="00071620" w:rsidRPr="0067034B">
        <w:rPr>
          <w:rFonts w:cs="Arial"/>
        </w:rPr>
        <w:t>.</w:t>
      </w:r>
    </w:p>
    <w:p w14:paraId="40BCC444" w14:textId="4A9BE5CA" w:rsidR="00651B38" w:rsidRPr="0067034B" w:rsidRDefault="00651B38" w:rsidP="00651B38">
      <w:pPr>
        <w:ind w:left="720" w:hanging="720"/>
        <w:rPr>
          <w:rFonts w:cs="Arial"/>
        </w:rPr>
      </w:pPr>
      <w:r w:rsidRPr="0067034B">
        <w:rPr>
          <w:rFonts w:cs="Arial"/>
        </w:rPr>
        <w:t>3.2</w:t>
      </w:r>
      <w:r w:rsidR="00F93AA5" w:rsidRPr="0067034B">
        <w:rPr>
          <w:rFonts w:cs="Arial"/>
        </w:rPr>
        <w:t>.9</w:t>
      </w:r>
      <w:r w:rsidRPr="0067034B">
        <w:rPr>
          <w:rFonts w:cs="Arial"/>
        </w:rPr>
        <w:t>.</w:t>
      </w:r>
      <w:r w:rsidR="00F93AA5" w:rsidRPr="0067034B">
        <w:rPr>
          <w:rFonts w:cs="Arial"/>
        </w:rPr>
        <w:t>3</w:t>
      </w:r>
      <w:r w:rsidRPr="0067034B">
        <w:rPr>
          <w:rFonts w:cs="Arial"/>
        </w:rPr>
        <w:tab/>
        <w:t>The PTO may include, but shall not be limited in including, secondary plant and apparatus but not limited to protection of light current interfaces LVAC and LVDC supplies in its detailed design provision as appropriate for the following schedules within the interface equipment specification:</w:t>
      </w:r>
    </w:p>
    <w:p w14:paraId="6BF4B115" w14:textId="59B869BC" w:rsidR="007B190B" w:rsidRPr="0067034B" w:rsidRDefault="007B190B" w:rsidP="0084524C">
      <w:pPr>
        <w:ind w:firstLine="720"/>
        <w:rPr>
          <w:rFonts w:cs="Arial"/>
        </w:rPr>
      </w:pPr>
      <w:r w:rsidRPr="0067034B">
        <w:rPr>
          <w:rFonts w:cs="Arial"/>
        </w:rPr>
        <w:lastRenderedPageBreak/>
        <w:t>•</w:t>
      </w:r>
      <w:r w:rsidRPr="0067034B">
        <w:rPr>
          <w:rFonts w:cs="Arial"/>
        </w:rPr>
        <w:tab/>
        <w:t>Schedule A</w:t>
      </w:r>
      <w:r w:rsidRPr="0067034B">
        <w:rPr>
          <w:rFonts w:cs="Arial"/>
        </w:rPr>
        <w:tab/>
        <w:t>Telecommunication Equipment; and</w:t>
      </w:r>
    </w:p>
    <w:p w14:paraId="3C8B987E" w14:textId="5831B259" w:rsidR="007B190B" w:rsidRPr="0067034B" w:rsidRDefault="007B190B" w:rsidP="0084524C">
      <w:pPr>
        <w:ind w:firstLine="720"/>
        <w:rPr>
          <w:rFonts w:cs="Arial"/>
        </w:rPr>
      </w:pPr>
      <w:r w:rsidRPr="0067034B">
        <w:rPr>
          <w:rFonts w:cs="Arial"/>
        </w:rPr>
        <w:t>•</w:t>
      </w:r>
      <w:r w:rsidRPr="0067034B">
        <w:rPr>
          <w:rFonts w:cs="Arial"/>
        </w:rPr>
        <w:tab/>
        <w:t>Schedule B</w:t>
      </w:r>
      <w:r w:rsidRPr="0067034B">
        <w:rPr>
          <w:rFonts w:cs="Arial"/>
        </w:rPr>
        <w:tab/>
        <w:t>SCADA Data</w:t>
      </w:r>
      <w:r w:rsidR="00202C14" w:rsidRPr="0067034B">
        <w:rPr>
          <w:rFonts w:cs="Arial"/>
        </w:rPr>
        <w:t>.</w:t>
      </w:r>
    </w:p>
    <w:p w14:paraId="5328C005" w14:textId="53B06DB7" w:rsidR="007E1787" w:rsidRPr="0067034B" w:rsidRDefault="00953244" w:rsidP="004566E0">
      <w:pPr>
        <w:ind w:left="720" w:hanging="72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4</w:t>
      </w:r>
      <w:r w:rsidRPr="0067034B">
        <w:rPr>
          <w:rFonts w:cs="Arial"/>
        </w:rPr>
        <w:tab/>
        <w:t xml:space="preserve">During the interface design process the </w:t>
      </w:r>
      <w:r w:rsidR="00D53A1A" w:rsidRPr="0067034B">
        <w:rPr>
          <w:rFonts w:cs="Arial"/>
        </w:rPr>
        <w:t>P</w:t>
      </w:r>
      <w:r w:rsidRPr="0067034B">
        <w:rPr>
          <w:rFonts w:cs="Arial"/>
        </w:rPr>
        <w:t>TO</w:t>
      </w:r>
      <w:r w:rsidR="008A3FFE" w:rsidRPr="0067034B">
        <w:rPr>
          <w:rFonts w:cs="Arial"/>
        </w:rPr>
        <w:t>(</w:t>
      </w:r>
      <w:r w:rsidR="00F86741" w:rsidRPr="0067034B">
        <w:rPr>
          <w:rFonts w:cs="Arial"/>
        </w:rPr>
        <w:t>s</w:t>
      </w:r>
      <w:r w:rsidR="008A3FFE" w:rsidRPr="0067034B">
        <w:rPr>
          <w:rFonts w:cs="Arial"/>
        </w:rPr>
        <w:t>)</w:t>
      </w:r>
      <w:r w:rsidR="00F86741" w:rsidRPr="0067034B">
        <w:rPr>
          <w:rFonts w:cs="Arial"/>
        </w:rPr>
        <w:t xml:space="preserve"> </w:t>
      </w:r>
      <w:r w:rsidRPr="0067034B">
        <w:rPr>
          <w:rFonts w:cs="Arial"/>
        </w:rPr>
        <w:t xml:space="preserve">shall discuss with </w:t>
      </w:r>
      <w:r w:rsidR="00F86741" w:rsidRPr="0067034B">
        <w:rPr>
          <w:rFonts w:cs="Arial"/>
        </w:rPr>
        <w:t>The Company</w:t>
      </w:r>
      <w:r w:rsidRPr="0067034B">
        <w:rPr>
          <w:rFonts w:cs="Arial"/>
        </w:rPr>
        <w:t xml:space="preserve"> any requirements </w:t>
      </w:r>
      <w:r w:rsidR="00882D14" w:rsidRPr="0067034B">
        <w:rPr>
          <w:rFonts w:cs="Arial"/>
        </w:rPr>
        <w:t>The Company</w:t>
      </w:r>
      <w:r w:rsidRPr="0067034B">
        <w:rPr>
          <w:rFonts w:cs="Arial"/>
        </w:rPr>
        <w:t xml:space="preserve"> may have for additional communications infrastructure so that delivery by the </w:t>
      </w:r>
      <w:r w:rsidR="00536FD7" w:rsidRPr="0067034B">
        <w:rPr>
          <w:rFonts w:cs="Arial"/>
        </w:rPr>
        <w:t>P</w:t>
      </w:r>
      <w:r w:rsidRPr="0067034B">
        <w:rPr>
          <w:rFonts w:cs="Arial"/>
        </w:rPr>
        <w:t xml:space="preserve">TO can be optimised. </w:t>
      </w:r>
    </w:p>
    <w:p w14:paraId="205981F2" w14:textId="3ACCCD98" w:rsidR="00953244" w:rsidRPr="0067034B" w:rsidRDefault="007E1787" w:rsidP="004566E0">
      <w:pPr>
        <w:ind w:left="720" w:hanging="66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5</w:t>
      </w:r>
      <w:r w:rsidRPr="0067034B">
        <w:rPr>
          <w:rFonts w:cs="Arial"/>
        </w:rPr>
        <w:tab/>
        <w:t>When changes are made to the relevant standards and interface equipment specification schedules, they shall not normally be retrospectively applicable unless otherwise agreed between the Parties.</w:t>
      </w:r>
    </w:p>
    <w:p w14:paraId="1545ECFF" w14:textId="177CC0E8" w:rsidR="006B5426" w:rsidRPr="0067034B" w:rsidRDefault="00893C61" w:rsidP="004566E0">
      <w:pPr>
        <w:ind w:left="720" w:hanging="660"/>
        <w:rPr>
          <w:rFonts w:cs="Arial"/>
        </w:rPr>
      </w:pPr>
      <w:r w:rsidRPr="0067034B">
        <w:rPr>
          <w:rFonts w:cs="Arial"/>
        </w:rPr>
        <w:t>3.2</w:t>
      </w:r>
      <w:r w:rsidR="00B2264F" w:rsidRPr="0067034B">
        <w:rPr>
          <w:rFonts w:cs="Arial"/>
        </w:rPr>
        <w:t>.</w:t>
      </w:r>
      <w:r w:rsidR="00D653CE" w:rsidRPr="0067034B">
        <w:rPr>
          <w:rFonts w:cs="Arial"/>
        </w:rPr>
        <w:t>9</w:t>
      </w:r>
      <w:r w:rsidRPr="0067034B">
        <w:rPr>
          <w:rFonts w:cs="Arial"/>
        </w:rPr>
        <w:t>.</w:t>
      </w:r>
      <w:r w:rsidR="00D653CE" w:rsidRPr="0067034B">
        <w:rPr>
          <w:rFonts w:cs="Arial"/>
        </w:rPr>
        <w:t>6</w:t>
      </w:r>
      <w:r w:rsidRPr="0067034B">
        <w:rPr>
          <w:rFonts w:cs="Arial"/>
        </w:rPr>
        <w:tab/>
      </w:r>
      <w:r w:rsidR="004258D0" w:rsidRPr="0067034B">
        <w:rPr>
          <w:rFonts w:cs="Arial"/>
        </w:rPr>
        <w:t xml:space="preserve">The CATO </w:t>
      </w:r>
      <w:r w:rsidR="00F346C7" w:rsidRPr="0067034B">
        <w:rPr>
          <w:rFonts w:cs="Arial"/>
        </w:rPr>
        <w:t xml:space="preserve">Transmission </w:t>
      </w:r>
      <w:r w:rsidR="004258D0" w:rsidRPr="0067034B">
        <w:rPr>
          <w:rFonts w:cs="Arial"/>
        </w:rPr>
        <w:t>Interface</w:t>
      </w:r>
      <w:r w:rsidR="00F346C7" w:rsidRPr="0067034B">
        <w:rPr>
          <w:rFonts w:cs="Arial"/>
        </w:rPr>
        <w:t xml:space="preserve"> Site</w:t>
      </w:r>
      <w:r w:rsidR="004258D0" w:rsidRPr="0067034B">
        <w:rPr>
          <w:rFonts w:cs="Arial"/>
        </w:rPr>
        <w:t xml:space="preserve"> shall follow the requirements detailed in Section D Part 1 Paragraph </w:t>
      </w:r>
      <w:r w:rsidR="00691D8A" w:rsidRPr="0067034B">
        <w:rPr>
          <w:rFonts w:cs="Arial"/>
        </w:rPr>
        <w:t>2.9</w:t>
      </w:r>
      <w:r w:rsidR="004258D0" w:rsidRPr="0067034B">
        <w:rPr>
          <w:rFonts w:cs="Arial"/>
        </w:rPr>
        <w:t xml:space="preserve"> and shall follow the European Connection Conditions</w:t>
      </w:r>
      <w:r w:rsidR="00E2566B" w:rsidRPr="0067034B">
        <w:rPr>
          <w:rFonts w:cs="Arial"/>
        </w:rPr>
        <w:t xml:space="preserve"> of the Grid Code</w:t>
      </w:r>
      <w:r w:rsidR="004258D0" w:rsidRPr="0067034B">
        <w:rPr>
          <w:rFonts w:cs="Arial"/>
        </w:rPr>
        <w:t xml:space="preserve">. </w:t>
      </w:r>
      <w:r w:rsidR="0016350E" w:rsidRPr="0067034B">
        <w:rPr>
          <w:rFonts w:cs="Arial"/>
        </w:rPr>
        <w:t xml:space="preserve"> </w:t>
      </w:r>
      <w:r w:rsidR="004258D0" w:rsidRPr="0067034B">
        <w:rPr>
          <w:rFonts w:cs="Arial"/>
        </w:rPr>
        <w:t xml:space="preserve">While following </w:t>
      </w:r>
      <w:r w:rsidR="004548EA" w:rsidRPr="0067034B">
        <w:rPr>
          <w:rFonts w:cs="Arial"/>
        </w:rPr>
        <w:t>this requirement the</w:t>
      </w:r>
      <w:r w:rsidR="00DF0BE4" w:rsidRPr="0067034B">
        <w:rPr>
          <w:rFonts w:cs="Arial"/>
        </w:rPr>
        <w:t xml:space="preserve"> </w:t>
      </w:r>
      <w:r w:rsidR="008E13A4" w:rsidRPr="0067034B">
        <w:rPr>
          <w:rFonts w:cs="Arial"/>
        </w:rPr>
        <w:t xml:space="preserve">design of the CATO-TO Interface shall </w:t>
      </w:r>
      <w:r w:rsidR="00917C6B" w:rsidRPr="0067034B">
        <w:rPr>
          <w:rFonts w:cs="Arial"/>
        </w:rPr>
        <w:t xml:space="preserve">follow the principle of selecting the </w:t>
      </w:r>
      <w:r w:rsidR="00012A30" w:rsidRPr="0067034B">
        <w:rPr>
          <w:rFonts w:cs="Arial"/>
        </w:rPr>
        <w:t>interface solution</w:t>
      </w:r>
      <w:r w:rsidR="003A114F" w:rsidRPr="0067034B">
        <w:rPr>
          <w:rFonts w:cs="Arial"/>
        </w:rPr>
        <w:t xml:space="preserve"> with the best value for customers</w:t>
      </w:r>
      <w:r w:rsidR="00012A30" w:rsidRPr="0067034B">
        <w:rPr>
          <w:rFonts w:cs="Arial"/>
        </w:rPr>
        <w:t>, not requiring unnecessary over specification</w:t>
      </w:r>
      <w:r w:rsidR="00627C6E" w:rsidRPr="0067034B">
        <w:rPr>
          <w:rFonts w:cs="Arial"/>
        </w:rPr>
        <w:t xml:space="preserve">. </w:t>
      </w:r>
    </w:p>
    <w:p w14:paraId="618FAE23" w14:textId="212594B9" w:rsidR="008C1285" w:rsidRPr="0067034B" w:rsidRDefault="00893C61" w:rsidP="0081410D">
      <w:pPr>
        <w:ind w:left="720" w:hanging="660"/>
        <w:rPr>
          <w:rFonts w:cs="Arial"/>
        </w:rPr>
      </w:pPr>
      <w:r w:rsidRPr="0067034B">
        <w:rPr>
          <w:rFonts w:cs="Arial"/>
        </w:rPr>
        <w:tab/>
      </w:r>
    </w:p>
    <w:p w14:paraId="1DA81597" w14:textId="489E60B9" w:rsidR="007E1787" w:rsidRPr="0067034B" w:rsidRDefault="008F5403" w:rsidP="00F06F16">
      <w:pPr>
        <w:spacing w:after="0"/>
        <w:rPr>
          <w:rFonts w:cs="Arial"/>
          <w:b/>
          <w:bCs/>
        </w:rPr>
      </w:pPr>
      <w:r w:rsidRPr="0067034B">
        <w:rPr>
          <w:rFonts w:cs="Arial"/>
          <w:b/>
          <w:bCs/>
        </w:rPr>
        <w:t>3.2.</w:t>
      </w:r>
      <w:r w:rsidR="007C5023" w:rsidRPr="0067034B">
        <w:rPr>
          <w:rFonts w:cs="Arial"/>
          <w:b/>
          <w:bCs/>
        </w:rPr>
        <w:t>1</w:t>
      </w:r>
      <w:r w:rsidR="00BD2F76" w:rsidRPr="0067034B">
        <w:rPr>
          <w:rFonts w:cs="Arial"/>
          <w:b/>
          <w:bCs/>
        </w:rPr>
        <w:t>0</w:t>
      </w:r>
      <w:r w:rsidRPr="0067034B">
        <w:rPr>
          <w:rFonts w:cs="Arial"/>
          <w:b/>
          <w:bCs/>
        </w:rPr>
        <w:t xml:space="preserve"> Design </w:t>
      </w:r>
      <w:r w:rsidR="002330AD" w:rsidRPr="0067034B">
        <w:rPr>
          <w:rFonts w:cs="Arial"/>
          <w:b/>
          <w:bCs/>
        </w:rPr>
        <w:t>Assurance Panel</w:t>
      </w:r>
    </w:p>
    <w:p w14:paraId="226A60AF" w14:textId="1806F65D" w:rsidR="006E378B" w:rsidRPr="0067034B" w:rsidRDefault="006E378B" w:rsidP="004566E0">
      <w:pPr>
        <w:ind w:left="720" w:hanging="720"/>
        <w:rPr>
          <w:rFonts w:cs="Arial"/>
        </w:rPr>
      </w:pPr>
      <w:r w:rsidRPr="0067034B">
        <w:rPr>
          <w:rFonts w:cs="Arial"/>
        </w:rPr>
        <w:t>3.2.</w:t>
      </w:r>
      <w:r w:rsidR="00BD2F76" w:rsidRPr="0067034B">
        <w:rPr>
          <w:rFonts w:cs="Arial"/>
        </w:rPr>
        <w:t>10</w:t>
      </w:r>
      <w:r w:rsidRPr="0067034B">
        <w:rPr>
          <w:rFonts w:cs="Arial"/>
        </w:rPr>
        <w:t>.</w:t>
      </w:r>
      <w:r w:rsidR="00BD2F76" w:rsidRPr="0067034B">
        <w:rPr>
          <w:rFonts w:cs="Arial"/>
        </w:rPr>
        <w:t>1</w:t>
      </w:r>
      <w:r w:rsidR="003C7785" w:rsidRPr="0067034B">
        <w:rPr>
          <w:rFonts w:cs="Arial"/>
        </w:rPr>
        <w:t xml:space="preserve">Following </w:t>
      </w:r>
      <w:r w:rsidR="00C65E3C" w:rsidRPr="0067034B">
        <w:rPr>
          <w:rFonts w:cs="Arial"/>
        </w:rPr>
        <w:t xml:space="preserve">publication </w:t>
      </w:r>
      <w:r w:rsidR="003C7785" w:rsidRPr="0067034B">
        <w:rPr>
          <w:rFonts w:cs="Arial"/>
        </w:rPr>
        <w:t xml:space="preserve">of the first draft of the </w:t>
      </w:r>
      <w:r w:rsidR="009F0717" w:rsidRPr="0067034B">
        <w:rPr>
          <w:rFonts w:cs="Arial"/>
        </w:rPr>
        <w:t>G</w:t>
      </w:r>
      <w:r w:rsidR="006D6ED2" w:rsidRPr="0067034B">
        <w:rPr>
          <w:rFonts w:cs="Arial"/>
        </w:rPr>
        <w:t>r</w:t>
      </w:r>
      <w:r w:rsidR="009F0717" w:rsidRPr="0067034B">
        <w:rPr>
          <w:rFonts w:cs="Arial"/>
        </w:rPr>
        <w:t>i</w:t>
      </w:r>
      <w:r w:rsidR="006D6ED2" w:rsidRPr="0067034B">
        <w:rPr>
          <w:rFonts w:cs="Arial"/>
        </w:rPr>
        <w:t xml:space="preserve">d </w:t>
      </w:r>
      <w:r w:rsidR="009F0717" w:rsidRPr="0067034B">
        <w:rPr>
          <w:rFonts w:cs="Arial"/>
        </w:rPr>
        <w:t>I</w:t>
      </w:r>
      <w:r w:rsidR="006D6ED2" w:rsidRPr="0067034B">
        <w:rPr>
          <w:rFonts w:cs="Arial"/>
        </w:rPr>
        <w:t>nterface</w:t>
      </w:r>
      <w:r w:rsidR="00401CCD" w:rsidRPr="0067034B">
        <w:rPr>
          <w:rFonts w:cs="Arial"/>
        </w:rPr>
        <w:t xml:space="preserve"> </w:t>
      </w:r>
      <w:r w:rsidR="009F0717" w:rsidRPr="0067034B">
        <w:rPr>
          <w:rFonts w:cs="Arial"/>
        </w:rPr>
        <w:t>D</w:t>
      </w:r>
      <w:r w:rsidR="00401CCD" w:rsidRPr="0067034B">
        <w:rPr>
          <w:rFonts w:cs="Arial"/>
        </w:rPr>
        <w:t>esign</w:t>
      </w:r>
      <w:r w:rsidR="00C65E3C" w:rsidRPr="0067034B">
        <w:rPr>
          <w:rFonts w:cs="Arial"/>
        </w:rPr>
        <w:t>(</w:t>
      </w:r>
      <w:r w:rsidR="00401CCD" w:rsidRPr="0067034B">
        <w:rPr>
          <w:rFonts w:cs="Arial"/>
        </w:rPr>
        <w:t>s</w:t>
      </w:r>
      <w:r w:rsidR="00C65E3C" w:rsidRPr="0067034B">
        <w:rPr>
          <w:rFonts w:cs="Arial"/>
        </w:rPr>
        <w:t>)</w:t>
      </w:r>
      <w:r w:rsidR="00851FF2" w:rsidRPr="0067034B">
        <w:rPr>
          <w:rFonts w:cs="Arial"/>
        </w:rPr>
        <w:t xml:space="preserve"> the Design Assurance </w:t>
      </w:r>
      <w:r w:rsidR="004A07A1" w:rsidRPr="0067034B">
        <w:rPr>
          <w:rFonts w:cs="Arial"/>
        </w:rPr>
        <w:t xml:space="preserve">Panel </w:t>
      </w:r>
      <w:r w:rsidR="00412460" w:rsidRPr="0067034B">
        <w:rPr>
          <w:rFonts w:cs="Arial"/>
        </w:rPr>
        <w:t>shall</w:t>
      </w:r>
      <w:r w:rsidR="00851FF2" w:rsidRPr="0067034B">
        <w:rPr>
          <w:rFonts w:cs="Arial"/>
        </w:rPr>
        <w:t xml:space="preserve"> be </w:t>
      </w:r>
      <w:r w:rsidR="00E31590" w:rsidRPr="0067034B">
        <w:rPr>
          <w:rFonts w:cs="Arial"/>
        </w:rPr>
        <w:t>established</w:t>
      </w:r>
      <w:r w:rsidR="00062BFF" w:rsidRPr="0067034B">
        <w:rPr>
          <w:rFonts w:cs="Arial"/>
        </w:rPr>
        <w:t>. The Design Assurance Panel</w:t>
      </w:r>
      <w:r w:rsidR="00806A5A" w:rsidRPr="0067034B">
        <w:rPr>
          <w:rFonts w:cs="Arial"/>
        </w:rPr>
        <w:t xml:space="preserve"> </w:t>
      </w:r>
      <w:r w:rsidR="008A423B" w:rsidRPr="0067034B">
        <w:rPr>
          <w:rFonts w:cs="Arial"/>
        </w:rPr>
        <w:t xml:space="preserve">will </w:t>
      </w:r>
      <w:r w:rsidR="00BA7B8E" w:rsidRPr="0067034B">
        <w:rPr>
          <w:rFonts w:cs="Arial"/>
        </w:rPr>
        <w:t xml:space="preserve">be made up of representatives </w:t>
      </w:r>
      <w:r w:rsidR="00B95F35" w:rsidRPr="0067034B">
        <w:rPr>
          <w:rFonts w:cs="Arial"/>
        </w:rPr>
        <w:t xml:space="preserve">from the </w:t>
      </w:r>
      <w:r w:rsidR="003D0DF8" w:rsidRPr="0067034B">
        <w:rPr>
          <w:rFonts w:cs="Arial"/>
        </w:rPr>
        <w:t>Lead Parties.</w:t>
      </w:r>
    </w:p>
    <w:p w14:paraId="7721F914" w14:textId="7FEEBBA6" w:rsidR="00C31CA4" w:rsidRPr="0067034B" w:rsidRDefault="00986C3D" w:rsidP="004566E0">
      <w:pPr>
        <w:ind w:left="720" w:hanging="720"/>
        <w:rPr>
          <w:rFonts w:cs="Arial"/>
        </w:rPr>
      </w:pPr>
      <w:r w:rsidRPr="0067034B">
        <w:rPr>
          <w:rFonts w:cs="Arial"/>
        </w:rPr>
        <w:t>3</w:t>
      </w:r>
      <w:r w:rsidR="00D06A43" w:rsidRPr="0067034B">
        <w:rPr>
          <w:rFonts w:cs="Arial"/>
        </w:rPr>
        <w:t>.</w:t>
      </w:r>
      <w:r w:rsidRPr="0067034B">
        <w:rPr>
          <w:rFonts w:cs="Arial"/>
        </w:rPr>
        <w:t>2.</w:t>
      </w:r>
      <w:r w:rsidR="007C5023" w:rsidRPr="0067034B">
        <w:rPr>
          <w:rFonts w:cs="Arial"/>
        </w:rPr>
        <w:t>1</w:t>
      </w:r>
      <w:r w:rsidR="00213CC6" w:rsidRPr="0067034B">
        <w:rPr>
          <w:rFonts w:cs="Arial"/>
        </w:rPr>
        <w:t>0</w:t>
      </w:r>
      <w:r w:rsidR="002330AD" w:rsidRPr="0067034B">
        <w:rPr>
          <w:rFonts w:cs="Arial"/>
        </w:rPr>
        <w:t>.</w:t>
      </w:r>
      <w:r w:rsidR="00213CC6" w:rsidRPr="0067034B">
        <w:rPr>
          <w:rFonts w:cs="Arial"/>
        </w:rPr>
        <w:t>2</w:t>
      </w:r>
      <w:r w:rsidR="00092508">
        <w:rPr>
          <w:rFonts w:cs="Arial"/>
        </w:rPr>
        <w:t xml:space="preserve"> </w:t>
      </w:r>
      <w:r w:rsidRPr="0067034B">
        <w:rPr>
          <w:rFonts w:cs="Arial"/>
        </w:rPr>
        <w:t xml:space="preserve">The representatives on the </w:t>
      </w:r>
      <w:r w:rsidR="00C9263E" w:rsidRPr="0067034B">
        <w:rPr>
          <w:rFonts w:cs="Arial"/>
        </w:rPr>
        <w:t>Design Assurance Panel</w:t>
      </w:r>
      <w:r w:rsidR="000309DD" w:rsidRPr="0067034B">
        <w:rPr>
          <w:rFonts w:cs="Arial"/>
        </w:rPr>
        <w:t xml:space="preserve"> </w:t>
      </w:r>
      <w:r w:rsidR="00C9263E" w:rsidRPr="0067034B">
        <w:rPr>
          <w:rFonts w:cs="Arial"/>
        </w:rPr>
        <w:t>shall re</w:t>
      </w:r>
      <w:r w:rsidR="002A5E6C" w:rsidRPr="0067034B">
        <w:rPr>
          <w:rFonts w:cs="Arial"/>
        </w:rPr>
        <w:t xml:space="preserve">view the </w:t>
      </w:r>
      <w:r w:rsidR="007110B7" w:rsidRPr="0067034B">
        <w:rPr>
          <w:rFonts w:cs="Arial"/>
        </w:rPr>
        <w:t>g</w:t>
      </w:r>
      <w:r w:rsidR="00E47FC1" w:rsidRPr="0067034B">
        <w:rPr>
          <w:rFonts w:cs="Arial"/>
        </w:rPr>
        <w:t xml:space="preserve">rid </w:t>
      </w:r>
      <w:r w:rsidR="007110B7" w:rsidRPr="0067034B">
        <w:rPr>
          <w:rFonts w:cs="Arial"/>
        </w:rPr>
        <w:t>i</w:t>
      </w:r>
      <w:r w:rsidR="00E47FC1" w:rsidRPr="0067034B">
        <w:rPr>
          <w:rFonts w:cs="Arial"/>
        </w:rPr>
        <w:t>nterface design</w:t>
      </w:r>
      <w:r w:rsidR="00547037" w:rsidRPr="0067034B">
        <w:rPr>
          <w:rFonts w:cs="Arial"/>
        </w:rPr>
        <w:t>(</w:t>
      </w:r>
      <w:r w:rsidR="00E47FC1" w:rsidRPr="0067034B">
        <w:rPr>
          <w:rFonts w:cs="Arial"/>
        </w:rPr>
        <w:t>s</w:t>
      </w:r>
      <w:r w:rsidR="00547037" w:rsidRPr="0067034B">
        <w:rPr>
          <w:rFonts w:cs="Arial"/>
        </w:rPr>
        <w:t>)</w:t>
      </w:r>
      <w:r w:rsidR="000309DD" w:rsidRPr="0067034B">
        <w:rPr>
          <w:rFonts w:cs="Arial"/>
        </w:rPr>
        <w:t>.</w:t>
      </w:r>
    </w:p>
    <w:p w14:paraId="6890527B" w14:textId="65BE6D2B" w:rsidR="00D63CA8" w:rsidRPr="0067034B" w:rsidRDefault="0032611A" w:rsidP="00891434">
      <w:pPr>
        <w:ind w:left="720" w:hanging="720"/>
        <w:rPr>
          <w:rFonts w:cs="Arial"/>
        </w:rPr>
      </w:pPr>
      <w:r w:rsidRPr="0067034B">
        <w:rPr>
          <w:rFonts w:cs="Arial"/>
        </w:rPr>
        <w:t>3.2.</w:t>
      </w:r>
      <w:r w:rsidR="007C5023" w:rsidRPr="0067034B">
        <w:rPr>
          <w:rFonts w:cs="Arial"/>
        </w:rPr>
        <w:t>1</w:t>
      </w:r>
      <w:r w:rsidR="00213CC6" w:rsidRPr="0067034B">
        <w:rPr>
          <w:rFonts w:cs="Arial"/>
        </w:rPr>
        <w:t>0</w:t>
      </w:r>
      <w:r w:rsidRPr="0067034B">
        <w:rPr>
          <w:rFonts w:cs="Arial"/>
        </w:rPr>
        <w:t>.</w:t>
      </w:r>
      <w:r w:rsidR="00213CC6" w:rsidRPr="0067034B">
        <w:rPr>
          <w:rFonts w:cs="Arial"/>
        </w:rPr>
        <w:t>3</w:t>
      </w:r>
      <w:r w:rsidR="00092508">
        <w:rPr>
          <w:rFonts w:cs="Arial"/>
        </w:rPr>
        <w:t xml:space="preserve"> </w:t>
      </w:r>
      <w:r w:rsidR="004D28A3" w:rsidRPr="0067034B">
        <w:rPr>
          <w:rFonts w:cs="Arial"/>
        </w:rPr>
        <w:t xml:space="preserve">The </w:t>
      </w:r>
      <w:r w:rsidR="002A6A48" w:rsidRPr="0067034B">
        <w:rPr>
          <w:rFonts w:cs="Arial"/>
        </w:rPr>
        <w:t xml:space="preserve">remit of the review of the </w:t>
      </w:r>
      <w:r w:rsidR="000A473B" w:rsidRPr="0067034B">
        <w:rPr>
          <w:rFonts w:cs="Arial"/>
        </w:rPr>
        <w:t>Design</w:t>
      </w:r>
      <w:r w:rsidR="002A6A48" w:rsidRPr="0067034B">
        <w:rPr>
          <w:rFonts w:cs="Arial"/>
        </w:rPr>
        <w:t xml:space="preserve"> Assurance Panel is the </w:t>
      </w:r>
      <w:r w:rsidR="004B2EB2" w:rsidRPr="0067034B">
        <w:rPr>
          <w:rFonts w:cs="Arial"/>
        </w:rPr>
        <w:t xml:space="preserve">PTO’s </w:t>
      </w:r>
      <w:r w:rsidR="5B53FBB8" w:rsidRPr="0067034B">
        <w:rPr>
          <w:rFonts w:cs="Arial"/>
        </w:rPr>
        <w:t xml:space="preserve">Plant and Apparatus </w:t>
      </w:r>
      <w:r w:rsidR="002A6A48" w:rsidRPr="0067034B">
        <w:rPr>
          <w:rFonts w:cs="Arial"/>
        </w:rPr>
        <w:t xml:space="preserve">within </w:t>
      </w:r>
      <w:r w:rsidR="514A50BC" w:rsidRPr="0067034B">
        <w:rPr>
          <w:rFonts w:cs="Arial"/>
        </w:rPr>
        <w:t xml:space="preserve">the </w:t>
      </w:r>
      <w:r w:rsidR="00502A7A" w:rsidRPr="0067034B">
        <w:rPr>
          <w:rFonts w:cs="Arial"/>
        </w:rPr>
        <w:t>busbar protection zone</w:t>
      </w:r>
      <w:r w:rsidR="000A473B" w:rsidRPr="0067034B">
        <w:rPr>
          <w:rFonts w:cs="Arial"/>
        </w:rPr>
        <w:t xml:space="preserve"> (</w:t>
      </w:r>
      <w:r w:rsidR="009B59E8" w:rsidRPr="0067034B">
        <w:rPr>
          <w:rFonts w:cs="Arial"/>
        </w:rPr>
        <w:t>principles of paragraph 3.2.2.7 should</w:t>
      </w:r>
      <w:r w:rsidR="6780DEB8" w:rsidRPr="0067034B">
        <w:rPr>
          <w:rFonts w:cs="Arial"/>
        </w:rPr>
        <w:t xml:space="preserve"> be</w:t>
      </w:r>
      <w:r w:rsidR="009B59E8" w:rsidRPr="0067034B">
        <w:rPr>
          <w:rFonts w:cs="Arial"/>
        </w:rPr>
        <w:t xml:space="preserve"> </w:t>
      </w:r>
      <w:r w:rsidR="00202D1C" w:rsidRPr="0067034B">
        <w:rPr>
          <w:rFonts w:cs="Arial"/>
        </w:rPr>
        <w:t>followed)</w:t>
      </w:r>
      <w:r w:rsidR="00502A7A" w:rsidRPr="0067034B">
        <w:rPr>
          <w:rFonts w:cs="Arial"/>
        </w:rPr>
        <w:t>.</w:t>
      </w:r>
      <w:r w:rsidR="0081410D" w:rsidRPr="0067034B">
        <w:rPr>
          <w:rFonts w:cs="Arial"/>
        </w:rPr>
        <w:t xml:space="preserve">  </w:t>
      </w:r>
      <w:r w:rsidR="00502A7A" w:rsidRPr="0067034B">
        <w:rPr>
          <w:rFonts w:cs="Arial"/>
        </w:rPr>
        <w:t xml:space="preserve">The Relevant Electrical Standards </w:t>
      </w:r>
      <w:r w:rsidR="003518B2" w:rsidRPr="0067034B">
        <w:rPr>
          <w:rFonts w:cs="Arial"/>
        </w:rPr>
        <w:t xml:space="preserve">of the </w:t>
      </w:r>
      <w:r w:rsidR="00A070B1" w:rsidRPr="0067034B">
        <w:rPr>
          <w:rFonts w:cs="Arial"/>
        </w:rPr>
        <w:t>PTO shall apply</w:t>
      </w:r>
      <w:r w:rsidR="00052ACC" w:rsidRPr="0067034B">
        <w:rPr>
          <w:rFonts w:cs="Arial"/>
        </w:rPr>
        <w:t xml:space="preserve"> </w:t>
      </w:r>
      <w:r w:rsidR="5E4DB1EA" w:rsidRPr="0067034B">
        <w:rPr>
          <w:rFonts w:cs="Arial"/>
        </w:rPr>
        <w:t>within</w:t>
      </w:r>
      <w:r w:rsidR="00052ACC" w:rsidRPr="0067034B">
        <w:rPr>
          <w:rFonts w:cs="Arial"/>
        </w:rPr>
        <w:t xml:space="preserve"> th</w:t>
      </w:r>
      <w:r w:rsidR="00B842F3" w:rsidRPr="0067034B">
        <w:rPr>
          <w:rFonts w:cs="Arial"/>
        </w:rPr>
        <w:t>is zone.</w:t>
      </w:r>
    </w:p>
    <w:p w14:paraId="3DB60D0E" w14:textId="69AAFB6F" w:rsidR="00D06A43" w:rsidRPr="0067034B" w:rsidRDefault="00D06A43"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2330AD" w:rsidRPr="0067034B">
        <w:rPr>
          <w:rFonts w:cs="Arial"/>
        </w:rPr>
        <w:t>.4</w:t>
      </w:r>
      <w:r w:rsidR="00C74E27" w:rsidRPr="0067034B">
        <w:rPr>
          <w:rFonts w:cs="Arial"/>
        </w:rPr>
        <w:t xml:space="preserve">The Design Assurance Panel </w:t>
      </w:r>
      <w:r w:rsidR="00412460" w:rsidRPr="0067034B">
        <w:rPr>
          <w:rFonts w:cs="Arial"/>
        </w:rPr>
        <w:t>shall</w:t>
      </w:r>
      <w:r w:rsidR="00A03D56" w:rsidRPr="0067034B">
        <w:rPr>
          <w:rFonts w:cs="Arial"/>
        </w:rPr>
        <w:t xml:space="preserve"> meet to </w:t>
      </w:r>
      <w:r w:rsidR="00AF1797" w:rsidRPr="0067034B">
        <w:rPr>
          <w:rFonts w:cs="Arial"/>
        </w:rPr>
        <w:t xml:space="preserve">assess the </w:t>
      </w:r>
      <w:r w:rsidR="005864CC" w:rsidRPr="0067034B">
        <w:rPr>
          <w:rFonts w:cs="Arial"/>
        </w:rPr>
        <w:t xml:space="preserve">effectiveness of the interface designs </w:t>
      </w:r>
      <w:r w:rsidR="00166C70" w:rsidRPr="0067034B">
        <w:rPr>
          <w:rFonts w:cs="Arial"/>
        </w:rPr>
        <w:t xml:space="preserve">and discuss any points </w:t>
      </w:r>
      <w:r w:rsidR="00EB0BCA" w:rsidRPr="0067034B">
        <w:rPr>
          <w:rFonts w:cs="Arial"/>
        </w:rPr>
        <w:t xml:space="preserve">of query </w:t>
      </w:r>
      <w:r w:rsidR="008255B1" w:rsidRPr="0067034B">
        <w:rPr>
          <w:rFonts w:cs="Arial"/>
        </w:rPr>
        <w:t>or contention</w:t>
      </w:r>
      <w:r w:rsidR="00CA4D69" w:rsidRPr="0067034B">
        <w:rPr>
          <w:rFonts w:cs="Arial"/>
        </w:rPr>
        <w:t>.</w:t>
      </w:r>
    </w:p>
    <w:p w14:paraId="3CD1FAD6" w14:textId="52B87721" w:rsidR="00D153E9" w:rsidRPr="0067034B" w:rsidRDefault="00D153E9"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3B4865" w:rsidRPr="0067034B">
        <w:rPr>
          <w:rFonts w:cs="Arial"/>
        </w:rPr>
        <w:t>.5</w:t>
      </w:r>
      <w:r w:rsidR="00BA1C0C" w:rsidRPr="0067034B">
        <w:rPr>
          <w:rFonts w:cs="Arial"/>
        </w:rPr>
        <w:t xml:space="preserve">Cooperation and negotiation </w:t>
      </w:r>
      <w:r w:rsidR="00BC41FE" w:rsidRPr="0067034B">
        <w:rPr>
          <w:rFonts w:cs="Arial"/>
        </w:rPr>
        <w:t xml:space="preserve">within the Design Assurance Panel </w:t>
      </w:r>
      <w:r w:rsidR="00BA1C0C" w:rsidRPr="0067034B">
        <w:rPr>
          <w:rFonts w:cs="Arial"/>
        </w:rPr>
        <w:t xml:space="preserve">should be </w:t>
      </w:r>
      <w:r w:rsidR="00EE3145" w:rsidRPr="0067034B">
        <w:rPr>
          <w:rFonts w:cs="Arial"/>
        </w:rPr>
        <w:t xml:space="preserve">committed to and fully pursued to resolve any points of </w:t>
      </w:r>
      <w:r w:rsidR="005F4B18" w:rsidRPr="0067034B">
        <w:rPr>
          <w:rFonts w:cs="Arial"/>
        </w:rPr>
        <w:t>contention</w:t>
      </w:r>
      <w:r w:rsidR="00BC41FE" w:rsidRPr="0067034B">
        <w:rPr>
          <w:rFonts w:cs="Arial"/>
        </w:rPr>
        <w:t>.</w:t>
      </w:r>
    </w:p>
    <w:p w14:paraId="51295E83" w14:textId="62A3DFA7" w:rsidR="00BA6DE7" w:rsidRPr="0067034B" w:rsidRDefault="00BA6DE7" w:rsidP="004566E0">
      <w:pPr>
        <w:ind w:left="720" w:hanging="720"/>
        <w:rPr>
          <w:rFonts w:cs="Arial"/>
        </w:rPr>
      </w:pPr>
      <w:r w:rsidRPr="0067034B">
        <w:rPr>
          <w:rFonts w:cs="Arial"/>
        </w:rPr>
        <w:t>3.2</w:t>
      </w:r>
      <w:r w:rsidR="001F7F24" w:rsidRPr="0067034B">
        <w:rPr>
          <w:rFonts w:cs="Arial"/>
        </w:rPr>
        <w:t>.</w:t>
      </w:r>
      <w:r w:rsidR="00F85566" w:rsidRPr="0067034B">
        <w:rPr>
          <w:rFonts w:cs="Arial"/>
        </w:rPr>
        <w:t>1</w:t>
      </w:r>
      <w:r w:rsidR="00231F57" w:rsidRPr="0067034B">
        <w:rPr>
          <w:rFonts w:cs="Arial"/>
        </w:rPr>
        <w:t>0</w:t>
      </w:r>
      <w:r w:rsidR="001F7F24" w:rsidRPr="0067034B">
        <w:rPr>
          <w:rFonts w:cs="Arial"/>
        </w:rPr>
        <w:t>.</w:t>
      </w:r>
      <w:r w:rsidR="00BC41FE" w:rsidRPr="0067034B">
        <w:rPr>
          <w:rFonts w:cs="Arial"/>
        </w:rPr>
        <w:t>6</w:t>
      </w:r>
      <w:r w:rsidR="00CA43C1" w:rsidRPr="0067034B">
        <w:rPr>
          <w:rFonts w:cs="Arial"/>
        </w:rPr>
        <w:t xml:space="preserve">Any </w:t>
      </w:r>
      <w:r w:rsidR="0010255D" w:rsidRPr="0067034B">
        <w:rPr>
          <w:rFonts w:cs="Arial"/>
        </w:rPr>
        <w:t>points of dispute shall be refe</w:t>
      </w:r>
      <w:r w:rsidR="00FA65A5" w:rsidRPr="0067034B">
        <w:rPr>
          <w:rFonts w:cs="Arial"/>
        </w:rPr>
        <w:t xml:space="preserve">rred to the </w:t>
      </w:r>
      <w:r w:rsidR="002B2B6D" w:rsidRPr="0067034B">
        <w:rPr>
          <w:rFonts w:cs="Arial"/>
        </w:rPr>
        <w:t xml:space="preserve">CATO-TO Independent </w:t>
      </w:r>
      <w:r w:rsidR="00FA65A5" w:rsidRPr="0067034B">
        <w:rPr>
          <w:rFonts w:cs="Arial"/>
        </w:rPr>
        <w:t xml:space="preserve">Engineer </w:t>
      </w:r>
      <w:r w:rsidR="00D06C86" w:rsidRPr="0067034B">
        <w:rPr>
          <w:rFonts w:cs="Arial"/>
        </w:rPr>
        <w:t xml:space="preserve">who </w:t>
      </w:r>
      <w:r w:rsidR="003F07D8" w:rsidRPr="0067034B">
        <w:rPr>
          <w:rFonts w:cs="Arial"/>
        </w:rPr>
        <w:t xml:space="preserve">will </w:t>
      </w:r>
      <w:r w:rsidR="0056753F" w:rsidRPr="0067034B">
        <w:rPr>
          <w:rFonts w:cs="Arial"/>
        </w:rPr>
        <w:t>determine</w:t>
      </w:r>
      <w:r w:rsidR="003F07D8" w:rsidRPr="0067034B">
        <w:rPr>
          <w:rFonts w:cs="Arial"/>
        </w:rPr>
        <w:t xml:space="preserve"> </w:t>
      </w:r>
      <w:r w:rsidR="00E25366" w:rsidRPr="0067034B">
        <w:rPr>
          <w:rFonts w:cs="Arial"/>
        </w:rPr>
        <w:t xml:space="preserve">what the most reasonable and </w:t>
      </w:r>
      <w:r w:rsidR="00B81F53" w:rsidRPr="0067034B">
        <w:rPr>
          <w:rFonts w:cs="Arial"/>
        </w:rPr>
        <w:t xml:space="preserve">efficient </w:t>
      </w:r>
      <w:r w:rsidR="00681AF7" w:rsidRPr="0067034B">
        <w:rPr>
          <w:rFonts w:cs="Arial"/>
        </w:rPr>
        <w:t>option is</w:t>
      </w:r>
      <w:r w:rsidR="009D2503" w:rsidRPr="0067034B">
        <w:rPr>
          <w:rFonts w:cs="Arial"/>
        </w:rPr>
        <w:t xml:space="preserve"> and </w:t>
      </w:r>
      <w:r w:rsidR="00AC7CCB" w:rsidRPr="0067034B">
        <w:rPr>
          <w:rFonts w:cs="Arial"/>
        </w:rPr>
        <w:t xml:space="preserve">provide </w:t>
      </w:r>
      <w:r w:rsidR="00F32C0D" w:rsidRPr="0067034B">
        <w:rPr>
          <w:rFonts w:cs="Arial"/>
        </w:rPr>
        <w:t>their</w:t>
      </w:r>
      <w:r w:rsidR="00AC7CCB" w:rsidRPr="0067034B">
        <w:rPr>
          <w:rFonts w:cs="Arial"/>
        </w:rPr>
        <w:t xml:space="preserve"> decision to the </w:t>
      </w:r>
      <w:r w:rsidR="00264250" w:rsidRPr="0067034B">
        <w:rPr>
          <w:rFonts w:cs="Arial"/>
        </w:rPr>
        <w:t>members of the Design Assurance Panel</w:t>
      </w:r>
      <w:r w:rsidR="001E3750" w:rsidRPr="0067034B">
        <w:rPr>
          <w:rFonts w:cs="Arial"/>
        </w:rPr>
        <w:t>.</w:t>
      </w:r>
      <w:r w:rsidR="00251F23" w:rsidRPr="0067034B">
        <w:rPr>
          <w:rFonts w:cs="Arial"/>
        </w:rPr>
        <w:t xml:space="preserve"> If any of the parties </w:t>
      </w:r>
      <w:r w:rsidR="00AC7DD5" w:rsidRPr="0067034B">
        <w:rPr>
          <w:rFonts w:cs="Arial"/>
        </w:rPr>
        <w:t xml:space="preserve">cannot accept the </w:t>
      </w:r>
      <w:r w:rsidR="00565BDC" w:rsidRPr="0067034B">
        <w:rPr>
          <w:rFonts w:cs="Arial"/>
        </w:rPr>
        <w:t>deci</w:t>
      </w:r>
      <w:r w:rsidR="00587482" w:rsidRPr="0067034B">
        <w:rPr>
          <w:rFonts w:cs="Arial"/>
        </w:rPr>
        <w:t>sion</w:t>
      </w:r>
      <w:r w:rsidR="00565BDC" w:rsidRPr="0067034B">
        <w:rPr>
          <w:rFonts w:cs="Arial"/>
        </w:rPr>
        <w:t xml:space="preserve"> </w:t>
      </w:r>
      <w:r w:rsidR="00AC7DD5" w:rsidRPr="0067034B">
        <w:rPr>
          <w:rFonts w:cs="Arial"/>
        </w:rPr>
        <w:t xml:space="preserve">of the </w:t>
      </w:r>
      <w:r w:rsidR="00A83F0B" w:rsidRPr="0067034B">
        <w:rPr>
          <w:rFonts w:cs="Arial"/>
        </w:rPr>
        <w:t>CATO</w:t>
      </w:r>
      <w:r w:rsidR="002B2B6D" w:rsidRPr="0067034B">
        <w:rPr>
          <w:rFonts w:cs="Arial"/>
        </w:rPr>
        <w:t>-</w:t>
      </w:r>
      <w:r w:rsidR="00A83F0B" w:rsidRPr="0067034B">
        <w:rPr>
          <w:rFonts w:cs="Arial"/>
        </w:rPr>
        <w:t xml:space="preserve">TO </w:t>
      </w:r>
      <w:r w:rsidR="00AC7DD5" w:rsidRPr="0067034B">
        <w:rPr>
          <w:rFonts w:cs="Arial"/>
        </w:rPr>
        <w:t>Independen</w:t>
      </w:r>
      <w:r w:rsidR="00716885" w:rsidRPr="0067034B">
        <w:rPr>
          <w:rFonts w:cs="Arial"/>
        </w:rPr>
        <w:t>t Engineer</w:t>
      </w:r>
      <w:r w:rsidR="003A78D9" w:rsidRPr="0067034B">
        <w:rPr>
          <w:rFonts w:cs="Arial"/>
        </w:rPr>
        <w:t>,</w:t>
      </w:r>
      <w:r w:rsidR="00716885" w:rsidRPr="0067034B">
        <w:rPr>
          <w:rFonts w:cs="Arial"/>
        </w:rPr>
        <w:t xml:space="preserve"> they </w:t>
      </w:r>
      <w:r w:rsidR="00412460" w:rsidRPr="0067034B">
        <w:rPr>
          <w:rFonts w:cs="Arial"/>
        </w:rPr>
        <w:t>shall</w:t>
      </w:r>
      <w:r w:rsidR="00517135" w:rsidRPr="0067034B">
        <w:rPr>
          <w:rFonts w:cs="Arial"/>
        </w:rPr>
        <w:t xml:space="preserve"> </w:t>
      </w:r>
      <w:r w:rsidR="00C45022" w:rsidRPr="0067034B">
        <w:rPr>
          <w:rFonts w:cs="Arial"/>
        </w:rPr>
        <w:t>escalate</w:t>
      </w:r>
      <w:r w:rsidR="00454BAA" w:rsidRPr="0067034B">
        <w:rPr>
          <w:rFonts w:cs="Arial"/>
        </w:rPr>
        <w:t xml:space="preserve"> the </w:t>
      </w:r>
      <w:r w:rsidR="00BB7B65" w:rsidRPr="0067034B">
        <w:rPr>
          <w:rFonts w:cs="Arial"/>
        </w:rPr>
        <w:t xml:space="preserve">matter </w:t>
      </w:r>
      <w:r w:rsidR="00C45022" w:rsidRPr="0067034B">
        <w:rPr>
          <w:rFonts w:cs="Arial"/>
        </w:rPr>
        <w:t xml:space="preserve">as </w:t>
      </w:r>
      <w:r w:rsidR="00E95C50" w:rsidRPr="0067034B">
        <w:rPr>
          <w:rFonts w:cs="Arial"/>
        </w:rPr>
        <w:t>per</w:t>
      </w:r>
      <w:r w:rsidR="00454BAA" w:rsidRPr="0067034B">
        <w:rPr>
          <w:rFonts w:cs="Arial"/>
        </w:rPr>
        <w:t xml:space="preserve"> the </w:t>
      </w:r>
      <w:r w:rsidR="00384957" w:rsidRPr="0067034B">
        <w:rPr>
          <w:rFonts w:cs="Arial"/>
        </w:rPr>
        <w:t>Dispute Process described later in this</w:t>
      </w:r>
      <w:r w:rsidR="001D5359" w:rsidRPr="0067034B">
        <w:rPr>
          <w:rFonts w:cs="Arial"/>
        </w:rPr>
        <w:t xml:space="preserve"> ST</w:t>
      </w:r>
      <w:r w:rsidR="003B335D" w:rsidRPr="0067034B">
        <w:rPr>
          <w:rFonts w:cs="Arial"/>
        </w:rPr>
        <w:t>CP</w:t>
      </w:r>
      <w:r w:rsidR="001D5359" w:rsidRPr="0067034B">
        <w:rPr>
          <w:rFonts w:cs="Arial"/>
        </w:rPr>
        <w:t>.</w:t>
      </w:r>
    </w:p>
    <w:p w14:paraId="4A723945" w14:textId="6E79824A" w:rsidR="00D3606D" w:rsidRPr="0067034B" w:rsidRDefault="00542F03" w:rsidP="00E4283B">
      <w:pPr>
        <w:rPr>
          <w:rFonts w:cs="Arial"/>
          <w:b/>
          <w:bCs/>
        </w:rPr>
      </w:pPr>
      <w:r w:rsidRPr="0067034B">
        <w:rPr>
          <w:rFonts w:cs="Arial"/>
          <w:b/>
          <w:bCs/>
        </w:rPr>
        <w:t>3</w:t>
      </w:r>
      <w:r w:rsidR="00355351" w:rsidRPr="0067034B">
        <w:rPr>
          <w:rFonts w:cs="Arial"/>
          <w:b/>
          <w:bCs/>
        </w:rPr>
        <w:t>.2.</w:t>
      </w:r>
      <w:r w:rsidR="00F85566" w:rsidRPr="0067034B">
        <w:rPr>
          <w:rFonts w:cs="Arial"/>
          <w:b/>
          <w:bCs/>
        </w:rPr>
        <w:t>1</w:t>
      </w:r>
      <w:r w:rsidR="00F61EC6" w:rsidRPr="0067034B">
        <w:rPr>
          <w:rFonts w:cs="Arial"/>
          <w:b/>
          <w:bCs/>
        </w:rPr>
        <w:t>1</w:t>
      </w:r>
      <w:r w:rsidR="002E1EDE" w:rsidRPr="0067034B">
        <w:rPr>
          <w:rFonts w:cs="Arial"/>
          <w:b/>
          <w:bCs/>
        </w:rPr>
        <w:tab/>
      </w:r>
      <w:r w:rsidR="005153B2" w:rsidRPr="0067034B">
        <w:rPr>
          <w:rFonts w:cs="Arial"/>
          <w:b/>
          <w:bCs/>
        </w:rPr>
        <w:t>GIDFS Second Review</w:t>
      </w:r>
    </w:p>
    <w:p w14:paraId="680B19C1" w14:textId="483AAEC0" w:rsidR="004F248E" w:rsidRPr="0067034B" w:rsidRDefault="001C1F35" w:rsidP="006F17A5">
      <w:pPr>
        <w:ind w:left="720" w:hanging="720"/>
        <w:rPr>
          <w:rFonts w:cs="Arial"/>
        </w:rPr>
      </w:pPr>
      <w:r w:rsidRPr="0067034B">
        <w:rPr>
          <w:rFonts w:cs="Arial"/>
        </w:rPr>
        <w:t>3.2.</w:t>
      </w:r>
      <w:r w:rsidR="00F85566" w:rsidRPr="0067034B">
        <w:rPr>
          <w:rFonts w:cs="Arial"/>
        </w:rPr>
        <w:t>1</w:t>
      </w:r>
      <w:r w:rsidR="00F61EC6" w:rsidRPr="0067034B">
        <w:rPr>
          <w:rFonts w:cs="Arial"/>
        </w:rPr>
        <w:t>1</w:t>
      </w:r>
      <w:r w:rsidRPr="0067034B">
        <w:rPr>
          <w:rFonts w:cs="Arial"/>
        </w:rPr>
        <w:t>.</w:t>
      </w:r>
      <w:r w:rsidR="00F61EC6" w:rsidRPr="0067034B">
        <w:rPr>
          <w:rFonts w:cs="Arial"/>
        </w:rPr>
        <w:t>1</w:t>
      </w:r>
      <w:r w:rsidR="00047053" w:rsidRPr="0067034B">
        <w:rPr>
          <w:rFonts w:cs="Arial"/>
        </w:rPr>
        <w:t xml:space="preserve">Following the </w:t>
      </w:r>
      <w:r w:rsidR="00587482" w:rsidRPr="0067034B">
        <w:rPr>
          <w:rFonts w:cs="Arial"/>
        </w:rPr>
        <w:t>finalisation</w:t>
      </w:r>
      <w:r w:rsidR="007427D4" w:rsidRPr="0067034B">
        <w:rPr>
          <w:rFonts w:cs="Arial"/>
        </w:rPr>
        <w:t xml:space="preserve"> and review of the </w:t>
      </w:r>
      <w:r w:rsidR="00587482" w:rsidRPr="0067034B">
        <w:rPr>
          <w:rFonts w:cs="Arial"/>
        </w:rPr>
        <w:t>g</w:t>
      </w:r>
      <w:r w:rsidR="007427D4" w:rsidRPr="0067034B">
        <w:rPr>
          <w:rFonts w:cs="Arial"/>
        </w:rPr>
        <w:t xml:space="preserve">rid </w:t>
      </w:r>
      <w:r w:rsidR="00587482" w:rsidRPr="0067034B">
        <w:rPr>
          <w:rFonts w:cs="Arial"/>
        </w:rPr>
        <w:t>i</w:t>
      </w:r>
      <w:r w:rsidR="007427D4" w:rsidRPr="0067034B">
        <w:rPr>
          <w:rFonts w:cs="Arial"/>
        </w:rPr>
        <w:t xml:space="preserve">nterface </w:t>
      </w:r>
      <w:r w:rsidR="00587482" w:rsidRPr="0067034B">
        <w:rPr>
          <w:rFonts w:cs="Arial"/>
        </w:rPr>
        <w:t>d</w:t>
      </w:r>
      <w:r w:rsidR="007427D4" w:rsidRPr="0067034B">
        <w:rPr>
          <w:rFonts w:cs="Arial"/>
        </w:rPr>
        <w:t xml:space="preserve">esign the </w:t>
      </w:r>
      <w:r w:rsidR="00A83F0B" w:rsidRPr="0067034B">
        <w:rPr>
          <w:rFonts w:cs="Arial"/>
        </w:rPr>
        <w:t>P</w:t>
      </w:r>
      <w:r w:rsidR="007E6CAD" w:rsidRPr="0067034B">
        <w:rPr>
          <w:rFonts w:cs="Arial"/>
        </w:rPr>
        <w:t>TO,</w:t>
      </w:r>
      <w:r w:rsidR="006F291D" w:rsidRPr="0067034B">
        <w:rPr>
          <w:rFonts w:cs="Arial"/>
        </w:rPr>
        <w:t xml:space="preserve"> the</w:t>
      </w:r>
      <w:r w:rsidR="007E6CAD" w:rsidRPr="0067034B">
        <w:rPr>
          <w:rFonts w:cs="Arial"/>
        </w:rPr>
        <w:t xml:space="preserve"> CATO and </w:t>
      </w:r>
      <w:r w:rsidR="008B6AD1" w:rsidRPr="0067034B">
        <w:rPr>
          <w:rFonts w:cs="Arial"/>
        </w:rPr>
        <w:t>The Company sh</w:t>
      </w:r>
      <w:r w:rsidR="005F69BB" w:rsidRPr="0067034B">
        <w:rPr>
          <w:rFonts w:cs="Arial"/>
        </w:rPr>
        <w:t>all</w:t>
      </w:r>
      <w:r w:rsidR="008B6AD1" w:rsidRPr="0067034B">
        <w:rPr>
          <w:rFonts w:cs="Arial"/>
        </w:rPr>
        <w:t xml:space="preserve"> review the GIDFS and make any necessary updates</w:t>
      </w:r>
      <w:r w:rsidR="00715CEF" w:rsidRPr="0067034B">
        <w:rPr>
          <w:rFonts w:cs="Arial"/>
        </w:rPr>
        <w:t xml:space="preserve">.  These shall be submitted to the </w:t>
      </w:r>
      <w:r w:rsidR="009A4D00" w:rsidRPr="0067034B">
        <w:rPr>
          <w:rFonts w:cs="Arial"/>
        </w:rPr>
        <w:t>CATO-TO Connection Sub-Group</w:t>
      </w:r>
      <w:r w:rsidR="006B4EB1" w:rsidRPr="0067034B">
        <w:rPr>
          <w:rFonts w:cs="Arial"/>
        </w:rPr>
        <w:t xml:space="preserve"> </w:t>
      </w:r>
      <w:r w:rsidR="000D1A16" w:rsidRPr="0067034B">
        <w:rPr>
          <w:rFonts w:cs="Arial"/>
        </w:rPr>
        <w:t>for consideration.</w:t>
      </w:r>
      <w:r w:rsidR="00AC2355" w:rsidRPr="0067034B">
        <w:rPr>
          <w:rFonts w:cs="Arial"/>
        </w:rPr>
        <w:t xml:space="preserve">  If any of the </w:t>
      </w:r>
      <w:r w:rsidR="00010E39" w:rsidRPr="0067034B">
        <w:rPr>
          <w:rFonts w:cs="Arial"/>
        </w:rPr>
        <w:t>Lead Parties</w:t>
      </w:r>
      <w:r w:rsidR="00AC2355" w:rsidRPr="0067034B">
        <w:rPr>
          <w:rFonts w:cs="Arial"/>
        </w:rPr>
        <w:t xml:space="preserve"> consider a meeting is required to discuss any element, they </w:t>
      </w:r>
      <w:r w:rsidR="00412460" w:rsidRPr="0067034B">
        <w:rPr>
          <w:rFonts w:cs="Arial"/>
        </w:rPr>
        <w:t>shall</w:t>
      </w:r>
      <w:r w:rsidR="00AC2355" w:rsidRPr="0067034B">
        <w:rPr>
          <w:rFonts w:cs="Arial"/>
        </w:rPr>
        <w:t xml:space="preserve"> </w:t>
      </w:r>
      <w:r w:rsidR="001F2C3D" w:rsidRPr="0067034B">
        <w:rPr>
          <w:rFonts w:cs="Arial"/>
        </w:rPr>
        <w:t>call</w:t>
      </w:r>
      <w:r w:rsidR="00313859" w:rsidRPr="0067034B">
        <w:rPr>
          <w:rFonts w:cs="Arial"/>
        </w:rPr>
        <w:t xml:space="preserve"> a meeting of the </w:t>
      </w:r>
      <w:r w:rsidR="009A4D00" w:rsidRPr="0067034B">
        <w:rPr>
          <w:rFonts w:cs="Arial"/>
        </w:rPr>
        <w:t>CATO-TO Connection Sub-Group</w:t>
      </w:r>
      <w:r w:rsidR="00470016" w:rsidRPr="0067034B">
        <w:rPr>
          <w:rFonts w:cs="Arial"/>
        </w:rPr>
        <w:t>.</w:t>
      </w:r>
    </w:p>
    <w:p w14:paraId="5EDF6F76" w14:textId="001A4267" w:rsidR="00C237EC" w:rsidRPr="0067034B" w:rsidRDefault="00C237EC" w:rsidP="006F17A5">
      <w:pPr>
        <w:ind w:left="720" w:hanging="720"/>
        <w:rPr>
          <w:rFonts w:cs="Arial"/>
        </w:rPr>
      </w:pPr>
      <w:r w:rsidRPr="0067034B">
        <w:rPr>
          <w:rFonts w:cs="Arial"/>
        </w:rPr>
        <w:t>3.2.</w:t>
      </w:r>
      <w:r w:rsidR="002332F5" w:rsidRPr="0067034B">
        <w:rPr>
          <w:rFonts w:cs="Arial"/>
        </w:rPr>
        <w:t>11</w:t>
      </w:r>
      <w:r w:rsidRPr="0067034B">
        <w:rPr>
          <w:rFonts w:cs="Arial"/>
        </w:rPr>
        <w:t>.</w:t>
      </w:r>
      <w:r w:rsidR="002332F5" w:rsidRPr="0067034B">
        <w:rPr>
          <w:rFonts w:cs="Arial"/>
        </w:rPr>
        <w:t>2</w:t>
      </w:r>
      <w:r w:rsidR="00332F04" w:rsidRPr="0067034B">
        <w:rPr>
          <w:rFonts w:cs="Arial"/>
        </w:rPr>
        <w:t xml:space="preserve"> The </w:t>
      </w:r>
      <w:r w:rsidR="009A4D00" w:rsidRPr="0067034B">
        <w:rPr>
          <w:rFonts w:cs="Arial"/>
        </w:rPr>
        <w:t>CATO-TO Connection Sub-Group</w:t>
      </w:r>
      <w:r w:rsidR="00332F04" w:rsidRPr="0067034B">
        <w:rPr>
          <w:rFonts w:cs="Arial"/>
        </w:rPr>
        <w:t xml:space="preserve"> </w:t>
      </w:r>
      <w:r w:rsidR="00412460" w:rsidRPr="0067034B">
        <w:rPr>
          <w:rFonts w:cs="Arial"/>
        </w:rPr>
        <w:t>shall</w:t>
      </w:r>
      <w:r w:rsidR="00332F04" w:rsidRPr="0067034B">
        <w:rPr>
          <w:rFonts w:cs="Arial"/>
        </w:rPr>
        <w:t xml:space="preserve"> consider and agree the frequency of </w:t>
      </w:r>
      <w:r w:rsidR="00162322" w:rsidRPr="0067034B">
        <w:rPr>
          <w:rFonts w:cs="Arial"/>
        </w:rPr>
        <w:t>further meetings to review the GIDFS.</w:t>
      </w:r>
    </w:p>
    <w:p w14:paraId="104ADFEE" w14:textId="58C2583B" w:rsidR="004B5663" w:rsidRPr="0067034B" w:rsidRDefault="00385BFE" w:rsidP="0060742F">
      <w:pPr>
        <w:ind w:left="567" w:hanging="567"/>
        <w:rPr>
          <w:rFonts w:cs="Arial"/>
          <w:b/>
          <w:bCs/>
        </w:rPr>
      </w:pPr>
      <w:r w:rsidRPr="0067034B">
        <w:rPr>
          <w:rFonts w:cs="Arial"/>
          <w:b/>
          <w:bCs/>
        </w:rPr>
        <w:t>3.2.1</w:t>
      </w:r>
      <w:r w:rsidR="002332F5" w:rsidRPr="0067034B">
        <w:rPr>
          <w:rFonts w:cs="Arial"/>
          <w:b/>
          <w:bCs/>
        </w:rPr>
        <w:t>2</w:t>
      </w:r>
      <w:r w:rsidRPr="0067034B">
        <w:rPr>
          <w:rFonts w:cs="Arial"/>
          <w:b/>
          <w:bCs/>
        </w:rPr>
        <w:t xml:space="preserve"> </w:t>
      </w:r>
      <w:r w:rsidR="001B1B2B" w:rsidRPr="0067034B">
        <w:rPr>
          <w:rFonts w:cs="Arial"/>
          <w:b/>
          <w:bCs/>
        </w:rPr>
        <w:t xml:space="preserve">GIDFS &amp; </w:t>
      </w:r>
      <w:r w:rsidR="00F81F2C" w:rsidRPr="0067034B">
        <w:rPr>
          <w:rFonts w:cs="Arial"/>
          <w:b/>
          <w:bCs/>
        </w:rPr>
        <w:t xml:space="preserve">CATO </w:t>
      </w:r>
      <w:r w:rsidR="00B35367" w:rsidRPr="0067034B">
        <w:rPr>
          <w:rFonts w:cs="Arial"/>
          <w:b/>
          <w:bCs/>
        </w:rPr>
        <w:t>Connection</w:t>
      </w:r>
      <w:r w:rsidR="00580CA8" w:rsidRPr="0067034B">
        <w:rPr>
          <w:rFonts w:cs="Arial"/>
          <w:b/>
          <w:bCs/>
        </w:rPr>
        <w:t xml:space="preserve"> Schedule</w:t>
      </w:r>
      <w:r w:rsidR="00BD0550" w:rsidRPr="0067034B">
        <w:rPr>
          <w:rFonts w:cs="Arial"/>
          <w:b/>
          <w:bCs/>
        </w:rPr>
        <w:t xml:space="preserve"> </w:t>
      </w:r>
      <w:r w:rsidR="00BE44A4" w:rsidRPr="0067034B">
        <w:rPr>
          <w:rFonts w:cs="Arial"/>
          <w:b/>
          <w:bCs/>
        </w:rPr>
        <w:t xml:space="preserve">Baseline </w:t>
      </w:r>
      <w:r w:rsidR="00BD0550" w:rsidRPr="0067034B">
        <w:rPr>
          <w:rFonts w:cs="Arial"/>
          <w:b/>
          <w:bCs/>
        </w:rPr>
        <w:t xml:space="preserve">Milestone and Delivery </w:t>
      </w:r>
      <w:r w:rsidR="005B5CD5" w:rsidRPr="0067034B">
        <w:rPr>
          <w:rFonts w:cs="Arial"/>
          <w:b/>
          <w:bCs/>
        </w:rPr>
        <w:t>Timescales Agreed</w:t>
      </w:r>
    </w:p>
    <w:p w14:paraId="5C549C04" w14:textId="1C3ED2D6" w:rsidR="005B5CD5" w:rsidRPr="0067034B" w:rsidRDefault="00DF11F3"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1</w:t>
      </w:r>
      <w:r w:rsidRPr="0067034B">
        <w:rPr>
          <w:rFonts w:cs="Arial"/>
        </w:rPr>
        <w:t xml:space="preserve"> </w:t>
      </w:r>
      <w:r w:rsidR="00EE4AA6" w:rsidRPr="0067034B">
        <w:rPr>
          <w:rFonts w:cs="Arial"/>
        </w:rPr>
        <w:t>Following the revi</w:t>
      </w:r>
      <w:r w:rsidR="00C63F4B" w:rsidRPr="0067034B">
        <w:rPr>
          <w:rFonts w:cs="Arial"/>
        </w:rPr>
        <w:t xml:space="preserve">ew of </w:t>
      </w:r>
      <w:r w:rsidR="00615B87" w:rsidRPr="0067034B">
        <w:rPr>
          <w:rFonts w:cs="Arial"/>
        </w:rPr>
        <w:t xml:space="preserve">the </w:t>
      </w:r>
      <w:r w:rsidR="00455D00" w:rsidRPr="0067034B">
        <w:rPr>
          <w:rFonts w:cs="Arial"/>
        </w:rPr>
        <w:t>GIDFS and</w:t>
      </w:r>
      <w:r w:rsidR="00C63F4B" w:rsidRPr="0067034B">
        <w:rPr>
          <w:rFonts w:cs="Arial"/>
        </w:rPr>
        <w:t xml:space="preserve"> CATO-TO </w:t>
      </w:r>
      <w:r w:rsidR="002423B2" w:rsidRPr="0067034B">
        <w:rPr>
          <w:rFonts w:cs="Arial"/>
        </w:rPr>
        <w:t>Schedule</w:t>
      </w:r>
      <w:r w:rsidR="00C51528" w:rsidRPr="0067034B">
        <w:rPr>
          <w:rFonts w:cs="Arial"/>
        </w:rPr>
        <w:t xml:space="preserve"> </w:t>
      </w:r>
      <w:r w:rsidR="005C4A9B" w:rsidRPr="0067034B">
        <w:rPr>
          <w:rFonts w:cs="Arial"/>
        </w:rPr>
        <w:t xml:space="preserve">and </w:t>
      </w:r>
      <w:r w:rsidR="00A05B87" w:rsidRPr="0067034B">
        <w:rPr>
          <w:rFonts w:cs="Arial"/>
        </w:rPr>
        <w:t>agree</w:t>
      </w:r>
      <w:r w:rsidR="00447E77" w:rsidRPr="0067034B">
        <w:rPr>
          <w:rFonts w:cs="Arial"/>
        </w:rPr>
        <w:t>ment of</w:t>
      </w:r>
      <w:r w:rsidR="00A05B87" w:rsidRPr="0067034B">
        <w:rPr>
          <w:rFonts w:cs="Arial"/>
        </w:rPr>
        <w:t xml:space="preserve"> the</w:t>
      </w:r>
      <w:r w:rsidR="004154D9" w:rsidRPr="0067034B">
        <w:rPr>
          <w:rFonts w:cs="Arial"/>
        </w:rPr>
        <w:t xml:space="preserve"> baseline</w:t>
      </w:r>
      <w:r w:rsidR="00A05B87" w:rsidRPr="0067034B">
        <w:rPr>
          <w:rFonts w:cs="Arial"/>
        </w:rPr>
        <w:t xml:space="preserve"> milestones and timescales</w:t>
      </w:r>
      <w:r w:rsidR="008C5D5C" w:rsidRPr="0067034B">
        <w:rPr>
          <w:rFonts w:cs="Arial"/>
        </w:rPr>
        <w:t xml:space="preserve"> (Appendix </w:t>
      </w:r>
      <w:r w:rsidR="00A14B84" w:rsidRPr="0067034B">
        <w:rPr>
          <w:rFonts w:cs="Arial"/>
        </w:rPr>
        <w:t>A2)</w:t>
      </w:r>
      <w:r w:rsidR="00A05B87" w:rsidRPr="0067034B">
        <w:rPr>
          <w:rFonts w:cs="Arial"/>
        </w:rPr>
        <w:t>.</w:t>
      </w:r>
      <w:r w:rsidR="00CB2085" w:rsidRPr="0067034B">
        <w:rPr>
          <w:rFonts w:cs="Arial"/>
        </w:rPr>
        <w:t xml:space="preserve"> </w:t>
      </w:r>
      <w:r w:rsidR="009B3EF5" w:rsidRPr="0067034B">
        <w:rPr>
          <w:rFonts w:cs="Arial"/>
        </w:rPr>
        <w:t>The baseline timescales for the project sh</w:t>
      </w:r>
      <w:r w:rsidR="001B1B2B" w:rsidRPr="0067034B">
        <w:rPr>
          <w:rFonts w:cs="Arial"/>
        </w:rPr>
        <w:t>all</w:t>
      </w:r>
      <w:r w:rsidR="009B3EF5" w:rsidRPr="0067034B">
        <w:rPr>
          <w:rFonts w:cs="Arial"/>
        </w:rPr>
        <w:t xml:space="preserve"> then be submi</w:t>
      </w:r>
      <w:r w:rsidR="00F9686D" w:rsidRPr="0067034B">
        <w:rPr>
          <w:rFonts w:cs="Arial"/>
        </w:rPr>
        <w:t xml:space="preserve">tted to </w:t>
      </w:r>
      <w:r w:rsidR="00902558" w:rsidRPr="0067034B">
        <w:rPr>
          <w:rFonts w:cs="Arial"/>
        </w:rPr>
        <w:t>t</w:t>
      </w:r>
      <w:r w:rsidR="00F9686D" w:rsidRPr="0067034B">
        <w:rPr>
          <w:rFonts w:cs="Arial"/>
        </w:rPr>
        <w:t>he Authority.</w:t>
      </w:r>
    </w:p>
    <w:p w14:paraId="6D45F845" w14:textId="312B1EF4" w:rsidR="00FB7AF6" w:rsidRPr="0067034B" w:rsidRDefault="00FB7AF6"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2</w:t>
      </w:r>
      <w:r w:rsidR="00F71F86" w:rsidRPr="0067034B">
        <w:rPr>
          <w:rFonts w:cs="Arial"/>
        </w:rPr>
        <w:t xml:space="preserve"> The GIDFS </w:t>
      </w:r>
      <w:r w:rsidR="00412460" w:rsidRPr="0067034B">
        <w:rPr>
          <w:rFonts w:cs="Arial"/>
        </w:rPr>
        <w:t>shall</w:t>
      </w:r>
      <w:r w:rsidR="00F71F86" w:rsidRPr="0067034B">
        <w:rPr>
          <w:rFonts w:cs="Arial"/>
        </w:rPr>
        <w:t xml:space="preserve"> be a living, iterative document throughout the entire connection process</w:t>
      </w:r>
      <w:r w:rsidR="001C0AB9" w:rsidRPr="0067034B">
        <w:rPr>
          <w:rFonts w:cs="Arial"/>
        </w:rPr>
        <w:t xml:space="preserve"> and </w:t>
      </w:r>
      <w:r w:rsidR="0062568D" w:rsidRPr="0067034B">
        <w:rPr>
          <w:rFonts w:cs="Arial"/>
        </w:rPr>
        <w:t xml:space="preserve">shall be </w:t>
      </w:r>
      <w:r w:rsidR="001C0AB9" w:rsidRPr="0067034B">
        <w:rPr>
          <w:rFonts w:cs="Arial"/>
        </w:rPr>
        <w:t>continually revisited</w:t>
      </w:r>
      <w:r w:rsidR="00A14B84" w:rsidRPr="0067034B">
        <w:rPr>
          <w:rFonts w:cs="Arial"/>
        </w:rPr>
        <w:t>,</w:t>
      </w:r>
      <w:r w:rsidR="004207CA" w:rsidRPr="0067034B">
        <w:rPr>
          <w:rFonts w:cs="Arial"/>
        </w:rPr>
        <w:t xml:space="preserve"> as necessary</w:t>
      </w:r>
      <w:r w:rsidR="002E60CF" w:rsidRPr="0067034B">
        <w:rPr>
          <w:rFonts w:cs="Arial"/>
        </w:rPr>
        <w:t xml:space="preserve">. Events that could lead to revision of the GIDFS include </w:t>
      </w:r>
      <w:r w:rsidR="00814613" w:rsidRPr="0067034B">
        <w:rPr>
          <w:rFonts w:cs="Arial"/>
        </w:rPr>
        <w:t>changes to electrical parameters or models</w:t>
      </w:r>
      <w:r w:rsidR="00F77609" w:rsidRPr="0067034B">
        <w:rPr>
          <w:rFonts w:cs="Arial"/>
        </w:rPr>
        <w:t xml:space="preserve"> or interface design</w:t>
      </w:r>
      <w:r w:rsidR="00814613" w:rsidRPr="0067034B">
        <w:rPr>
          <w:rFonts w:cs="Arial"/>
        </w:rPr>
        <w:t>.</w:t>
      </w:r>
      <w:r w:rsidR="00946902" w:rsidRPr="0067034B">
        <w:rPr>
          <w:rFonts w:cs="Arial"/>
        </w:rPr>
        <w:t xml:space="preserve"> All changes to the </w:t>
      </w:r>
      <w:r w:rsidR="00D55084" w:rsidRPr="0067034B">
        <w:rPr>
          <w:rFonts w:cs="Arial"/>
        </w:rPr>
        <w:t>GIDFS (particularly those impacting</w:t>
      </w:r>
      <w:r w:rsidR="00E95C20" w:rsidRPr="0067034B">
        <w:rPr>
          <w:rFonts w:cs="Arial"/>
        </w:rPr>
        <w:t xml:space="preserve"> CATO</w:t>
      </w:r>
      <w:r w:rsidR="002B2B6D" w:rsidRPr="0067034B">
        <w:rPr>
          <w:rFonts w:cs="Arial"/>
        </w:rPr>
        <w:t>-TO</w:t>
      </w:r>
      <w:r w:rsidR="00E95C20" w:rsidRPr="0067034B">
        <w:rPr>
          <w:rFonts w:cs="Arial"/>
        </w:rPr>
        <w:t xml:space="preserve"> Connection </w:t>
      </w:r>
      <w:r w:rsidR="003C14C6" w:rsidRPr="0067034B">
        <w:rPr>
          <w:rFonts w:cs="Arial"/>
        </w:rPr>
        <w:t>Schedule</w:t>
      </w:r>
      <w:r w:rsidR="00AB67AE" w:rsidRPr="0067034B">
        <w:rPr>
          <w:rFonts w:cs="Arial"/>
        </w:rPr>
        <w:t>,</w:t>
      </w:r>
      <w:r w:rsidR="003C14C6" w:rsidRPr="0067034B">
        <w:rPr>
          <w:rFonts w:cs="Arial"/>
        </w:rPr>
        <w:t xml:space="preserve"> </w:t>
      </w:r>
      <w:r w:rsidR="00D55084" w:rsidRPr="0067034B">
        <w:rPr>
          <w:rFonts w:cs="Arial"/>
        </w:rPr>
        <w:t>timescales and milestones</w:t>
      </w:r>
      <w:r w:rsidR="00816ACA" w:rsidRPr="0067034B">
        <w:rPr>
          <w:rFonts w:cs="Arial"/>
        </w:rPr>
        <w:t xml:space="preserve">) must be reported to the </w:t>
      </w:r>
      <w:r w:rsidR="009A4D00" w:rsidRPr="0067034B">
        <w:rPr>
          <w:rFonts w:cs="Arial"/>
        </w:rPr>
        <w:t>CATO-TO Connection Sub-Group</w:t>
      </w:r>
      <w:r w:rsidR="00D07ACA" w:rsidRPr="0067034B">
        <w:rPr>
          <w:rFonts w:cs="Arial"/>
        </w:rPr>
        <w:t xml:space="preserve">, together with the rationale and justification </w:t>
      </w:r>
      <w:r w:rsidR="005D1E53" w:rsidRPr="0067034B">
        <w:rPr>
          <w:rFonts w:cs="Arial"/>
        </w:rPr>
        <w:t>for those changes</w:t>
      </w:r>
      <w:r w:rsidR="00D369C8" w:rsidRPr="0067034B">
        <w:rPr>
          <w:rFonts w:cs="Arial"/>
        </w:rPr>
        <w:t>.</w:t>
      </w:r>
    </w:p>
    <w:p w14:paraId="20D9AD3F" w14:textId="7C7C85C1" w:rsidR="00073542" w:rsidRPr="0067034B" w:rsidRDefault="00073542" w:rsidP="004566E0">
      <w:pPr>
        <w:ind w:left="709" w:hanging="709"/>
        <w:rPr>
          <w:rFonts w:cs="Arial"/>
        </w:rPr>
      </w:pPr>
      <w:r w:rsidRPr="0067034B">
        <w:rPr>
          <w:rFonts w:cs="Arial"/>
        </w:rPr>
        <w:lastRenderedPageBreak/>
        <w:t>3.2</w:t>
      </w:r>
      <w:r w:rsidR="006C4A01" w:rsidRPr="0067034B">
        <w:rPr>
          <w:rFonts w:cs="Arial"/>
        </w:rPr>
        <w:t>.1</w:t>
      </w:r>
      <w:r w:rsidR="004366F5" w:rsidRPr="0067034B">
        <w:rPr>
          <w:rFonts w:cs="Arial"/>
        </w:rPr>
        <w:t>2</w:t>
      </w:r>
      <w:r w:rsidR="006C4A01" w:rsidRPr="0067034B">
        <w:rPr>
          <w:rFonts w:cs="Arial"/>
        </w:rPr>
        <w:t>.</w:t>
      </w:r>
      <w:r w:rsidR="004521A7" w:rsidRPr="0067034B">
        <w:rPr>
          <w:rFonts w:cs="Arial"/>
        </w:rPr>
        <w:t>3</w:t>
      </w:r>
      <w:r w:rsidR="006C4A01" w:rsidRPr="0067034B">
        <w:rPr>
          <w:rFonts w:cs="Arial"/>
        </w:rPr>
        <w:t xml:space="preserve"> It may be necessary at any stage of the </w:t>
      </w:r>
      <w:r w:rsidR="002B2B6D" w:rsidRPr="0067034B">
        <w:rPr>
          <w:rFonts w:cs="Arial"/>
        </w:rPr>
        <w:t>CATO-T</w:t>
      </w:r>
      <w:r w:rsidR="00B858DD" w:rsidRPr="0067034B">
        <w:rPr>
          <w:rFonts w:cs="Arial"/>
        </w:rPr>
        <w:t>O</w:t>
      </w:r>
      <w:r w:rsidR="002B2B6D" w:rsidRPr="0067034B">
        <w:rPr>
          <w:rFonts w:cs="Arial"/>
        </w:rPr>
        <w:t xml:space="preserve"> Connection Project</w:t>
      </w:r>
      <w:r w:rsidR="006C4A01" w:rsidRPr="0067034B">
        <w:rPr>
          <w:rFonts w:cs="Arial"/>
        </w:rPr>
        <w:t xml:space="preserve"> for changes to deliverables and timescales. Where a Party identifies the need for a revision in deliverables </w:t>
      </w:r>
      <w:r w:rsidR="00D50E5D" w:rsidRPr="0067034B">
        <w:rPr>
          <w:rFonts w:cs="Arial"/>
        </w:rPr>
        <w:t>or</w:t>
      </w:r>
      <w:r w:rsidR="006C4A01" w:rsidRPr="0067034B">
        <w:rPr>
          <w:rFonts w:cs="Arial"/>
        </w:rPr>
        <w:t xml:space="preserve"> timescales</w:t>
      </w:r>
      <w:r w:rsidR="00243562" w:rsidRPr="0067034B">
        <w:rPr>
          <w:rFonts w:cs="Arial"/>
        </w:rPr>
        <w:t>,</w:t>
      </w:r>
      <w:r w:rsidR="006C4A01" w:rsidRPr="0067034B">
        <w:rPr>
          <w:rFonts w:cs="Arial"/>
        </w:rPr>
        <w:t xml:space="preserve"> this </w:t>
      </w:r>
      <w:r w:rsidR="00D50E5D" w:rsidRPr="0067034B">
        <w:rPr>
          <w:rFonts w:cs="Arial"/>
        </w:rPr>
        <w:t>sh</w:t>
      </w:r>
      <w:r w:rsidR="009C7F42" w:rsidRPr="0067034B">
        <w:rPr>
          <w:rFonts w:cs="Arial"/>
        </w:rPr>
        <w:t>all</w:t>
      </w:r>
      <w:r w:rsidR="00D50E5D" w:rsidRPr="0067034B">
        <w:rPr>
          <w:rFonts w:cs="Arial"/>
        </w:rPr>
        <w:t xml:space="preserve"> be discussed at a meeting of the </w:t>
      </w:r>
      <w:r w:rsidR="009A4D00" w:rsidRPr="0067034B">
        <w:rPr>
          <w:rFonts w:cs="Arial"/>
        </w:rPr>
        <w:t>CATO-TO Connection Sub-Group</w:t>
      </w:r>
      <w:r w:rsidR="006C4A01" w:rsidRPr="0067034B">
        <w:rPr>
          <w:rFonts w:cs="Arial"/>
        </w:rPr>
        <w:t xml:space="preserve">. If the </w:t>
      </w:r>
      <w:r w:rsidR="00D50E5D" w:rsidRPr="0067034B">
        <w:rPr>
          <w:rFonts w:cs="Arial"/>
        </w:rPr>
        <w:t>Parties</w:t>
      </w:r>
      <w:r w:rsidR="006C4A01" w:rsidRPr="0067034B">
        <w:rPr>
          <w:rFonts w:cs="Arial"/>
        </w:rPr>
        <w:t xml:space="preserve"> agree that there is a need for </w:t>
      </w:r>
      <w:r w:rsidR="00D50E5D" w:rsidRPr="0067034B">
        <w:rPr>
          <w:rFonts w:cs="Arial"/>
        </w:rPr>
        <w:t>revisions</w:t>
      </w:r>
      <w:r w:rsidR="006C4A01" w:rsidRPr="0067034B">
        <w:rPr>
          <w:rFonts w:cs="Arial"/>
        </w:rPr>
        <w:t xml:space="preserve"> </w:t>
      </w:r>
      <w:r w:rsidR="00B515A5" w:rsidRPr="0067034B">
        <w:rPr>
          <w:rFonts w:cs="Arial"/>
        </w:rPr>
        <w:t>The Company</w:t>
      </w:r>
      <w:r w:rsidR="009C55F8" w:rsidRPr="0067034B">
        <w:rPr>
          <w:rFonts w:cs="Arial"/>
        </w:rPr>
        <w:t xml:space="preserve"> representative</w:t>
      </w:r>
      <w:r w:rsidR="006C4A01" w:rsidRPr="0067034B">
        <w:rPr>
          <w:rFonts w:cs="Arial"/>
        </w:rPr>
        <w:t xml:space="preserve"> shall</w:t>
      </w:r>
      <w:r w:rsidR="00B41B24" w:rsidRPr="0067034B">
        <w:rPr>
          <w:rFonts w:cs="Arial"/>
        </w:rPr>
        <w:t xml:space="preserve"> then</w:t>
      </w:r>
      <w:r w:rsidR="006C4A01" w:rsidRPr="0067034B">
        <w:rPr>
          <w:rFonts w:cs="Arial"/>
        </w:rPr>
        <w:t xml:space="preserve"> </w:t>
      </w:r>
      <w:proofErr w:type="gramStart"/>
      <w:r w:rsidR="006C4A01" w:rsidRPr="0067034B">
        <w:rPr>
          <w:rFonts w:cs="Arial"/>
        </w:rPr>
        <w:t>submit an application</w:t>
      </w:r>
      <w:proofErr w:type="gramEnd"/>
      <w:r w:rsidR="006C4A01" w:rsidRPr="0067034B">
        <w:rPr>
          <w:rFonts w:cs="Arial"/>
        </w:rPr>
        <w:t xml:space="preserve"> to the Authority for an extension in timescales. The </w:t>
      </w:r>
      <w:r w:rsidR="00265001" w:rsidRPr="0067034B">
        <w:rPr>
          <w:rFonts w:cs="Arial"/>
        </w:rPr>
        <w:t xml:space="preserve">Leading </w:t>
      </w:r>
      <w:r w:rsidR="006C4A01" w:rsidRPr="0067034B">
        <w:rPr>
          <w:rFonts w:cs="Arial"/>
        </w:rPr>
        <w:t xml:space="preserve">Parties shall provide any relevant information reasonably requested to enable </w:t>
      </w:r>
      <w:r w:rsidR="00EC5A7A" w:rsidRPr="0067034B">
        <w:rPr>
          <w:rFonts w:cs="Arial"/>
        </w:rPr>
        <w:t>The Company</w:t>
      </w:r>
      <w:r w:rsidR="006C4A01" w:rsidRPr="0067034B">
        <w:rPr>
          <w:rFonts w:cs="Arial"/>
        </w:rPr>
        <w:t xml:space="preserve"> to make a timely submission for such an </w:t>
      </w:r>
      <w:r w:rsidR="00F7721C" w:rsidRPr="0067034B">
        <w:rPr>
          <w:rFonts w:cs="Arial"/>
        </w:rPr>
        <w:t>application</w:t>
      </w:r>
      <w:r w:rsidR="006C4A01" w:rsidRPr="0067034B">
        <w:rPr>
          <w:rFonts w:cs="Arial"/>
        </w:rPr>
        <w:t>.</w:t>
      </w:r>
    </w:p>
    <w:p w14:paraId="4280B768" w14:textId="1AA8A571" w:rsidR="00DF11F3" w:rsidRPr="0067034B" w:rsidRDefault="00DF11F3" w:rsidP="00E4283B">
      <w:pPr>
        <w:rPr>
          <w:rFonts w:cs="Arial"/>
          <w:b/>
          <w:bCs/>
        </w:rPr>
      </w:pPr>
      <w:r w:rsidRPr="0067034B">
        <w:rPr>
          <w:rFonts w:cs="Arial"/>
          <w:b/>
          <w:bCs/>
        </w:rPr>
        <w:t>3.2.</w:t>
      </w:r>
      <w:r w:rsidR="003814EE" w:rsidRPr="0067034B">
        <w:rPr>
          <w:rFonts w:cs="Arial"/>
          <w:b/>
          <w:bCs/>
        </w:rPr>
        <w:t>1</w:t>
      </w:r>
      <w:r w:rsidR="004366F5" w:rsidRPr="0067034B">
        <w:rPr>
          <w:rFonts w:cs="Arial"/>
          <w:b/>
          <w:bCs/>
        </w:rPr>
        <w:t>4</w:t>
      </w:r>
      <w:r w:rsidR="00F700B5" w:rsidRPr="0067034B">
        <w:rPr>
          <w:rFonts w:cs="Arial"/>
          <w:b/>
          <w:bCs/>
        </w:rPr>
        <w:t xml:space="preserve"> </w:t>
      </w:r>
      <w:r w:rsidR="00717D31" w:rsidRPr="0067034B">
        <w:rPr>
          <w:rFonts w:cs="Arial"/>
          <w:b/>
          <w:bCs/>
        </w:rPr>
        <w:tab/>
      </w:r>
      <w:r w:rsidR="00F700B5" w:rsidRPr="0067034B">
        <w:rPr>
          <w:rFonts w:cs="Arial"/>
          <w:b/>
          <w:bCs/>
        </w:rPr>
        <w:t>Outage Timings</w:t>
      </w:r>
    </w:p>
    <w:p w14:paraId="16B9F82F" w14:textId="69E2E8E8" w:rsidR="00E01C9B" w:rsidRPr="0067034B" w:rsidRDefault="007F000F" w:rsidP="004566E0">
      <w:pPr>
        <w:ind w:left="720" w:hanging="720"/>
        <w:rPr>
          <w:rFonts w:cs="Arial"/>
        </w:rPr>
      </w:pPr>
      <w:r w:rsidRPr="0067034B">
        <w:rPr>
          <w:rFonts w:cs="Arial"/>
        </w:rPr>
        <w:t>3.2.1</w:t>
      </w:r>
      <w:r w:rsidR="004366F5" w:rsidRPr="0067034B">
        <w:rPr>
          <w:rFonts w:cs="Arial"/>
        </w:rPr>
        <w:t>4</w:t>
      </w:r>
      <w:r w:rsidRPr="0067034B">
        <w:rPr>
          <w:rFonts w:cs="Arial"/>
        </w:rPr>
        <w:t>.</w:t>
      </w:r>
      <w:r w:rsidR="00717D31" w:rsidRPr="0067034B">
        <w:rPr>
          <w:rFonts w:cs="Arial"/>
        </w:rPr>
        <w:t>1</w:t>
      </w:r>
      <w:r w:rsidRPr="0067034B">
        <w:rPr>
          <w:rFonts w:cs="Arial"/>
        </w:rPr>
        <w:t xml:space="preserve">The </w:t>
      </w:r>
      <w:r w:rsidR="009A4D00" w:rsidRPr="0067034B">
        <w:rPr>
          <w:rFonts w:cs="Arial"/>
        </w:rPr>
        <w:t>PTO</w:t>
      </w:r>
      <w:r w:rsidR="004C442E" w:rsidRPr="0067034B">
        <w:rPr>
          <w:rFonts w:cs="Arial"/>
        </w:rPr>
        <w:t xml:space="preserve"> shall notify The </w:t>
      </w:r>
      <w:r w:rsidR="0094163B" w:rsidRPr="0067034B">
        <w:rPr>
          <w:rFonts w:cs="Arial"/>
        </w:rPr>
        <w:t>C</w:t>
      </w:r>
      <w:r w:rsidR="004C442E" w:rsidRPr="0067034B">
        <w:rPr>
          <w:rFonts w:cs="Arial"/>
        </w:rPr>
        <w:t>ompany of the outage timings</w:t>
      </w:r>
      <w:r w:rsidR="00C7237D" w:rsidRPr="0067034B">
        <w:rPr>
          <w:rFonts w:cs="Arial"/>
        </w:rPr>
        <w:t xml:space="preserve"> which shall be in </w:t>
      </w:r>
      <w:r w:rsidR="006F17A5" w:rsidRPr="0067034B">
        <w:rPr>
          <w:rFonts w:cs="Arial"/>
        </w:rPr>
        <w:t>accordance</w:t>
      </w:r>
      <w:r w:rsidR="00C7237D" w:rsidRPr="0067034B">
        <w:rPr>
          <w:rFonts w:cs="Arial"/>
        </w:rPr>
        <w:t xml:space="preserve"> with</w:t>
      </w:r>
      <w:r w:rsidR="002F65E1" w:rsidRPr="0067034B">
        <w:rPr>
          <w:rFonts w:cs="Arial"/>
        </w:rPr>
        <w:t xml:space="preserve"> the</w:t>
      </w:r>
      <w:r w:rsidR="00C7237D" w:rsidRPr="0067034B">
        <w:rPr>
          <w:rFonts w:cs="Arial"/>
        </w:rPr>
        <w:t xml:space="preserve"> requirements of STCP 11</w:t>
      </w:r>
      <w:r w:rsidR="002F65E1" w:rsidRPr="0067034B">
        <w:rPr>
          <w:rFonts w:cs="Arial"/>
        </w:rPr>
        <w:t>-1</w:t>
      </w:r>
      <w:r w:rsidR="00C30715" w:rsidRPr="0067034B">
        <w:rPr>
          <w:rFonts w:cs="Arial"/>
        </w:rPr>
        <w:t xml:space="preserve">.  </w:t>
      </w:r>
    </w:p>
    <w:p w14:paraId="5F3C7400" w14:textId="410DF6AE" w:rsidR="006B5E6C" w:rsidRPr="0067034B" w:rsidRDefault="006B5E6C" w:rsidP="00E4283B">
      <w:pPr>
        <w:rPr>
          <w:rFonts w:cs="Arial"/>
          <w:b/>
          <w:bCs/>
        </w:rPr>
      </w:pPr>
      <w:r w:rsidRPr="0067034B">
        <w:rPr>
          <w:rFonts w:cs="Arial"/>
          <w:b/>
          <w:bCs/>
        </w:rPr>
        <w:t>3.</w:t>
      </w:r>
      <w:r w:rsidR="001D2E0C" w:rsidRPr="0067034B">
        <w:rPr>
          <w:rFonts w:cs="Arial"/>
          <w:b/>
          <w:bCs/>
        </w:rPr>
        <w:t>2.1</w:t>
      </w:r>
      <w:r w:rsidR="001D0A14" w:rsidRPr="0067034B">
        <w:rPr>
          <w:rFonts w:cs="Arial"/>
          <w:b/>
          <w:bCs/>
        </w:rPr>
        <w:t>5</w:t>
      </w:r>
      <w:r w:rsidR="001D2E0C" w:rsidRPr="0067034B">
        <w:rPr>
          <w:rFonts w:cs="Arial"/>
          <w:b/>
          <w:bCs/>
        </w:rPr>
        <w:t xml:space="preserve"> Preliminary Works Phase</w:t>
      </w:r>
    </w:p>
    <w:p w14:paraId="47E8DD95" w14:textId="3B9742A6" w:rsidR="00AA6761" w:rsidRPr="0067034B" w:rsidRDefault="002D07C6" w:rsidP="004566E0">
      <w:pPr>
        <w:ind w:left="720" w:hanging="720"/>
        <w:rPr>
          <w:rFonts w:cs="Arial"/>
        </w:rPr>
      </w:pPr>
      <w:r w:rsidRPr="0067034B">
        <w:rPr>
          <w:rFonts w:cs="Arial"/>
        </w:rPr>
        <w:t>3.2.1</w:t>
      </w:r>
      <w:r w:rsidR="001D0A14" w:rsidRPr="0067034B">
        <w:rPr>
          <w:rFonts w:cs="Arial"/>
        </w:rPr>
        <w:t>5</w:t>
      </w:r>
      <w:r w:rsidRPr="0067034B">
        <w:rPr>
          <w:rFonts w:cs="Arial"/>
        </w:rPr>
        <w:t>.</w:t>
      </w:r>
      <w:r w:rsidR="00717D31" w:rsidRPr="0067034B">
        <w:rPr>
          <w:rFonts w:cs="Arial"/>
        </w:rPr>
        <w:t>1</w:t>
      </w:r>
      <w:r w:rsidRPr="0067034B">
        <w:rPr>
          <w:rFonts w:cs="Arial"/>
        </w:rPr>
        <w:t xml:space="preserve">A feature of </w:t>
      </w:r>
      <w:r w:rsidR="00254F7F" w:rsidRPr="0067034B">
        <w:rPr>
          <w:rFonts w:cs="Arial"/>
        </w:rPr>
        <w:t>some forms of Network</w:t>
      </w:r>
      <w:r w:rsidR="00FA541B" w:rsidRPr="0067034B">
        <w:rPr>
          <w:rFonts w:cs="Arial"/>
        </w:rPr>
        <w:t xml:space="preserve"> Competition</w:t>
      </w:r>
      <w:r w:rsidR="00470F4C" w:rsidRPr="0067034B">
        <w:rPr>
          <w:rFonts w:cs="Arial"/>
        </w:rPr>
        <w:t xml:space="preserve"> (</w:t>
      </w:r>
      <w:r w:rsidR="00273BA8" w:rsidRPr="0067034B">
        <w:rPr>
          <w:rFonts w:cs="Arial"/>
        </w:rPr>
        <w:t>e.g.</w:t>
      </w:r>
      <w:r w:rsidR="00E90B23" w:rsidRPr="0067034B">
        <w:rPr>
          <w:rFonts w:cs="Arial"/>
        </w:rPr>
        <w:t xml:space="preserve"> </w:t>
      </w:r>
      <w:r w:rsidR="00273BA8" w:rsidRPr="0067034B">
        <w:rPr>
          <w:rFonts w:cs="Arial"/>
        </w:rPr>
        <w:t>Early Competition)</w:t>
      </w:r>
      <w:r w:rsidR="00FA541B" w:rsidRPr="0067034B">
        <w:rPr>
          <w:rFonts w:cs="Arial"/>
        </w:rPr>
        <w:t xml:space="preserve"> is the </w:t>
      </w:r>
      <w:r w:rsidR="00476071" w:rsidRPr="0067034B">
        <w:rPr>
          <w:rFonts w:cs="Arial"/>
        </w:rPr>
        <w:t xml:space="preserve">Preliminary works phase, during which the CATO will </w:t>
      </w:r>
      <w:r w:rsidR="0048418B" w:rsidRPr="0067034B">
        <w:rPr>
          <w:rFonts w:cs="Arial"/>
        </w:rPr>
        <w:t xml:space="preserve">undertake the planning, consenting and the </w:t>
      </w:r>
      <w:r w:rsidR="00B703D7" w:rsidRPr="0067034B">
        <w:rPr>
          <w:rFonts w:cs="Arial"/>
        </w:rPr>
        <w:t xml:space="preserve">initial groundworks.  This phase </w:t>
      </w:r>
      <w:r w:rsidR="00CC660A" w:rsidRPr="0067034B">
        <w:rPr>
          <w:rFonts w:cs="Arial"/>
        </w:rPr>
        <w:t>c</w:t>
      </w:r>
      <w:r w:rsidR="00B703D7" w:rsidRPr="0067034B">
        <w:rPr>
          <w:rFonts w:cs="Arial"/>
        </w:rPr>
        <w:t xml:space="preserve">an last for </w:t>
      </w:r>
      <w:proofErr w:type="gramStart"/>
      <w:r w:rsidR="00CA2612" w:rsidRPr="0067034B">
        <w:rPr>
          <w:rFonts w:cs="Arial"/>
        </w:rPr>
        <w:t>a number of</w:t>
      </w:r>
      <w:proofErr w:type="gramEnd"/>
      <w:r w:rsidR="00CA2612" w:rsidRPr="0067034B">
        <w:rPr>
          <w:rFonts w:cs="Arial"/>
        </w:rPr>
        <w:t xml:space="preserve"> </w:t>
      </w:r>
      <w:r w:rsidR="00B703D7" w:rsidRPr="0067034B">
        <w:rPr>
          <w:rFonts w:cs="Arial"/>
        </w:rPr>
        <w:t xml:space="preserve">years.  During this phase there is likely to be </w:t>
      </w:r>
      <w:r w:rsidR="000E01D5" w:rsidRPr="0067034B">
        <w:rPr>
          <w:rFonts w:cs="Arial"/>
        </w:rPr>
        <w:t>a lesser requirement for</w:t>
      </w:r>
      <w:r w:rsidR="00D072E9" w:rsidRPr="0067034B">
        <w:rPr>
          <w:rFonts w:cs="Arial"/>
        </w:rPr>
        <w:t xml:space="preserve"> activity</w:t>
      </w:r>
      <w:r w:rsidR="008256CC" w:rsidRPr="0067034B">
        <w:rPr>
          <w:rFonts w:cs="Arial"/>
        </w:rPr>
        <w:t xml:space="preserve"> and </w:t>
      </w:r>
      <w:r w:rsidR="000E01D5" w:rsidRPr="0067034B">
        <w:rPr>
          <w:rFonts w:cs="Arial"/>
        </w:rPr>
        <w:t xml:space="preserve">meetings of the </w:t>
      </w:r>
      <w:r w:rsidR="009A4D00" w:rsidRPr="0067034B">
        <w:rPr>
          <w:rFonts w:cs="Arial"/>
        </w:rPr>
        <w:t>CATO-TO Connection Sub-Group</w:t>
      </w:r>
      <w:r w:rsidR="000E01D5" w:rsidRPr="0067034B">
        <w:rPr>
          <w:rFonts w:cs="Arial"/>
        </w:rPr>
        <w:t xml:space="preserve"> for a CATO connection.  However, if the </w:t>
      </w:r>
      <w:r w:rsidR="000B6AA1" w:rsidRPr="0067034B">
        <w:rPr>
          <w:rFonts w:cs="Arial"/>
        </w:rPr>
        <w:t xml:space="preserve">CATO becomes aware of any factor that could materially affect </w:t>
      </w:r>
      <w:r w:rsidR="00162198" w:rsidRPr="0067034B">
        <w:rPr>
          <w:rFonts w:cs="Arial"/>
        </w:rPr>
        <w:t>t</w:t>
      </w:r>
      <w:r w:rsidR="000B6AA1" w:rsidRPr="0067034B">
        <w:rPr>
          <w:rFonts w:cs="Arial"/>
        </w:rPr>
        <w:t xml:space="preserve">he </w:t>
      </w:r>
      <w:r w:rsidR="00E2643E" w:rsidRPr="0067034B">
        <w:rPr>
          <w:rFonts w:cs="Arial"/>
        </w:rPr>
        <w:t>CATO</w:t>
      </w:r>
      <w:r w:rsidR="004C7235" w:rsidRPr="0067034B">
        <w:rPr>
          <w:rFonts w:cs="Arial"/>
        </w:rPr>
        <w:t>-TO</w:t>
      </w:r>
      <w:r w:rsidR="00E2643E" w:rsidRPr="0067034B">
        <w:rPr>
          <w:rFonts w:cs="Arial"/>
        </w:rPr>
        <w:t xml:space="preserve"> </w:t>
      </w:r>
      <w:r w:rsidR="004C7235" w:rsidRPr="0067034B">
        <w:rPr>
          <w:rFonts w:cs="Arial"/>
        </w:rPr>
        <w:t>C</w:t>
      </w:r>
      <w:r w:rsidR="00E2643E" w:rsidRPr="0067034B">
        <w:rPr>
          <w:rFonts w:cs="Arial"/>
        </w:rPr>
        <w:t xml:space="preserve">onnection </w:t>
      </w:r>
      <w:r w:rsidR="004C7235" w:rsidRPr="0067034B">
        <w:rPr>
          <w:rFonts w:cs="Arial"/>
        </w:rPr>
        <w:t>P</w:t>
      </w:r>
      <w:r w:rsidR="00E2643E" w:rsidRPr="0067034B">
        <w:rPr>
          <w:rFonts w:cs="Arial"/>
        </w:rPr>
        <w:t>roject</w:t>
      </w:r>
      <w:r w:rsidR="004F212B" w:rsidRPr="0067034B">
        <w:rPr>
          <w:rFonts w:cs="Arial"/>
        </w:rPr>
        <w:t xml:space="preserve"> during this phase</w:t>
      </w:r>
      <w:r w:rsidR="00DE47E0" w:rsidRPr="0067034B">
        <w:rPr>
          <w:rFonts w:cs="Arial"/>
        </w:rPr>
        <w:t xml:space="preserve"> it </w:t>
      </w:r>
      <w:r w:rsidR="00412460" w:rsidRPr="0067034B">
        <w:rPr>
          <w:rFonts w:cs="Arial"/>
        </w:rPr>
        <w:t>shall</w:t>
      </w:r>
      <w:r w:rsidR="00DE47E0" w:rsidRPr="0067034B">
        <w:rPr>
          <w:rFonts w:cs="Arial"/>
        </w:rPr>
        <w:t xml:space="preserve"> make the </w:t>
      </w:r>
      <w:r w:rsidR="004C7235" w:rsidRPr="0067034B">
        <w:rPr>
          <w:rFonts w:cs="Arial"/>
        </w:rPr>
        <w:t>Lead P</w:t>
      </w:r>
      <w:r w:rsidR="00DE47E0" w:rsidRPr="0067034B">
        <w:rPr>
          <w:rFonts w:cs="Arial"/>
        </w:rPr>
        <w:t xml:space="preserve">arties of </w:t>
      </w:r>
      <w:r w:rsidR="00162198" w:rsidRPr="0067034B">
        <w:rPr>
          <w:rFonts w:cs="Arial"/>
        </w:rPr>
        <w:t>t</w:t>
      </w:r>
      <w:r w:rsidR="00DE47E0" w:rsidRPr="0067034B">
        <w:rPr>
          <w:rFonts w:cs="Arial"/>
        </w:rPr>
        <w:t xml:space="preserve">he </w:t>
      </w:r>
      <w:r w:rsidR="009A4D00" w:rsidRPr="0067034B">
        <w:rPr>
          <w:rFonts w:cs="Arial"/>
        </w:rPr>
        <w:t>CATO-TO Connection Sub-Group</w:t>
      </w:r>
      <w:r w:rsidR="00DE47E0" w:rsidRPr="0067034B">
        <w:rPr>
          <w:rFonts w:cs="Arial"/>
        </w:rPr>
        <w:t xml:space="preserve"> aware</w:t>
      </w:r>
      <w:r w:rsidR="00162198" w:rsidRPr="0067034B">
        <w:rPr>
          <w:rFonts w:cs="Arial"/>
        </w:rPr>
        <w:t xml:space="preserve"> of that factor and the </w:t>
      </w:r>
      <w:r w:rsidR="003C34A5" w:rsidRPr="0067034B">
        <w:rPr>
          <w:rFonts w:cs="Arial"/>
        </w:rPr>
        <w:t>GIDFS</w:t>
      </w:r>
      <w:r w:rsidR="00C6158C" w:rsidRPr="0067034B">
        <w:rPr>
          <w:rFonts w:cs="Arial"/>
        </w:rPr>
        <w:t xml:space="preserve"> and</w:t>
      </w:r>
      <w:r w:rsidR="00060AB8" w:rsidRPr="0067034B">
        <w:rPr>
          <w:rFonts w:cs="Arial"/>
        </w:rPr>
        <w:t xml:space="preserve"> CATO</w:t>
      </w:r>
      <w:r w:rsidR="00C6158C" w:rsidRPr="0067034B">
        <w:rPr>
          <w:rFonts w:cs="Arial"/>
        </w:rPr>
        <w:t xml:space="preserve"> Connection </w:t>
      </w:r>
      <w:r w:rsidR="006F72AE" w:rsidRPr="0067034B">
        <w:rPr>
          <w:rFonts w:cs="Arial"/>
        </w:rPr>
        <w:t xml:space="preserve">Schedule </w:t>
      </w:r>
      <w:r w:rsidR="00412460" w:rsidRPr="0067034B">
        <w:rPr>
          <w:rFonts w:cs="Arial"/>
        </w:rPr>
        <w:t>shall</w:t>
      </w:r>
      <w:r w:rsidR="003C34A5" w:rsidRPr="0067034B">
        <w:rPr>
          <w:rFonts w:cs="Arial"/>
        </w:rPr>
        <w:t xml:space="preserve"> be </w:t>
      </w:r>
      <w:r w:rsidR="00022271" w:rsidRPr="0067034B">
        <w:rPr>
          <w:rFonts w:cs="Arial"/>
        </w:rPr>
        <w:t>reviewed</w:t>
      </w:r>
      <w:r w:rsidR="003C34A5" w:rsidRPr="0067034B">
        <w:rPr>
          <w:rFonts w:cs="Arial"/>
        </w:rPr>
        <w:t xml:space="preserve"> and the revision process undertaken if required</w:t>
      </w:r>
      <w:r w:rsidR="00D87332" w:rsidRPr="0067034B">
        <w:rPr>
          <w:rFonts w:cs="Arial"/>
        </w:rPr>
        <w:t xml:space="preserve">.  If a revision is required </w:t>
      </w:r>
      <w:r w:rsidR="00982F45" w:rsidRPr="0067034B">
        <w:rPr>
          <w:rFonts w:cs="Arial"/>
        </w:rPr>
        <w:t xml:space="preserve">a meeting of the </w:t>
      </w:r>
      <w:r w:rsidR="009A4D00" w:rsidRPr="0067034B">
        <w:rPr>
          <w:rFonts w:cs="Arial"/>
        </w:rPr>
        <w:t>CATO-TO Connection Sub-Group</w:t>
      </w:r>
      <w:r w:rsidR="00982F45" w:rsidRPr="0067034B">
        <w:rPr>
          <w:rFonts w:cs="Arial"/>
        </w:rPr>
        <w:t xml:space="preserve"> </w:t>
      </w:r>
      <w:r w:rsidR="00412460" w:rsidRPr="0067034B">
        <w:rPr>
          <w:rFonts w:cs="Arial"/>
        </w:rPr>
        <w:t>shall</w:t>
      </w:r>
      <w:r w:rsidR="00982F45" w:rsidRPr="0067034B">
        <w:rPr>
          <w:rFonts w:cs="Arial"/>
        </w:rPr>
        <w:t xml:space="preserve"> be called </w:t>
      </w:r>
      <w:r w:rsidR="00770D56" w:rsidRPr="0067034B">
        <w:rPr>
          <w:rFonts w:cs="Arial"/>
        </w:rPr>
        <w:t>to discuss</w:t>
      </w:r>
      <w:r w:rsidR="00D66A2D" w:rsidRPr="0067034B">
        <w:rPr>
          <w:rFonts w:cs="Arial"/>
        </w:rPr>
        <w:t>/approve</w:t>
      </w:r>
      <w:r w:rsidR="00770D56" w:rsidRPr="0067034B">
        <w:rPr>
          <w:rFonts w:cs="Arial"/>
        </w:rPr>
        <w:t xml:space="preserve"> the </w:t>
      </w:r>
      <w:r w:rsidR="00C61163" w:rsidRPr="0067034B">
        <w:rPr>
          <w:rFonts w:cs="Arial"/>
        </w:rPr>
        <w:t>required revisions.</w:t>
      </w:r>
      <w:r w:rsidR="00DE47E0" w:rsidRPr="0067034B">
        <w:rPr>
          <w:rFonts w:cs="Arial"/>
        </w:rPr>
        <w:t xml:space="preserve"> </w:t>
      </w:r>
    </w:p>
    <w:p w14:paraId="1D6954FD" w14:textId="43A0AF78" w:rsidR="001D2E0C" w:rsidRPr="0067034B" w:rsidRDefault="00AA6761" w:rsidP="004566E0">
      <w:pPr>
        <w:ind w:left="720" w:hanging="720"/>
        <w:rPr>
          <w:rFonts w:cs="Arial"/>
        </w:rPr>
      </w:pPr>
      <w:r w:rsidRPr="0067034B">
        <w:rPr>
          <w:rFonts w:cs="Arial"/>
        </w:rPr>
        <w:t>3.2.1</w:t>
      </w:r>
      <w:r w:rsidR="004B7C1A" w:rsidRPr="0067034B">
        <w:rPr>
          <w:rFonts w:cs="Arial"/>
        </w:rPr>
        <w:t>5</w:t>
      </w:r>
      <w:r w:rsidRPr="0067034B">
        <w:rPr>
          <w:rFonts w:cs="Arial"/>
        </w:rPr>
        <w:t xml:space="preserve">.2Any </w:t>
      </w:r>
      <w:r w:rsidR="00DF419B" w:rsidRPr="0067034B">
        <w:rPr>
          <w:rFonts w:cs="Arial"/>
        </w:rPr>
        <w:t xml:space="preserve">adjustments to the project timescales must be reported to </w:t>
      </w:r>
      <w:r w:rsidR="006316FF" w:rsidRPr="0067034B">
        <w:rPr>
          <w:rFonts w:cs="Arial"/>
        </w:rPr>
        <w:t>t</w:t>
      </w:r>
      <w:r w:rsidR="00F219A0" w:rsidRPr="0067034B">
        <w:rPr>
          <w:rFonts w:cs="Arial"/>
        </w:rPr>
        <w:t>he Authority</w:t>
      </w:r>
      <w:r w:rsidR="00AB70F1" w:rsidRPr="0067034B">
        <w:rPr>
          <w:rFonts w:cs="Arial"/>
        </w:rPr>
        <w:t xml:space="preserve"> by the </w:t>
      </w:r>
      <w:r w:rsidR="005F3B74" w:rsidRPr="0067034B">
        <w:rPr>
          <w:rFonts w:cs="Arial"/>
        </w:rPr>
        <w:t>Lead Person for The Company</w:t>
      </w:r>
      <w:r w:rsidR="00DF419B" w:rsidRPr="0067034B">
        <w:rPr>
          <w:rFonts w:cs="Arial"/>
        </w:rPr>
        <w:t xml:space="preserve">, along with the justification for the </w:t>
      </w:r>
      <w:r w:rsidR="00517E1A" w:rsidRPr="0067034B">
        <w:rPr>
          <w:rFonts w:cs="Arial"/>
        </w:rPr>
        <w:t>adjustment.</w:t>
      </w:r>
      <w:r w:rsidR="002D07C6" w:rsidRPr="0067034B">
        <w:rPr>
          <w:rFonts w:cs="Arial"/>
        </w:rPr>
        <w:tab/>
      </w:r>
    </w:p>
    <w:p w14:paraId="69872844" w14:textId="06786511" w:rsidR="00006DA7" w:rsidRPr="0067034B" w:rsidRDefault="00E142AC" w:rsidP="00E4283B">
      <w:pPr>
        <w:rPr>
          <w:rFonts w:cs="Arial"/>
          <w:b/>
          <w:bCs/>
        </w:rPr>
      </w:pPr>
      <w:r w:rsidRPr="0067034B">
        <w:rPr>
          <w:rFonts w:cs="Arial"/>
          <w:b/>
          <w:bCs/>
        </w:rPr>
        <w:t>3.</w:t>
      </w:r>
      <w:r w:rsidR="006B3FF0" w:rsidRPr="0067034B">
        <w:rPr>
          <w:rFonts w:cs="Arial"/>
          <w:b/>
          <w:bCs/>
        </w:rPr>
        <w:t>2</w:t>
      </w:r>
      <w:r w:rsidRPr="0067034B">
        <w:rPr>
          <w:rFonts w:cs="Arial"/>
          <w:b/>
          <w:bCs/>
        </w:rPr>
        <w:t>.1</w:t>
      </w:r>
      <w:r w:rsidR="00282F2B" w:rsidRPr="0067034B">
        <w:rPr>
          <w:rFonts w:cs="Arial"/>
          <w:b/>
          <w:bCs/>
        </w:rPr>
        <w:t>6</w:t>
      </w:r>
      <w:r w:rsidR="006B3FF0" w:rsidRPr="0067034B">
        <w:rPr>
          <w:rFonts w:cs="Arial"/>
          <w:b/>
          <w:bCs/>
        </w:rPr>
        <w:t xml:space="preserve"> </w:t>
      </w:r>
      <w:r w:rsidR="00717D31" w:rsidRPr="0067034B">
        <w:rPr>
          <w:rFonts w:cs="Arial"/>
          <w:b/>
          <w:bCs/>
        </w:rPr>
        <w:tab/>
      </w:r>
      <w:r w:rsidRPr="0067034B">
        <w:rPr>
          <w:rFonts w:cs="Arial"/>
          <w:b/>
          <w:bCs/>
        </w:rPr>
        <w:t>Post Preliminary Works Review</w:t>
      </w:r>
    </w:p>
    <w:p w14:paraId="6C5D2ACB" w14:textId="02E8E1F3" w:rsidR="006B3FF0" w:rsidRPr="0067034B" w:rsidRDefault="006B3FF0" w:rsidP="004566E0">
      <w:pPr>
        <w:ind w:left="720" w:hanging="720"/>
        <w:rPr>
          <w:rFonts w:cs="Arial"/>
        </w:rPr>
      </w:pPr>
      <w:r w:rsidRPr="0067034B">
        <w:rPr>
          <w:rFonts w:cs="Arial"/>
        </w:rPr>
        <w:t>3.2.1</w:t>
      </w:r>
      <w:r w:rsidR="00282F2B" w:rsidRPr="0067034B">
        <w:rPr>
          <w:rFonts w:cs="Arial"/>
        </w:rPr>
        <w:t>6</w:t>
      </w:r>
      <w:r w:rsidRPr="0067034B">
        <w:rPr>
          <w:rFonts w:cs="Arial"/>
        </w:rPr>
        <w:t>.</w:t>
      </w:r>
      <w:r w:rsidR="00717D31" w:rsidRPr="0067034B">
        <w:rPr>
          <w:rFonts w:cs="Arial"/>
        </w:rPr>
        <w:t>1</w:t>
      </w:r>
      <w:r w:rsidR="00A302FD" w:rsidRPr="0067034B">
        <w:rPr>
          <w:rFonts w:cs="Arial"/>
        </w:rPr>
        <w:t xml:space="preserve">Following the Preliminary </w:t>
      </w:r>
      <w:r w:rsidR="00121D75" w:rsidRPr="0067034B">
        <w:rPr>
          <w:rFonts w:cs="Arial"/>
        </w:rPr>
        <w:t xml:space="preserve">Works phase the </w:t>
      </w:r>
      <w:r w:rsidR="00F6021D" w:rsidRPr="0067034B">
        <w:rPr>
          <w:rFonts w:cs="Arial"/>
        </w:rPr>
        <w:t xml:space="preserve">CATO </w:t>
      </w:r>
      <w:r w:rsidR="00412460" w:rsidRPr="0067034B">
        <w:rPr>
          <w:rFonts w:cs="Arial"/>
        </w:rPr>
        <w:t>shall</w:t>
      </w:r>
      <w:r w:rsidR="00F6021D" w:rsidRPr="0067034B">
        <w:rPr>
          <w:rFonts w:cs="Arial"/>
        </w:rPr>
        <w:t xml:space="preserve"> undertake a </w:t>
      </w:r>
      <w:r w:rsidR="00905FB5" w:rsidRPr="0067034B">
        <w:rPr>
          <w:rFonts w:cs="Arial"/>
        </w:rPr>
        <w:t xml:space="preserve">review of the </w:t>
      </w:r>
      <w:r w:rsidR="00E00241" w:rsidRPr="0067034B">
        <w:rPr>
          <w:rFonts w:cs="Arial"/>
        </w:rPr>
        <w:t>GIDFS</w:t>
      </w:r>
      <w:r w:rsidR="00E42FA2" w:rsidRPr="0067034B">
        <w:rPr>
          <w:rFonts w:cs="Arial"/>
        </w:rPr>
        <w:t>,</w:t>
      </w:r>
      <w:r w:rsidR="00F3259E" w:rsidRPr="0067034B">
        <w:rPr>
          <w:rFonts w:cs="Arial"/>
        </w:rPr>
        <w:t xml:space="preserve"> </w:t>
      </w:r>
      <w:r w:rsidR="00136EC2" w:rsidRPr="0067034B">
        <w:rPr>
          <w:rFonts w:cs="Arial"/>
        </w:rPr>
        <w:t>C</w:t>
      </w:r>
      <w:r w:rsidR="009E6D82" w:rsidRPr="0067034B">
        <w:rPr>
          <w:rFonts w:cs="Arial"/>
        </w:rPr>
        <w:t>TISS</w:t>
      </w:r>
      <w:r w:rsidR="00E00241" w:rsidRPr="0067034B">
        <w:rPr>
          <w:rFonts w:cs="Arial"/>
        </w:rPr>
        <w:t xml:space="preserve"> </w:t>
      </w:r>
      <w:r w:rsidR="00E42FA2" w:rsidRPr="0067034B">
        <w:rPr>
          <w:rFonts w:cs="Arial"/>
        </w:rPr>
        <w:t>and Deliverables Timetable</w:t>
      </w:r>
      <w:r w:rsidR="00B85FF8" w:rsidRPr="0067034B">
        <w:rPr>
          <w:rFonts w:cs="Arial"/>
        </w:rPr>
        <w:t xml:space="preserve"> (see </w:t>
      </w:r>
      <w:r w:rsidR="0059621D" w:rsidRPr="0067034B">
        <w:rPr>
          <w:rFonts w:cs="Arial"/>
        </w:rPr>
        <w:t>Appendix A</w:t>
      </w:r>
      <w:r w:rsidR="00B85FF8" w:rsidRPr="0067034B">
        <w:rPr>
          <w:rFonts w:cs="Arial"/>
        </w:rPr>
        <w:t>)</w:t>
      </w:r>
      <w:r w:rsidR="00E42FA2" w:rsidRPr="0067034B">
        <w:rPr>
          <w:rFonts w:cs="Arial"/>
        </w:rPr>
        <w:t xml:space="preserve"> </w:t>
      </w:r>
      <w:r w:rsidR="00E00241" w:rsidRPr="0067034B">
        <w:rPr>
          <w:rFonts w:cs="Arial"/>
        </w:rPr>
        <w:t xml:space="preserve">to ensure that </w:t>
      </w:r>
      <w:r w:rsidR="00AE1597" w:rsidRPr="0067034B">
        <w:rPr>
          <w:rFonts w:cs="Arial"/>
        </w:rPr>
        <w:t xml:space="preserve">any changes to the asset design </w:t>
      </w:r>
      <w:proofErr w:type="gramStart"/>
      <w:r w:rsidR="00AE1597" w:rsidRPr="0067034B">
        <w:rPr>
          <w:rFonts w:cs="Arial"/>
        </w:rPr>
        <w:t>as a result of</w:t>
      </w:r>
      <w:proofErr w:type="gramEnd"/>
      <w:r w:rsidR="00AE1597" w:rsidRPr="0067034B">
        <w:rPr>
          <w:rFonts w:cs="Arial"/>
        </w:rPr>
        <w:t xml:space="preserve"> the </w:t>
      </w:r>
      <w:r w:rsidR="002F5C78" w:rsidRPr="0067034B">
        <w:rPr>
          <w:rFonts w:cs="Arial"/>
        </w:rPr>
        <w:t xml:space="preserve">preliminary works </w:t>
      </w:r>
      <w:r w:rsidR="009134F7" w:rsidRPr="0067034B">
        <w:rPr>
          <w:rFonts w:cs="Arial"/>
        </w:rPr>
        <w:t xml:space="preserve">are considered and any </w:t>
      </w:r>
      <w:r w:rsidR="00726FE0" w:rsidRPr="0067034B">
        <w:rPr>
          <w:rFonts w:cs="Arial"/>
        </w:rPr>
        <w:t xml:space="preserve">necessary </w:t>
      </w:r>
      <w:r w:rsidR="008C52F5" w:rsidRPr="0067034B">
        <w:rPr>
          <w:rFonts w:cs="Arial"/>
        </w:rPr>
        <w:t xml:space="preserve">resultant </w:t>
      </w:r>
      <w:r w:rsidR="00726FE0" w:rsidRPr="0067034B">
        <w:rPr>
          <w:rFonts w:cs="Arial"/>
        </w:rPr>
        <w:t xml:space="preserve">changes </w:t>
      </w:r>
      <w:r w:rsidR="008C52F5" w:rsidRPr="0067034B">
        <w:rPr>
          <w:rFonts w:cs="Arial"/>
        </w:rPr>
        <w:t xml:space="preserve">to the </w:t>
      </w:r>
      <w:r w:rsidR="0059621D" w:rsidRPr="0067034B">
        <w:rPr>
          <w:rFonts w:cs="Arial"/>
        </w:rPr>
        <w:t>Appendix A</w:t>
      </w:r>
      <w:r w:rsidR="00510D2A" w:rsidRPr="0067034B">
        <w:rPr>
          <w:rFonts w:cs="Arial"/>
        </w:rPr>
        <w:t xml:space="preserve"> </w:t>
      </w:r>
      <w:r w:rsidR="00B85FF8" w:rsidRPr="0067034B">
        <w:rPr>
          <w:rFonts w:cs="Arial"/>
        </w:rPr>
        <w:t>documents</w:t>
      </w:r>
      <w:r w:rsidR="00D60865" w:rsidRPr="0067034B">
        <w:rPr>
          <w:rFonts w:cs="Arial"/>
        </w:rPr>
        <w:t xml:space="preserve"> made</w:t>
      </w:r>
      <w:r w:rsidR="00726FE0" w:rsidRPr="0067034B">
        <w:rPr>
          <w:rFonts w:cs="Arial"/>
        </w:rPr>
        <w:t>.</w:t>
      </w:r>
      <w:r w:rsidR="00E47C5D" w:rsidRPr="0067034B">
        <w:rPr>
          <w:rFonts w:cs="Arial"/>
        </w:rPr>
        <w:t xml:space="preserve">  The CATO </w:t>
      </w:r>
      <w:r w:rsidR="00412460" w:rsidRPr="0067034B">
        <w:rPr>
          <w:rFonts w:cs="Arial"/>
        </w:rPr>
        <w:t>shall</w:t>
      </w:r>
      <w:r w:rsidR="00E47C5D" w:rsidRPr="0067034B">
        <w:rPr>
          <w:rFonts w:cs="Arial"/>
        </w:rPr>
        <w:t xml:space="preserve"> report to the </w:t>
      </w:r>
      <w:r w:rsidR="009A4D00" w:rsidRPr="0067034B">
        <w:rPr>
          <w:rFonts w:cs="Arial"/>
        </w:rPr>
        <w:t>CATO-TO Connection Sub-Group</w:t>
      </w:r>
      <w:r w:rsidR="003369A1" w:rsidRPr="0067034B">
        <w:rPr>
          <w:rFonts w:cs="Arial"/>
        </w:rPr>
        <w:t xml:space="preserve"> following the completion of the Preliminary Works phase whether </w:t>
      </w:r>
      <w:r w:rsidR="002951A0" w:rsidRPr="0067034B">
        <w:rPr>
          <w:rFonts w:cs="Arial"/>
        </w:rPr>
        <w:t xml:space="preserve">it considers there needs to be any change to the </w:t>
      </w:r>
      <w:r w:rsidR="0059621D" w:rsidRPr="0067034B">
        <w:rPr>
          <w:rFonts w:cs="Arial"/>
        </w:rPr>
        <w:t>Appendix A</w:t>
      </w:r>
      <w:r w:rsidR="00B85FF8" w:rsidRPr="0067034B">
        <w:rPr>
          <w:rFonts w:cs="Arial"/>
        </w:rPr>
        <w:t xml:space="preserve"> documents</w:t>
      </w:r>
      <w:r w:rsidR="003E6560" w:rsidRPr="0067034B">
        <w:rPr>
          <w:rFonts w:cs="Arial"/>
        </w:rPr>
        <w:t>.</w:t>
      </w:r>
      <w:r w:rsidR="00271FBA" w:rsidRPr="0067034B">
        <w:rPr>
          <w:rFonts w:cs="Arial"/>
        </w:rPr>
        <w:t xml:space="preserve">  If any </w:t>
      </w:r>
      <w:r w:rsidR="00850003" w:rsidRPr="0067034B">
        <w:rPr>
          <w:rFonts w:cs="Arial"/>
        </w:rPr>
        <w:t xml:space="preserve">changes are made post the </w:t>
      </w:r>
      <w:r w:rsidR="00682E1F" w:rsidRPr="0067034B">
        <w:rPr>
          <w:rFonts w:cs="Arial"/>
        </w:rPr>
        <w:t xml:space="preserve">Preliminary Works phase the </w:t>
      </w:r>
      <w:r w:rsidR="00224953" w:rsidRPr="0067034B">
        <w:rPr>
          <w:rFonts w:cs="Arial"/>
        </w:rPr>
        <w:t>Lead Parties</w:t>
      </w:r>
      <w:r w:rsidR="00E017C6" w:rsidRPr="0067034B">
        <w:rPr>
          <w:rFonts w:cs="Arial"/>
        </w:rPr>
        <w:t xml:space="preserve"> </w:t>
      </w:r>
      <w:r w:rsidR="00412460" w:rsidRPr="0067034B">
        <w:rPr>
          <w:rFonts w:cs="Arial"/>
        </w:rPr>
        <w:t>shall</w:t>
      </w:r>
      <w:r w:rsidR="00E017C6" w:rsidRPr="0067034B">
        <w:rPr>
          <w:rFonts w:cs="Arial"/>
        </w:rPr>
        <w:t xml:space="preserve"> review the revised </w:t>
      </w:r>
      <w:r w:rsidR="00D176C6" w:rsidRPr="0067034B">
        <w:rPr>
          <w:rFonts w:cs="Arial"/>
        </w:rPr>
        <w:t xml:space="preserve">documents </w:t>
      </w:r>
      <w:r w:rsidR="00042E31" w:rsidRPr="0067034B">
        <w:rPr>
          <w:rFonts w:cs="Arial"/>
        </w:rPr>
        <w:t>and make any resultant changes</w:t>
      </w:r>
      <w:r w:rsidR="00631FAE" w:rsidRPr="0067034B">
        <w:rPr>
          <w:rFonts w:cs="Arial"/>
        </w:rPr>
        <w:t>.</w:t>
      </w:r>
      <w:r w:rsidR="00295BF9" w:rsidRPr="0067034B">
        <w:rPr>
          <w:rFonts w:cs="Arial"/>
        </w:rPr>
        <w:t xml:space="preserve">  Any resultant changes to the CATO-TO Connection </w:t>
      </w:r>
      <w:r w:rsidR="00BA03B9" w:rsidRPr="0067034B">
        <w:rPr>
          <w:rFonts w:cs="Arial"/>
        </w:rPr>
        <w:t>P</w:t>
      </w:r>
      <w:r w:rsidR="00295BF9" w:rsidRPr="0067034B">
        <w:rPr>
          <w:rFonts w:cs="Arial"/>
        </w:rPr>
        <w:t xml:space="preserve">roject timescales shall be reported to </w:t>
      </w:r>
      <w:r w:rsidR="00794A7F" w:rsidRPr="0067034B">
        <w:rPr>
          <w:rFonts w:cs="Arial"/>
        </w:rPr>
        <w:t>The Authority.</w:t>
      </w:r>
    </w:p>
    <w:p w14:paraId="73A49E50" w14:textId="072C0BEA" w:rsidR="001A41C9" w:rsidRPr="0067034B" w:rsidRDefault="00F30BB6" w:rsidP="00E4283B">
      <w:pPr>
        <w:rPr>
          <w:rFonts w:cs="Arial"/>
          <w:b/>
          <w:bCs/>
        </w:rPr>
      </w:pPr>
      <w:r w:rsidRPr="0067034B">
        <w:rPr>
          <w:rFonts w:cs="Arial"/>
          <w:b/>
          <w:bCs/>
        </w:rPr>
        <w:t>3.2</w:t>
      </w:r>
      <w:r w:rsidR="00074F4F" w:rsidRPr="0067034B">
        <w:rPr>
          <w:rFonts w:cs="Arial"/>
          <w:b/>
          <w:bCs/>
        </w:rPr>
        <w:t>.1</w:t>
      </w:r>
      <w:r w:rsidR="00282F2B" w:rsidRPr="0067034B">
        <w:rPr>
          <w:rFonts w:cs="Arial"/>
          <w:b/>
          <w:bCs/>
        </w:rPr>
        <w:t>7</w:t>
      </w:r>
      <w:r w:rsidR="00074F4F" w:rsidRPr="0067034B">
        <w:rPr>
          <w:rFonts w:cs="Arial"/>
          <w:b/>
          <w:bCs/>
        </w:rPr>
        <w:t xml:space="preserve"> Disputes Process</w:t>
      </w:r>
    </w:p>
    <w:p w14:paraId="632227D1" w14:textId="10A11A27" w:rsidR="0016478A" w:rsidRPr="0067034B" w:rsidRDefault="00A4292C" w:rsidP="006F17A5">
      <w:pPr>
        <w:ind w:left="720" w:hanging="720"/>
        <w:rPr>
          <w:rFonts w:cs="Arial"/>
        </w:rPr>
      </w:pPr>
      <w:r w:rsidRPr="0067034B">
        <w:rPr>
          <w:rFonts w:cs="Arial"/>
        </w:rPr>
        <w:t>3.2.1</w:t>
      </w:r>
      <w:r w:rsidR="00282F2B" w:rsidRPr="0067034B">
        <w:rPr>
          <w:rFonts w:cs="Arial"/>
        </w:rPr>
        <w:t>7</w:t>
      </w:r>
      <w:r w:rsidRPr="0067034B">
        <w:rPr>
          <w:rFonts w:cs="Arial"/>
        </w:rPr>
        <w:t>.1</w:t>
      </w:r>
      <w:r w:rsidR="00341D71" w:rsidRPr="0067034B">
        <w:rPr>
          <w:rFonts w:cs="Arial"/>
        </w:rPr>
        <w:t xml:space="preserve">The </w:t>
      </w:r>
      <w:r w:rsidR="009A4D00" w:rsidRPr="0067034B">
        <w:rPr>
          <w:rFonts w:cs="Arial"/>
        </w:rPr>
        <w:t>CATO-TO Connection Sub-Group</w:t>
      </w:r>
      <w:r w:rsidR="00341D71" w:rsidRPr="0067034B">
        <w:rPr>
          <w:rFonts w:cs="Arial"/>
        </w:rPr>
        <w:t xml:space="preserve"> and</w:t>
      </w:r>
      <w:r w:rsidR="009533BA" w:rsidRPr="0067034B">
        <w:rPr>
          <w:rFonts w:cs="Arial"/>
        </w:rPr>
        <w:t xml:space="preserve"> the </w:t>
      </w:r>
      <w:r w:rsidR="007B3AD1" w:rsidRPr="0067034B">
        <w:rPr>
          <w:rFonts w:cs="Arial"/>
        </w:rPr>
        <w:t>meeting forums that underpin</w:t>
      </w:r>
      <w:r w:rsidR="002E03A0" w:rsidRPr="0067034B">
        <w:rPr>
          <w:rFonts w:cs="Arial"/>
        </w:rPr>
        <w:t xml:space="preserve"> it</w:t>
      </w:r>
      <w:r w:rsidR="007B3AD1" w:rsidRPr="0067034B">
        <w:rPr>
          <w:rFonts w:cs="Arial"/>
        </w:rPr>
        <w:t xml:space="preserve"> </w:t>
      </w:r>
      <w:r w:rsidR="00412460" w:rsidRPr="0067034B">
        <w:rPr>
          <w:rFonts w:cs="Arial"/>
        </w:rPr>
        <w:t>shall</w:t>
      </w:r>
      <w:r w:rsidR="007B3AD1" w:rsidRPr="0067034B">
        <w:rPr>
          <w:rFonts w:cs="Arial"/>
        </w:rPr>
        <w:t xml:space="preserve"> be considered the primary </w:t>
      </w:r>
      <w:r w:rsidR="00EA762F" w:rsidRPr="0067034B">
        <w:rPr>
          <w:rFonts w:cs="Arial"/>
        </w:rPr>
        <w:t>function to resolve</w:t>
      </w:r>
      <w:r w:rsidR="002E03A0" w:rsidRPr="0067034B">
        <w:rPr>
          <w:rFonts w:cs="Arial"/>
        </w:rPr>
        <w:t xml:space="preserve"> </w:t>
      </w:r>
      <w:r w:rsidR="005E0DD8" w:rsidRPr="0067034B">
        <w:rPr>
          <w:rFonts w:cs="Arial"/>
        </w:rPr>
        <w:t xml:space="preserve">points of contention met in the </w:t>
      </w:r>
      <w:r w:rsidR="00FA4E29" w:rsidRPr="0067034B">
        <w:rPr>
          <w:rFonts w:cs="Arial"/>
        </w:rPr>
        <w:t>CATO Connection</w:t>
      </w:r>
      <w:r w:rsidR="005E0DD8" w:rsidRPr="0067034B">
        <w:rPr>
          <w:rFonts w:cs="Arial"/>
        </w:rPr>
        <w:t xml:space="preserve"> </w:t>
      </w:r>
      <w:r w:rsidR="00766135" w:rsidRPr="0067034B">
        <w:rPr>
          <w:rFonts w:cs="Arial"/>
        </w:rPr>
        <w:t>Project.</w:t>
      </w:r>
      <w:r w:rsidR="00E06D81" w:rsidRPr="0067034B">
        <w:rPr>
          <w:rFonts w:cs="Arial"/>
        </w:rPr>
        <w:t xml:space="preserve">  </w:t>
      </w:r>
    </w:p>
    <w:p w14:paraId="12CBBE87" w14:textId="1741A876" w:rsidR="0016478A" w:rsidRPr="0067034B" w:rsidRDefault="0016478A" w:rsidP="006F17A5">
      <w:pPr>
        <w:ind w:left="720" w:hanging="720"/>
        <w:rPr>
          <w:rFonts w:cs="Arial"/>
        </w:rPr>
      </w:pPr>
      <w:r w:rsidRPr="0067034B">
        <w:rPr>
          <w:rFonts w:cs="Arial"/>
        </w:rPr>
        <w:t>3.2.1</w:t>
      </w:r>
      <w:r w:rsidR="00282F2B" w:rsidRPr="0067034B">
        <w:rPr>
          <w:rFonts w:cs="Arial"/>
        </w:rPr>
        <w:t>7</w:t>
      </w:r>
      <w:r w:rsidRPr="0067034B">
        <w:rPr>
          <w:rFonts w:cs="Arial"/>
        </w:rPr>
        <w:t>.2</w:t>
      </w:r>
      <w:r w:rsidR="00873753" w:rsidRPr="0067034B">
        <w:rPr>
          <w:rFonts w:cs="Arial"/>
        </w:rPr>
        <w:t>I</w:t>
      </w:r>
      <w:r w:rsidRPr="0067034B">
        <w:rPr>
          <w:rFonts w:cs="Arial"/>
        </w:rPr>
        <w:t xml:space="preserve">n the event that agreement </w:t>
      </w:r>
      <w:proofErr w:type="gramStart"/>
      <w:r w:rsidRPr="0067034B">
        <w:rPr>
          <w:rFonts w:cs="Arial"/>
        </w:rPr>
        <w:t>is</w:t>
      </w:r>
      <w:r w:rsidR="00440D4D" w:rsidRPr="0067034B">
        <w:rPr>
          <w:rFonts w:cs="Arial"/>
        </w:rPr>
        <w:t xml:space="preserve"> no</w:t>
      </w:r>
      <w:r w:rsidRPr="0067034B">
        <w:rPr>
          <w:rFonts w:cs="Arial"/>
        </w:rPr>
        <w:t xml:space="preserve">t </w:t>
      </w:r>
      <w:r w:rsidR="00F66D31" w:rsidRPr="0067034B">
        <w:rPr>
          <w:rFonts w:cs="Arial"/>
        </w:rPr>
        <w:t>able to</w:t>
      </w:r>
      <w:proofErr w:type="gramEnd"/>
      <w:r w:rsidR="00F66D31" w:rsidRPr="0067034B">
        <w:rPr>
          <w:rFonts w:cs="Arial"/>
        </w:rPr>
        <w:t xml:space="preserve"> be reached through cooperation and negotiation</w:t>
      </w:r>
      <w:r w:rsidR="000212F2" w:rsidRPr="0067034B">
        <w:rPr>
          <w:rFonts w:cs="Arial"/>
        </w:rPr>
        <w:t xml:space="preserve">, </w:t>
      </w:r>
      <w:r w:rsidR="003733FC" w:rsidRPr="0067034B">
        <w:rPr>
          <w:rFonts w:cs="Arial"/>
        </w:rPr>
        <w:t>a</w:t>
      </w:r>
      <w:r w:rsidR="00D50871" w:rsidRPr="0067034B">
        <w:rPr>
          <w:rFonts w:cs="Arial"/>
        </w:rPr>
        <w:t xml:space="preserve"> </w:t>
      </w:r>
      <w:r w:rsidR="00342F95" w:rsidRPr="0067034B">
        <w:rPr>
          <w:rFonts w:cs="Arial"/>
        </w:rPr>
        <w:t>p</w:t>
      </w:r>
      <w:r w:rsidR="003733FC" w:rsidRPr="0067034B">
        <w:rPr>
          <w:rFonts w:cs="Arial"/>
        </w:rPr>
        <w:t>arty</w:t>
      </w:r>
      <w:r w:rsidR="002448EB" w:rsidRPr="0067034B">
        <w:rPr>
          <w:rFonts w:cs="Arial"/>
        </w:rPr>
        <w:t xml:space="preserve"> </w:t>
      </w:r>
      <w:r w:rsidR="00412460" w:rsidRPr="0067034B">
        <w:rPr>
          <w:rFonts w:cs="Arial"/>
        </w:rPr>
        <w:t>shall</w:t>
      </w:r>
      <w:r w:rsidR="003A2FF2" w:rsidRPr="0067034B">
        <w:rPr>
          <w:rFonts w:cs="Arial"/>
        </w:rPr>
        <w:t xml:space="preserve"> raise </w:t>
      </w:r>
      <w:r w:rsidR="00A76D4A" w:rsidRPr="0067034B">
        <w:rPr>
          <w:rFonts w:cs="Arial"/>
        </w:rPr>
        <w:t>its concern</w:t>
      </w:r>
      <w:r w:rsidR="003A2FF2" w:rsidRPr="0067034B">
        <w:rPr>
          <w:rFonts w:cs="Arial"/>
        </w:rPr>
        <w:t xml:space="preserve"> and </w:t>
      </w:r>
      <w:r w:rsidR="009B2997" w:rsidRPr="0067034B">
        <w:rPr>
          <w:rFonts w:cs="Arial"/>
        </w:rPr>
        <w:t xml:space="preserve">seek to resolve the </w:t>
      </w:r>
      <w:r w:rsidR="00440D4D" w:rsidRPr="0067034B">
        <w:rPr>
          <w:rFonts w:cs="Arial"/>
        </w:rPr>
        <w:t>matter</w:t>
      </w:r>
      <w:r w:rsidR="009B2997" w:rsidRPr="0067034B">
        <w:rPr>
          <w:rFonts w:cs="Arial"/>
        </w:rPr>
        <w:t xml:space="preserve"> within 1</w:t>
      </w:r>
      <w:r w:rsidR="006436BC" w:rsidRPr="0067034B">
        <w:rPr>
          <w:rFonts w:cs="Arial"/>
        </w:rPr>
        <w:t>6</w:t>
      </w:r>
      <w:r w:rsidR="009B2997" w:rsidRPr="0067034B">
        <w:rPr>
          <w:rFonts w:cs="Arial"/>
        </w:rPr>
        <w:t xml:space="preserve"> business days</w:t>
      </w:r>
      <w:r w:rsidR="00C85264" w:rsidRPr="0067034B">
        <w:rPr>
          <w:rFonts w:cs="Arial"/>
        </w:rPr>
        <w:t xml:space="preserve"> via meetings (including by agreement telephone)</w:t>
      </w:r>
      <w:r w:rsidR="005A3FCF" w:rsidRPr="0067034B">
        <w:rPr>
          <w:rFonts w:cs="Arial"/>
        </w:rPr>
        <w:t xml:space="preserve">.  </w:t>
      </w:r>
      <w:r w:rsidR="00592BCB" w:rsidRPr="0067034B">
        <w:rPr>
          <w:rFonts w:cs="Arial"/>
        </w:rPr>
        <w:t>If the parties are unable to resolve within 1</w:t>
      </w:r>
      <w:r w:rsidR="003333F4" w:rsidRPr="0067034B">
        <w:rPr>
          <w:rFonts w:cs="Arial"/>
        </w:rPr>
        <w:t>6</w:t>
      </w:r>
      <w:r w:rsidR="00592BCB" w:rsidRPr="0067034B">
        <w:rPr>
          <w:rFonts w:cs="Arial"/>
        </w:rPr>
        <w:t xml:space="preserve"> </w:t>
      </w:r>
      <w:r w:rsidR="00262E9D" w:rsidRPr="0067034B">
        <w:rPr>
          <w:rFonts w:cs="Arial"/>
        </w:rPr>
        <w:t>b</w:t>
      </w:r>
      <w:r w:rsidR="00592BCB" w:rsidRPr="0067034B">
        <w:rPr>
          <w:rFonts w:cs="Arial"/>
        </w:rPr>
        <w:t xml:space="preserve">usiness </w:t>
      </w:r>
      <w:r w:rsidR="00262E9D" w:rsidRPr="0067034B">
        <w:rPr>
          <w:rFonts w:cs="Arial"/>
        </w:rPr>
        <w:t>d</w:t>
      </w:r>
      <w:r w:rsidR="00592BCB" w:rsidRPr="0067034B">
        <w:rPr>
          <w:rFonts w:cs="Arial"/>
        </w:rPr>
        <w:t>ays of the meeting (or within such longer period as they may agree within that initial 1</w:t>
      </w:r>
      <w:r w:rsidR="003333F4" w:rsidRPr="0067034B">
        <w:rPr>
          <w:rFonts w:cs="Arial"/>
        </w:rPr>
        <w:t>6</w:t>
      </w:r>
      <w:r w:rsidR="00592BCB" w:rsidRPr="0067034B">
        <w:rPr>
          <w:rFonts w:cs="Arial"/>
        </w:rPr>
        <w:t xml:space="preserve"> Business Day period, both parties acting reasonably as to the length of the period)</w:t>
      </w:r>
      <w:r w:rsidR="00DF3BE3" w:rsidRPr="0067034B">
        <w:rPr>
          <w:rFonts w:cs="Arial"/>
        </w:rPr>
        <w:t xml:space="preserve">. </w:t>
      </w:r>
      <w:r w:rsidR="00B0325B" w:rsidRPr="0067034B">
        <w:rPr>
          <w:rFonts w:cs="Arial"/>
        </w:rPr>
        <w:t xml:space="preserve">Either party may then refer the </w:t>
      </w:r>
      <w:r w:rsidR="00C832AC" w:rsidRPr="0067034B">
        <w:rPr>
          <w:rFonts w:cs="Arial"/>
        </w:rPr>
        <w:t>d</w:t>
      </w:r>
      <w:r w:rsidR="00B0325B" w:rsidRPr="0067034B">
        <w:rPr>
          <w:rFonts w:cs="Arial"/>
        </w:rPr>
        <w:t xml:space="preserve">ispute to the </w:t>
      </w:r>
      <w:r w:rsidR="00C32517" w:rsidRPr="0067034B">
        <w:rPr>
          <w:rFonts w:cs="Arial"/>
        </w:rPr>
        <w:t>CATO</w:t>
      </w:r>
      <w:r w:rsidR="00293D0A" w:rsidRPr="0067034B">
        <w:rPr>
          <w:rFonts w:cs="Arial"/>
        </w:rPr>
        <w:t>-</w:t>
      </w:r>
      <w:r w:rsidR="00C32517" w:rsidRPr="0067034B">
        <w:rPr>
          <w:rFonts w:cs="Arial"/>
        </w:rPr>
        <w:t xml:space="preserve">TO </w:t>
      </w:r>
      <w:r w:rsidR="00A76D4A" w:rsidRPr="0067034B">
        <w:rPr>
          <w:rFonts w:cs="Arial"/>
        </w:rPr>
        <w:t>Independent Engineer</w:t>
      </w:r>
      <w:r w:rsidR="00B0325B" w:rsidRPr="0067034B">
        <w:rPr>
          <w:rFonts w:cs="Arial"/>
        </w:rPr>
        <w:t xml:space="preserve"> for </w:t>
      </w:r>
      <w:r w:rsidR="002F323C" w:rsidRPr="0067034B">
        <w:rPr>
          <w:rFonts w:cs="Arial"/>
        </w:rPr>
        <w:t>their review and recommendation</w:t>
      </w:r>
      <w:r w:rsidR="00B0325B" w:rsidRPr="0067034B">
        <w:rPr>
          <w:rFonts w:cs="Arial"/>
        </w:rPr>
        <w:t>.</w:t>
      </w:r>
      <w:r w:rsidR="004F37BE" w:rsidRPr="0067034B">
        <w:rPr>
          <w:rFonts w:cs="Arial"/>
        </w:rPr>
        <w:t xml:space="preserve">  </w:t>
      </w:r>
      <w:r w:rsidR="00574A6D" w:rsidRPr="0067034B">
        <w:rPr>
          <w:rFonts w:cs="Arial"/>
        </w:rPr>
        <w:t>T</w:t>
      </w:r>
      <w:r w:rsidR="004F37BE" w:rsidRPr="0067034B">
        <w:rPr>
          <w:rFonts w:cs="Arial"/>
        </w:rPr>
        <w:t xml:space="preserve">he Independent Engineer </w:t>
      </w:r>
      <w:r w:rsidR="00412460" w:rsidRPr="0067034B">
        <w:rPr>
          <w:rFonts w:cs="Arial"/>
        </w:rPr>
        <w:t>shall</w:t>
      </w:r>
      <w:r w:rsidR="004F37BE" w:rsidRPr="0067034B">
        <w:rPr>
          <w:rFonts w:cs="Arial"/>
        </w:rPr>
        <w:t xml:space="preserve"> </w:t>
      </w:r>
      <w:r w:rsidR="00574A6D" w:rsidRPr="0067034B">
        <w:rPr>
          <w:rFonts w:cs="Arial"/>
        </w:rPr>
        <w:t xml:space="preserve">provide </w:t>
      </w:r>
      <w:r w:rsidR="004A69BB" w:rsidRPr="0067034B">
        <w:rPr>
          <w:rFonts w:cs="Arial"/>
        </w:rPr>
        <w:t xml:space="preserve">their recommendation within </w:t>
      </w:r>
      <w:r w:rsidR="001D4AB4" w:rsidRPr="0067034B">
        <w:rPr>
          <w:rFonts w:cs="Arial"/>
        </w:rPr>
        <w:t>6</w:t>
      </w:r>
      <w:r w:rsidR="004A69BB" w:rsidRPr="0067034B">
        <w:rPr>
          <w:rFonts w:cs="Arial"/>
        </w:rPr>
        <w:t>0 days</w:t>
      </w:r>
      <w:r w:rsidR="00262E9D" w:rsidRPr="0067034B">
        <w:rPr>
          <w:rFonts w:cs="Arial"/>
        </w:rPr>
        <w:t>.</w:t>
      </w:r>
    </w:p>
    <w:p w14:paraId="5A397AAB" w14:textId="0AA38AE3" w:rsidR="00863424" w:rsidRPr="0067034B" w:rsidRDefault="008F361D" w:rsidP="004566E0">
      <w:pPr>
        <w:ind w:left="720" w:hanging="720"/>
        <w:rPr>
          <w:rFonts w:cs="Arial"/>
        </w:rPr>
      </w:pPr>
      <w:r w:rsidRPr="0067034B">
        <w:rPr>
          <w:rFonts w:cs="Arial"/>
        </w:rPr>
        <w:t>3.2.1</w:t>
      </w:r>
      <w:r w:rsidR="00844424" w:rsidRPr="0067034B">
        <w:rPr>
          <w:rFonts w:cs="Arial"/>
        </w:rPr>
        <w:t>7</w:t>
      </w:r>
      <w:r w:rsidRPr="0067034B">
        <w:rPr>
          <w:rFonts w:cs="Arial"/>
        </w:rPr>
        <w:t>.3</w:t>
      </w:r>
      <w:r w:rsidR="00507E49" w:rsidRPr="0067034B">
        <w:rPr>
          <w:rFonts w:cs="Arial"/>
        </w:rPr>
        <w:t xml:space="preserve">If a </w:t>
      </w:r>
      <w:r w:rsidR="00C832AC" w:rsidRPr="0067034B">
        <w:rPr>
          <w:rFonts w:cs="Arial"/>
        </w:rPr>
        <w:t>p</w:t>
      </w:r>
      <w:r w:rsidR="00507E49" w:rsidRPr="0067034B">
        <w:rPr>
          <w:rFonts w:cs="Arial"/>
        </w:rPr>
        <w:t xml:space="preserve">arty </w:t>
      </w:r>
      <w:r w:rsidR="00E952AB" w:rsidRPr="0067034B">
        <w:rPr>
          <w:rFonts w:cs="Arial"/>
        </w:rPr>
        <w:t xml:space="preserve">does not accept the recommendation of the </w:t>
      </w:r>
      <w:r w:rsidR="00B473E5" w:rsidRPr="0067034B">
        <w:rPr>
          <w:rFonts w:cs="Arial"/>
        </w:rPr>
        <w:t>CATO</w:t>
      </w:r>
      <w:r w:rsidR="003333F4" w:rsidRPr="0067034B">
        <w:rPr>
          <w:rFonts w:cs="Arial"/>
        </w:rPr>
        <w:t>-</w:t>
      </w:r>
      <w:r w:rsidR="00B473E5" w:rsidRPr="0067034B">
        <w:rPr>
          <w:rFonts w:cs="Arial"/>
        </w:rPr>
        <w:t xml:space="preserve">TO </w:t>
      </w:r>
      <w:r w:rsidR="00E952AB" w:rsidRPr="0067034B">
        <w:rPr>
          <w:rFonts w:cs="Arial"/>
        </w:rPr>
        <w:t>Independent E</w:t>
      </w:r>
      <w:r w:rsidR="00107F6B" w:rsidRPr="0067034B">
        <w:rPr>
          <w:rFonts w:cs="Arial"/>
        </w:rPr>
        <w:t>n</w:t>
      </w:r>
      <w:r w:rsidR="00E952AB" w:rsidRPr="0067034B">
        <w:rPr>
          <w:rFonts w:cs="Arial"/>
        </w:rPr>
        <w:t>gineer</w:t>
      </w:r>
      <w:r w:rsidR="00857FA7" w:rsidRPr="0067034B">
        <w:rPr>
          <w:rFonts w:cs="Arial"/>
        </w:rPr>
        <w:t xml:space="preserve"> </w:t>
      </w:r>
      <w:r w:rsidR="00107F6B" w:rsidRPr="0067034B">
        <w:rPr>
          <w:rFonts w:cs="Arial"/>
        </w:rPr>
        <w:t>they</w:t>
      </w:r>
      <w:r w:rsidRPr="0067034B">
        <w:rPr>
          <w:rFonts w:cs="Arial"/>
        </w:rPr>
        <w:t xml:space="preserve"> may raise a </w:t>
      </w:r>
      <w:r w:rsidR="00C832AC" w:rsidRPr="0067034B">
        <w:rPr>
          <w:rFonts w:cs="Arial"/>
        </w:rPr>
        <w:t>d</w:t>
      </w:r>
      <w:r w:rsidRPr="0067034B">
        <w:rPr>
          <w:rFonts w:cs="Arial"/>
        </w:rPr>
        <w:t xml:space="preserve">ispute by issuing a </w:t>
      </w:r>
      <w:r w:rsidR="00C832AC" w:rsidRPr="0067034B">
        <w:rPr>
          <w:rFonts w:cs="Arial"/>
        </w:rPr>
        <w:t>d</w:t>
      </w:r>
      <w:r w:rsidRPr="0067034B">
        <w:rPr>
          <w:rFonts w:cs="Arial"/>
        </w:rPr>
        <w:t xml:space="preserve">ispute </w:t>
      </w:r>
      <w:r w:rsidR="00C832AC" w:rsidRPr="0067034B">
        <w:rPr>
          <w:rFonts w:cs="Arial"/>
        </w:rPr>
        <w:t>n</w:t>
      </w:r>
      <w:r w:rsidRPr="0067034B">
        <w:rPr>
          <w:rFonts w:cs="Arial"/>
        </w:rPr>
        <w:t xml:space="preserve">otice to the Authority and each of the other </w:t>
      </w:r>
      <w:r w:rsidR="00C832AC" w:rsidRPr="0067034B">
        <w:rPr>
          <w:rFonts w:cs="Arial"/>
        </w:rPr>
        <w:t>d</w:t>
      </w:r>
      <w:r w:rsidRPr="0067034B">
        <w:rPr>
          <w:rFonts w:cs="Arial"/>
        </w:rPr>
        <w:t xml:space="preserve">ispute </w:t>
      </w:r>
      <w:r w:rsidR="00C832AC" w:rsidRPr="0067034B">
        <w:rPr>
          <w:rFonts w:cs="Arial"/>
        </w:rPr>
        <w:t>p</w:t>
      </w:r>
      <w:r w:rsidRPr="0067034B">
        <w:rPr>
          <w:rFonts w:cs="Arial"/>
        </w:rPr>
        <w:t>arties</w:t>
      </w:r>
      <w:r w:rsidR="001820CB" w:rsidRPr="0067034B">
        <w:rPr>
          <w:rFonts w:cs="Arial"/>
        </w:rPr>
        <w:t xml:space="preserve"> and the </w:t>
      </w:r>
      <w:r w:rsidR="00B473E5" w:rsidRPr="0067034B">
        <w:rPr>
          <w:rFonts w:cs="Arial"/>
        </w:rPr>
        <w:t>CATO</w:t>
      </w:r>
      <w:r w:rsidR="003333F4" w:rsidRPr="0067034B">
        <w:rPr>
          <w:rFonts w:cs="Arial"/>
        </w:rPr>
        <w:t>-</w:t>
      </w:r>
      <w:r w:rsidR="00B473E5" w:rsidRPr="0067034B">
        <w:rPr>
          <w:rFonts w:cs="Arial"/>
        </w:rPr>
        <w:t xml:space="preserve">TO </w:t>
      </w:r>
      <w:r w:rsidR="001820CB" w:rsidRPr="0067034B">
        <w:rPr>
          <w:rFonts w:cs="Arial"/>
        </w:rPr>
        <w:t>Independent Engineer</w:t>
      </w:r>
      <w:r w:rsidRPr="0067034B">
        <w:rPr>
          <w:rFonts w:cs="Arial"/>
        </w:rPr>
        <w:t>.</w:t>
      </w:r>
    </w:p>
    <w:p w14:paraId="02EC6A01" w14:textId="77A283F6" w:rsidR="00107F6B" w:rsidRPr="0067034B" w:rsidRDefault="00155E07" w:rsidP="004566E0">
      <w:pPr>
        <w:ind w:left="720" w:hanging="720"/>
        <w:rPr>
          <w:rFonts w:cs="Arial"/>
        </w:rPr>
      </w:pPr>
      <w:r w:rsidRPr="0067034B">
        <w:rPr>
          <w:rFonts w:cs="Arial"/>
        </w:rPr>
        <w:t>3.2.1</w:t>
      </w:r>
      <w:r w:rsidR="00844424" w:rsidRPr="0067034B">
        <w:rPr>
          <w:rFonts w:cs="Arial"/>
        </w:rPr>
        <w:t>7</w:t>
      </w:r>
      <w:r w:rsidRPr="0067034B">
        <w:rPr>
          <w:rFonts w:cs="Arial"/>
        </w:rPr>
        <w:t>.4</w:t>
      </w:r>
      <w:r w:rsidR="00816438" w:rsidRPr="0067034B">
        <w:rPr>
          <w:rFonts w:cs="Arial"/>
        </w:rPr>
        <w:t xml:space="preserve">In the event that a dispute is raised the </w:t>
      </w:r>
      <w:r w:rsidR="003333F4" w:rsidRPr="0067034B">
        <w:rPr>
          <w:rFonts w:cs="Arial"/>
        </w:rPr>
        <w:t xml:space="preserve">CATO-TO </w:t>
      </w:r>
      <w:r w:rsidR="00816438" w:rsidRPr="0067034B">
        <w:rPr>
          <w:rFonts w:cs="Arial"/>
        </w:rPr>
        <w:t>Independent Engineer shall provide a report</w:t>
      </w:r>
      <w:r w:rsidR="001820CB" w:rsidRPr="0067034B">
        <w:rPr>
          <w:rFonts w:cs="Arial"/>
        </w:rPr>
        <w:t xml:space="preserve"> to the Authority within </w:t>
      </w:r>
      <w:r w:rsidR="001D4AB4" w:rsidRPr="0067034B">
        <w:rPr>
          <w:rFonts w:cs="Arial"/>
        </w:rPr>
        <w:t>3</w:t>
      </w:r>
      <w:r w:rsidR="001820CB" w:rsidRPr="0067034B">
        <w:rPr>
          <w:rFonts w:cs="Arial"/>
        </w:rPr>
        <w:t>0 days</w:t>
      </w:r>
      <w:r w:rsidR="00E20813" w:rsidRPr="0067034B">
        <w:rPr>
          <w:rFonts w:cs="Arial"/>
        </w:rPr>
        <w:t>.</w:t>
      </w:r>
    </w:p>
    <w:p w14:paraId="3DAF0AE6" w14:textId="081065CB" w:rsidR="006A1E39" w:rsidRPr="0067034B" w:rsidRDefault="006A1E39" w:rsidP="004566E0">
      <w:pPr>
        <w:ind w:left="720" w:hanging="720"/>
        <w:rPr>
          <w:rFonts w:cs="Arial"/>
        </w:rPr>
      </w:pPr>
      <w:r w:rsidRPr="0067034B">
        <w:rPr>
          <w:rFonts w:cs="Arial"/>
        </w:rPr>
        <w:t>3.2</w:t>
      </w:r>
      <w:r w:rsidR="00993D30" w:rsidRPr="0067034B">
        <w:rPr>
          <w:rFonts w:cs="Arial"/>
        </w:rPr>
        <w:t>.</w:t>
      </w:r>
      <w:r w:rsidRPr="0067034B">
        <w:rPr>
          <w:rFonts w:cs="Arial"/>
        </w:rPr>
        <w:t>1</w:t>
      </w:r>
      <w:r w:rsidR="00844424" w:rsidRPr="0067034B">
        <w:rPr>
          <w:rFonts w:cs="Arial"/>
        </w:rPr>
        <w:t>7</w:t>
      </w:r>
      <w:r w:rsidRPr="0067034B">
        <w:rPr>
          <w:rFonts w:cs="Arial"/>
        </w:rPr>
        <w:t>.</w:t>
      </w:r>
      <w:r w:rsidR="00155E07" w:rsidRPr="0067034B">
        <w:rPr>
          <w:rFonts w:cs="Arial"/>
        </w:rPr>
        <w:t>5</w:t>
      </w:r>
      <w:r w:rsidR="00C62E1E" w:rsidRPr="0067034B">
        <w:rPr>
          <w:rFonts w:cs="Arial"/>
        </w:rPr>
        <w:t>The Authority's determination of a</w:t>
      </w:r>
      <w:r w:rsidR="00806330" w:rsidRPr="0067034B">
        <w:rPr>
          <w:rFonts w:cs="Arial"/>
        </w:rPr>
        <w:t xml:space="preserve"> d</w:t>
      </w:r>
      <w:r w:rsidR="00C62E1E" w:rsidRPr="0067034B">
        <w:rPr>
          <w:rFonts w:cs="Arial"/>
        </w:rPr>
        <w:t>ispute shall (without prejudice to any ability to apply for judicial review of any determination) be final and binding on the parties to the dispute and shall be enforceable in the courts.</w:t>
      </w:r>
    </w:p>
    <w:p w14:paraId="223D0D90" w14:textId="2E4492E6" w:rsidR="00993D30" w:rsidRPr="0067034B" w:rsidRDefault="00993D30" w:rsidP="004566E0">
      <w:pPr>
        <w:ind w:left="720" w:hanging="720"/>
        <w:rPr>
          <w:rFonts w:cs="Arial"/>
        </w:rPr>
      </w:pPr>
    </w:p>
    <w:p w14:paraId="7592CE49" w14:textId="7366F9F8" w:rsidR="00993D30" w:rsidRPr="0067034B" w:rsidRDefault="00993D30" w:rsidP="004566E0">
      <w:pPr>
        <w:ind w:left="720" w:hanging="720"/>
        <w:rPr>
          <w:rFonts w:cs="Arial"/>
          <w:b/>
          <w:bCs/>
        </w:rPr>
      </w:pPr>
      <w:r w:rsidRPr="0067034B">
        <w:rPr>
          <w:rFonts w:cs="Arial"/>
          <w:b/>
          <w:bCs/>
        </w:rPr>
        <w:t>3.2.1</w:t>
      </w:r>
      <w:r w:rsidR="00844424" w:rsidRPr="0067034B">
        <w:rPr>
          <w:rFonts w:cs="Arial"/>
          <w:b/>
          <w:bCs/>
        </w:rPr>
        <w:t>8</w:t>
      </w:r>
      <w:r w:rsidRPr="0067034B">
        <w:rPr>
          <w:rFonts w:cs="Arial"/>
          <w:b/>
          <w:bCs/>
        </w:rPr>
        <w:tab/>
        <w:t>CATO-TO Independent Engineer</w:t>
      </w:r>
    </w:p>
    <w:p w14:paraId="5C3EAE04" w14:textId="50E756A7" w:rsidR="003333F4" w:rsidRPr="0067034B" w:rsidRDefault="00993D30" w:rsidP="00993D30">
      <w:pPr>
        <w:ind w:left="720" w:hanging="720"/>
        <w:rPr>
          <w:rFonts w:cs="Arial"/>
        </w:rPr>
      </w:pPr>
      <w:r w:rsidRPr="0067034B">
        <w:rPr>
          <w:rFonts w:cs="Arial"/>
        </w:rPr>
        <w:t>3.2.1</w:t>
      </w:r>
      <w:r w:rsidR="00844424" w:rsidRPr="0067034B">
        <w:rPr>
          <w:rFonts w:cs="Arial"/>
        </w:rPr>
        <w:t>8</w:t>
      </w:r>
      <w:r w:rsidRPr="0067034B">
        <w:rPr>
          <w:rFonts w:cs="Arial"/>
        </w:rPr>
        <w:t xml:space="preserve">.1Parties agree and shall procure that the </w:t>
      </w:r>
      <w:r w:rsidR="00845F7A" w:rsidRPr="0067034B">
        <w:rPr>
          <w:rFonts w:cs="Arial"/>
        </w:rPr>
        <w:t>CATO- TO</w:t>
      </w:r>
      <w:r w:rsidR="007F617D" w:rsidRPr="0067034B">
        <w:rPr>
          <w:rFonts w:cs="Arial"/>
        </w:rPr>
        <w:t xml:space="preserve"> </w:t>
      </w:r>
      <w:r w:rsidRPr="0067034B">
        <w:rPr>
          <w:rFonts w:cs="Arial"/>
        </w:rPr>
        <w:t xml:space="preserve">Independent Engineer shall act as an expert and not as an arbitrator and shall decide those matters referred or reserved to them under </w:t>
      </w:r>
      <w:r w:rsidR="003333F4" w:rsidRPr="0067034B">
        <w:rPr>
          <w:rFonts w:cs="Arial"/>
        </w:rPr>
        <w:t>CATO-TO Connection Agreement</w:t>
      </w:r>
      <w:r w:rsidRPr="0067034B">
        <w:rPr>
          <w:rFonts w:cs="Arial"/>
        </w:rPr>
        <w:t xml:space="preserve"> by reference to Good Industry Practice using their skill, experience and knowledge and with regard to such other matters as the Independent Engineer in their sole discretion considers appropriate. </w:t>
      </w:r>
    </w:p>
    <w:p w14:paraId="56E57196" w14:textId="44A64D6D" w:rsidR="003333F4" w:rsidRPr="0067034B" w:rsidRDefault="003333F4" w:rsidP="0084524C">
      <w:pPr>
        <w:ind w:left="709" w:hanging="709"/>
        <w:rPr>
          <w:rFonts w:cs="Arial"/>
        </w:rPr>
      </w:pPr>
      <w:r w:rsidRPr="0067034B">
        <w:rPr>
          <w:rFonts w:cs="Arial"/>
        </w:rPr>
        <w:t>3.2.1</w:t>
      </w:r>
      <w:r w:rsidR="00844424" w:rsidRPr="0067034B">
        <w:rPr>
          <w:rFonts w:cs="Arial"/>
        </w:rPr>
        <w:t>8</w:t>
      </w:r>
      <w:r w:rsidRPr="0067034B">
        <w:rPr>
          <w:rFonts w:cs="Arial"/>
        </w:rPr>
        <w:t>.2</w:t>
      </w:r>
      <w:r w:rsidR="00993D30" w:rsidRPr="0067034B">
        <w:rPr>
          <w:rFonts w:cs="Arial"/>
        </w:rPr>
        <w:t xml:space="preserve">All references to the </w:t>
      </w:r>
      <w:r w:rsidR="00845F7A" w:rsidRPr="0067034B">
        <w:rPr>
          <w:rFonts w:cs="Arial"/>
        </w:rPr>
        <w:t xml:space="preserve">CATO-TO </w:t>
      </w:r>
      <w:r w:rsidR="00993D30" w:rsidRPr="0067034B">
        <w:rPr>
          <w:rFonts w:cs="Arial"/>
        </w:rPr>
        <w:t xml:space="preserve">Independent Engineer shall be made in writing by </w:t>
      </w:r>
      <w:r w:rsidR="00271BCA" w:rsidRPr="0067034B">
        <w:rPr>
          <w:rFonts w:cs="Arial"/>
        </w:rPr>
        <w:t>a Lead</w:t>
      </w:r>
      <w:r w:rsidR="00993D30" w:rsidRPr="0067034B">
        <w:rPr>
          <w:rFonts w:cs="Arial"/>
        </w:rPr>
        <w:t xml:space="preserve"> Party with notice to the other</w:t>
      </w:r>
      <w:r w:rsidR="00271BCA" w:rsidRPr="0067034B">
        <w:rPr>
          <w:rFonts w:cs="Arial"/>
        </w:rPr>
        <w:t>s</w:t>
      </w:r>
      <w:r w:rsidR="00993D30" w:rsidRPr="0067034B">
        <w:rPr>
          <w:rFonts w:cs="Arial"/>
        </w:rPr>
        <w:t xml:space="preserve"> being given contemporaneously as soon as reasonably practicable and in any event within 16 days of the occurrence of the dispute to be referred to the </w:t>
      </w:r>
      <w:r w:rsidR="00271BCA" w:rsidRPr="0067034B">
        <w:rPr>
          <w:rFonts w:cs="Arial"/>
        </w:rPr>
        <w:t>CATO-TO</w:t>
      </w:r>
      <w:r w:rsidR="00F907F9" w:rsidRPr="0067034B">
        <w:rPr>
          <w:rFonts w:cs="Arial"/>
        </w:rPr>
        <w:t xml:space="preserve"> </w:t>
      </w:r>
      <w:r w:rsidR="00993D30" w:rsidRPr="0067034B">
        <w:rPr>
          <w:rFonts w:cs="Arial"/>
        </w:rPr>
        <w:t xml:space="preserve">Independent Engineer. The </w:t>
      </w:r>
      <w:r w:rsidR="00F907F9" w:rsidRPr="0067034B">
        <w:rPr>
          <w:rFonts w:cs="Arial"/>
        </w:rPr>
        <w:t xml:space="preserve">Lead </w:t>
      </w:r>
      <w:r w:rsidR="00993D30" w:rsidRPr="0067034B">
        <w:rPr>
          <w:rFonts w:cs="Arial"/>
        </w:rPr>
        <w:t xml:space="preserve">Parties shall promptly supply the </w:t>
      </w:r>
      <w:r w:rsidR="00F907F9" w:rsidRPr="0067034B">
        <w:rPr>
          <w:rFonts w:cs="Arial"/>
        </w:rPr>
        <w:t xml:space="preserve">CATO-TO </w:t>
      </w:r>
      <w:r w:rsidR="00993D30" w:rsidRPr="0067034B">
        <w:rPr>
          <w:rFonts w:cs="Arial"/>
        </w:rPr>
        <w:t xml:space="preserve">Independent Engineer with such documents and information as they may request when considering such question. </w:t>
      </w:r>
    </w:p>
    <w:p w14:paraId="0D5BD24A" w14:textId="34F0C25C" w:rsidR="003333F4"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.3</w:t>
      </w:r>
      <w:r w:rsidR="00993D30" w:rsidRPr="0067034B">
        <w:rPr>
          <w:rFonts w:cs="Arial"/>
        </w:rPr>
        <w:t xml:space="preserve">The </w:t>
      </w:r>
      <w:r w:rsidR="00F907F9" w:rsidRPr="0067034B">
        <w:rPr>
          <w:rFonts w:cs="Arial"/>
        </w:rPr>
        <w:t xml:space="preserve">CATO-TO </w:t>
      </w:r>
      <w:r w:rsidR="00993D30" w:rsidRPr="0067034B">
        <w:rPr>
          <w:rFonts w:cs="Arial"/>
        </w:rPr>
        <w:t>Independent Engineer shall use their best endeavours to give their decision</w:t>
      </w:r>
      <w:r w:rsidR="0084524C" w:rsidRPr="0067034B">
        <w:rPr>
          <w:rFonts w:cs="Arial"/>
        </w:rPr>
        <w:t xml:space="preserve"> </w:t>
      </w:r>
      <w:r w:rsidR="00993D30" w:rsidRPr="0067034B">
        <w:rPr>
          <w:rFonts w:cs="Arial"/>
        </w:rPr>
        <w:t>upon the question before them as soon as possible following its referral to</w:t>
      </w:r>
      <w:r w:rsidRPr="0067034B">
        <w:rPr>
          <w:rFonts w:cs="Arial"/>
        </w:rPr>
        <w:t xml:space="preserve"> </w:t>
      </w:r>
      <w:r w:rsidR="00993D30" w:rsidRPr="0067034B">
        <w:rPr>
          <w:rFonts w:cs="Arial"/>
        </w:rPr>
        <w:t xml:space="preserve">them. The </w:t>
      </w:r>
      <w:r w:rsidR="004E423E" w:rsidRPr="0067034B">
        <w:rPr>
          <w:rFonts w:cs="Arial"/>
        </w:rPr>
        <w:t xml:space="preserve">Lead </w:t>
      </w:r>
      <w:r w:rsidR="00993D30" w:rsidRPr="0067034B">
        <w:rPr>
          <w:rFonts w:cs="Arial"/>
        </w:rPr>
        <w:t xml:space="preserve">Parties shall share equally the fees and expenses of the Independent Engineer. </w:t>
      </w:r>
    </w:p>
    <w:p w14:paraId="7438C6D8" w14:textId="027A1416" w:rsidR="008C377A"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.4</w:t>
      </w:r>
      <w:r w:rsidR="00993D30" w:rsidRPr="0067034B">
        <w:rPr>
          <w:rFonts w:cs="Arial"/>
        </w:rPr>
        <w:t xml:space="preserve">The </w:t>
      </w:r>
      <w:r w:rsidR="004E423E" w:rsidRPr="0067034B">
        <w:rPr>
          <w:rFonts w:cs="Arial"/>
        </w:rPr>
        <w:t xml:space="preserve">Lead </w:t>
      </w:r>
      <w:r w:rsidR="00993D30" w:rsidRPr="0067034B">
        <w:rPr>
          <w:rFonts w:cs="Arial"/>
        </w:rPr>
        <w:t>Parties expressly acknowledge that submission of disputes for resolution by</w:t>
      </w:r>
      <w:r w:rsidR="0084524C" w:rsidRPr="0067034B">
        <w:rPr>
          <w:rFonts w:cs="Arial"/>
        </w:rPr>
        <w:t xml:space="preserve"> </w:t>
      </w:r>
      <w:r w:rsidR="00993D30" w:rsidRPr="0067034B">
        <w:rPr>
          <w:rFonts w:cs="Arial"/>
        </w:rPr>
        <w:t>the</w:t>
      </w:r>
      <w:r w:rsidR="0084524C" w:rsidRPr="0067034B">
        <w:rPr>
          <w:rFonts w:cs="Arial"/>
        </w:rPr>
        <w:t xml:space="preserve"> </w:t>
      </w:r>
      <w:r w:rsidR="004E423E" w:rsidRPr="0067034B">
        <w:rPr>
          <w:rFonts w:cs="Arial"/>
        </w:rPr>
        <w:t xml:space="preserve">CATO-TO </w:t>
      </w:r>
      <w:r w:rsidR="00993D30" w:rsidRPr="0067034B">
        <w:rPr>
          <w:rFonts w:cs="Arial"/>
        </w:rPr>
        <w:t xml:space="preserve">Independent Engineer does not preclude subsequent submission of disputes for resolution by arbitration as provided in </w:t>
      </w:r>
      <w:r w:rsidRPr="0067034B">
        <w:rPr>
          <w:rFonts w:cs="Arial"/>
        </w:rPr>
        <w:t>3.2.16</w:t>
      </w:r>
      <w:r w:rsidR="00993D30" w:rsidRPr="0067034B">
        <w:rPr>
          <w:rFonts w:cs="Arial"/>
        </w:rPr>
        <w:t xml:space="preserve">. Pending any such submission the parties shall treat the </w:t>
      </w:r>
      <w:r w:rsidR="0097572E" w:rsidRPr="0067034B">
        <w:rPr>
          <w:rFonts w:cs="Arial"/>
        </w:rPr>
        <w:t xml:space="preserve">CATO-TO </w:t>
      </w:r>
      <w:r w:rsidR="00993D30" w:rsidRPr="0067034B">
        <w:rPr>
          <w:rFonts w:cs="Arial"/>
        </w:rPr>
        <w:t xml:space="preserve">Independent Engineer's decision </w:t>
      </w:r>
      <w:r w:rsidR="00A47451" w:rsidRPr="0067034B">
        <w:rPr>
          <w:rFonts w:cs="Arial"/>
        </w:rPr>
        <w:t>i</w:t>
      </w:r>
      <w:r w:rsidR="00993D30" w:rsidRPr="0067034B">
        <w:rPr>
          <w:rFonts w:cs="Arial"/>
        </w:rPr>
        <w:t xml:space="preserve">s final and </w:t>
      </w:r>
      <w:r w:rsidR="004317D4" w:rsidRPr="0067034B">
        <w:rPr>
          <w:rFonts w:cs="Arial"/>
        </w:rPr>
        <w:t>binding unless referred to the authority.</w:t>
      </w:r>
    </w:p>
    <w:p w14:paraId="18F8AF72" w14:textId="77777777" w:rsidR="008C377A" w:rsidRPr="0067034B" w:rsidRDefault="008C377A">
      <w:pPr>
        <w:spacing w:after="0"/>
        <w:rPr>
          <w:rFonts w:cs="Arial"/>
        </w:rPr>
      </w:pPr>
      <w:r w:rsidRPr="0067034B">
        <w:rPr>
          <w:rFonts w:cs="Arial"/>
        </w:rPr>
        <w:br w:type="page"/>
      </w:r>
    </w:p>
    <w:p w14:paraId="0BF038D9" w14:textId="0FA8F977" w:rsidR="00914857" w:rsidRPr="0067034B" w:rsidRDefault="008C377A" w:rsidP="00653BFC">
      <w:pPr>
        <w:ind w:left="851" w:hanging="851"/>
        <w:rPr>
          <w:rFonts w:cs="Arial"/>
          <w:b/>
          <w:bCs/>
          <w:sz w:val="32"/>
          <w:szCs w:val="32"/>
        </w:rPr>
      </w:pPr>
      <w:r w:rsidRPr="0067034B">
        <w:rPr>
          <w:rFonts w:cs="Arial"/>
          <w:b/>
          <w:bCs/>
          <w:sz w:val="32"/>
          <w:szCs w:val="32"/>
        </w:rPr>
        <w:lastRenderedPageBreak/>
        <w:t>Appendix A</w:t>
      </w:r>
      <w:r w:rsidR="00ED3B65" w:rsidRPr="0067034B">
        <w:rPr>
          <w:rFonts w:cs="Arial"/>
          <w:b/>
          <w:bCs/>
          <w:sz w:val="32"/>
          <w:szCs w:val="32"/>
        </w:rPr>
        <w:t>- CATO Connection Schedule</w:t>
      </w:r>
    </w:p>
    <w:p w14:paraId="3FCE6C4D" w14:textId="77777777" w:rsidR="00627809" w:rsidRPr="0067034B" w:rsidRDefault="00627809" w:rsidP="00653BFC">
      <w:pPr>
        <w:ind w:left="851" w:hanging="851"/>
        <w:rPr>
          <w:rFonts w:cs="Arial"/>
          <w:b/>
          <w:bCs/>
          <w:sz w:val="32"/>
          <w:szCs w:val="32"/>
        </w:rPr>
      </w:pPr>
    </w:p>
    <w:p w14:paraId="225DF932" w14:textId="77777777" w:rsidR="00627809" w:rsidRPr="0067034B" w:rsidRDefault="00627809" w:rsidP="00653BFC">
      <w:pPr>
        <w:ind w:left="851" w:hanging="851"/>
        <w:rPr>
          <w:rFonts w:cs="Arial"/>
          <w:b/>
          <w:bCs/>
          <w:sz w:val="32"/>
          <w:szCs w:val="32"/>
        </w:rPr>
      </w:pPr>
    </w:p>
    <w:p w14:paraId="56072880" w14:textId="226799B2" w:rsidR="00ED3B65" w:rsidRPr="0067034B" w:rsidRDefault="00ED3B65" w:rsidP="00ED3B65">
      <w:pPr>
        <w:rPr>
          <w:rFonts w:cs="Arial"/>
          <w:b/>
          <w:bCs/>
          <w:sz w:val="22"/>
          <w:szCs w:val="22"/>
        </w:rPr>
      </w:pPr>
      <w:r w:rsidRPr="0067034B">
        <w:rPr>
          <w:rFonts w:cs="Arial"/>
          <w:b/>
          <w:bCs/>
          <w:sz w:val="22"/>
          <w:szCs w:val="22"/>
        </w:rPr>
        <w:t>Opening statement to Appendix A- CATO Connection Schedule</w:t>
      </w:r>
    </w:p>
    <w:p w14:paraId="204B6E2D" w14:textId="77777777" w:rsidR="001A1007" w:rsidRPr="0067034B" w:rsidRDefault="001A1007" w:rsidP="00ED3B65">
      <w:pPr>
        <w:rPr>
          <w:rFonts w:cs="Arial"/>
          <w:b/>
          <w:bCs/>
          <w:sz w:val="22"/>
          <w:szCs w:val="22"/>
        </w:rPr>
      </w:pPr>
    </w:p>
    <w:tbl>
      <w:tblPr>
        <w:tblW w:w="0" w:type="auto"/>
        <w:tblCellMar>
          <w:left w:w="0" w:type="dxa"/>
          <w:right w:w="0" w:type="dxa"/>
        </w:tblCellMar>
        <w:tblLook w:val="04A0" w:firstRow="1" w:lastRow="0" w:firstColumn="1" w:lastColumn="0" w:noHBand="0" w:noVBand="1"/>
      </w:tblPr>
      <w:tblGrid>
        <w:gridCol w:w="2088"/>
        <w:gridCol w:w="3659"/>
        <w:gridCol w:w="3259"/>
      </w:tblGrid>
      <w:tr w:rsidR="00B232FD" w:rsidRPr="0067034B" w14:paraId="2C518AC7" w14:textId="70856542" w:rsidTr="00B232FD">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A99834" w14:textId="77777777" w:rsidR="00B232FD" w:rsidRPr="0067034B" w:rsidRDefault="00B232FD">
            <w:pPr>
              <w:pStyle w:val="NormalWeb"/>
              <w:spacing w:before="0" w:beforeAutospacing="0" w:after="0" w:afterAutospacing="0"/>
              <w:rPr>
                <w:rFonts w:ascii="Arial" w:hAnsi="Arial" w:cs="Arial"/>
                <w:b/>
                <w:bCs/>
              </w:rPr>
            </w:pPr>
            <w:bookmarkStart w:id="1" w:name="_Hlk144127195"/>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40FDB2" w14:textId="7777777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488A8F09" w14:textId="3D7DDD9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Signature</w:t>
            </w:r>
          </w:p>
        </w:tc>
      </w:tr>
      <w:tr w:rsidR="00B232FD" w:rsidRPr="0067034B" w14:paraId="76B63AEC" w14:textId="21422D19"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5CA76" w14:textId="55415288" w:rsidR="00B232FD" w:rsidRPr="0067034B" w:rsidRDefault="00B55C31">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4374E65C"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2C8D1DB" w14:textId="77777777" w:rsidR="00B232FD" w:rsidRPr="0067034B" w:rsidRDefault="00B232FD">
            <w:pPr>
              <w:pStyle w:val="NormalWeb"/>
              <w:spacing w:before="0" w:beforeAutospacing="0" w:after="0" w:afterAutospacing="0"/>
              <w:rPr>
                <w:rFonts w:ascii="Arial" w:hAnsi="Arial" w:cs="Arial"/>
              </w:rPr>
            </w:pPr>
          </w:p>
        </w:tc>
      </w:tr>
      <w:tr w:rsidR="00B232FD" w:rsidRPr="0067034B" w14:paraId="65E8D3EF" w14:textId="5308556D"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F785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2EB80D73"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1C22ABE" w14:textId="77777777" w:rsidR="00B232FD" w:rsidRPr="0067034B" w:rsidRDefault="00B232FD">
            <w:pPr>
              <w:pStyle w:val="NormalWeb"/>
              <w:spacing w:before="0" w:beforeAutospacing="0" w:after="0" w:afterAutospacing="0"/>
              <w:rPr>
                <w:rFonts w:ascii="Arial" w:hAnsi="Arial" w:cs="Arial"/>
              </w:rPr>
            </w:pPr>
          </w:p>
        </w:tc>
      </w:tr>
      <w:tr w:rsidR="00B232FD" w:rsidRPr="0067034B" w14:paraId="5388F315" w14:textId="4DC11BF6"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176BE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D92CB2B"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45A8CF4" w14:textId="77777777" w:rsidR="00B232FD" w:rsidRPr="0067034B" w:rsidRDefault="00B232FD">
            <w:pPr>
              <w:pStyle w:val="NormalWeb"/>
              <w:spacing w:before="0" w:beforeAutospacing="0" w:after="0" w:afterAutospacing="0"/>
              <w:rPr>
                <w:rFonts w:ascii="Arial" w:hAnsi="Arial" w:cs="Arial"/>
              </w:rPr>
            </w:pPr>
          </w:p>
        </w:tc>
      </w:tr>
      <w:bookmarkEnd w:id="1"/>
    </w:tbl>
    <w:p w14:paraId="7488667F" w14:textId="77777777" w:rsidR="001A1007" w:rsidRPr="0067034B" w:rsidRDefault="001A1007" w:rsidP="00ED3B65">
      <w:pPr>
        <w:pStyle w:val="NormalWeb"/>
        <w:spacing w:before="0" w:beforeAutospacing="0" w:after="0" w:afterAutospacing="0"/>
        <w:rPr>
          <w:rFonts w:ascii="Arial" w:hAnsi="Arial" w:cs="Arial"/>
        </w:rPr>
      </w:pPr>
    </w:p>
    <w:p w14:paraId="47E24AE3" w14:textId="4AE955AB" w:rsidR="00ED3B65" w:rsidRPr="0067034B" w:rsidRDefault="00ED3B65" w:rsidP="00ED3B65">
      <w:pPr>
        <w:pStyle w:val="NormalWeb"/>
        <w:spacing w:before="0" w:beforeAutospacing="0" w:after="0" w:afterAutospacing="0"/>
        <w:rPr>
          <w:rFonts w:ascii="Arial" w:hAnsi="Arial" w:cs="Arial"/>
        </w:rPr>
      </w:pPr>
      <w:r w:rsidRPr="0067034B">
        <w:rPr>
          <w:rFonts w:ascii="Arial" w:hAnsi="Arial" w:cs="Arial"/>
        </w:rPr>
        <w:t xml:space="preserve">The Lead Parties forming the CATO-TO Connection Sub-Group, [at the first meeting of the Sub-Group or at the earliest available opportunity since its establishment] commit to the development and progression of the deliverables required in </w:t>
      </w:r>
      <w:r w:rsidR="0059621D" w:rsidRPr="0067034B">
        <w:rPr>
          <w:rFonts w:ascii="Arial" w:hAnsi="Arial" w:cs="Arial"/>
        </w:rPr>
        <w:t>Appendix A</w:t>
      </w:r>
      <w:r w:rsidRPr="0067034B">
        <w:rPr>
          <w:rFonts w:ascii="Arial" w:hAnsi="Arial" w:cs="Arial"/>
        </w:rPr>
        <w:t xml:space="preserve">. </w:t>
      </w:r>
    </w:p>
    <w:p w14:paraId="5EF26084" w14:textId="77777777" w:rsidR="008766E0" w:rsidRPr="0067034B" w:rsidRDefault="008766E0" w:rsidP="00ED3B65">
      <w:pPr>
        <w:pStyle w:val="NormalWeb"/>
        <w:spacing w:before="0" w:beforeAutospacing="0" w:after="0" w:afterAutospacing="0"/>
        <w:rPr>
          <w:rFonts w:ascii="Arial" w:hAnsi="Arial" w:cs="Arial"/>
        </w:rPr>
      </w:pPr>
    </w:p>
    <w:p w14:paraId="6E99F211" w14:textId="77777777" w:rsidR="008766E0" w:rsidRPr="0067034B" w:rsidRDefault="008766E0" w:rsidP="00ED3B65">
      <w:pPr>
        <w:pStyle w:val="NormalWeb"/>
        <w:spacing w:before="0" w:beforeAutospacing="0" w:after="0" w:afterAutospacing="0"/>
        <w:rPr>
          <w:rFonts w:ascii="Arial" w:hAnsi="Arial" w:cs="Arial"/>
        </w:rPr>
      </w:pPr>
    </w:p>
    <w:p w14:paraId="07045B26" w14:textId="77777777" w:rsidR="008766E0" w:rsidRPr="0067034B" w:rsidRDefault="008766E0" w:rsidP="00ED3B65">
      <w:pPr>
        <w:pStyle w:val="NormalWeb"/>
        <w:spacing w:before="0" w:beforeAutospacing="0" w:after="0" w:afterAutospacing="0"/>
        <w:rPr>
          <w:rFonts w:ascii="Arial" w:hAnsi="Arial" w:cs="Arial"/>
        </w:rPr>
      </w:pPr>
    </w:p>
    <w:p w14:paraId="2A77752F" w14:textId="77777777" w:rsidR="001A1007" w:rsidRPr="0067034B" w:rsidRDefault="001A1007" w:rsidP="00ED3B65">
      <w:pPr>
        <w:pStyle w:val="NormalWeb"/>
        <w:spacing w:before="0" w:beforeAutospacing="0" w:after="0" w:afterAutospacing="0"/>
        <w:rPr>
          <w:rFonts w:ascii="Arial" w:hAnsi="Arial" w:cs="Arial"/>
        </w:rPr>
      </w:pPr>
    </w:p>
    <w:p w14:paraId="521F4914" w14:textId="77777777" w:rsidR="001A1007" w:rsidRPr="0067034B" w:rsidRDefault="001A1007" w:rsidP="00ED3B65">
      <w:pPr>
        <w:pStyle w:val="NormalWeb"/>
        <w:spacing w:before="0" w:beforeAutospacing="0" w:after="0" w:afterAutospacing="0"/>
        <w:rPr>
          <w:rFonts w:ascii="Arial" w:hAnsi="Arial" w:cs="Arial"/>
        </w:rPr>
      </w:pPr>
    </w:p>
    <w:p w14:paraId="53DFEA98" w14:textId="11675958" w:rsidR="001A1007" w:rsidRPr="0067034B" w:rsidRDefault="00674F79" w:rsidP="00ED3B65">
      <w:pPr>
        <w:pStyle w:val="NormalWeb"/>
        <w:spacing w:before="0" w:beforeAutospacing="0" w:after="0" w:afterAutospacing="0"/>
        <w:rPr>
          <w:rFonts w:ascii="Arial" w:hAnsi="Arial" w:cs="Arial"/>
        </w:rPr>
      </w:pPr>
      <w:r w:rsidRPr="0067034B">
        <w:rPr>
          <w:rFonts w:ascii="Arial" w:hAnsi="Arial" w:cs="Arial"/>
          <w:noProof/>
        </w:rPr>
        <mc:AlternateContent>
          <mc:Choice Requires="wps">
            <w:drawing>
              <wp:anchor distT="0" distB="0" distL="114300" distR="114300" simplePos="0" relativeHeight="251658240" behindDoc="0" locked="0" layoutInCell="1" allowOverlap="1" wp14:anchorId="44DB3A05" wp14:editId="3B67E910">
                <wp:simplePos x="0" y="0"/>
                <wp:positionH relativeFrom="column">
                  <wp:posOffset>-31750</wp:posOffset>
                </wp:positionH>
                <wp:positionV relativeFrom="paragraph">
                  <wp:posOffset>127000</wp:posOffset>
                </wp:positionV>
                <wp:extent cx="5670550" cy="6350"/>
                <wp:effectExtent l="0" t="0" r="25400" b="31750"/>
                <wp:wrapNone/>
                <wp:docPr id="2" name="Straight Connector 2"/>
                <wp:cNvGraphicFramePr/>
                <a:graphic xmlns:a="http://schemas.openxmlformats.org/drawingml/2006/main">
                  <a:graphicData uri="http://schemas.microsoft.com/office/word/2010/wordprocessingShape">
                    <wps:wsp>
                      <wps:cNvCnPr/>
                      <wps:spPr>
                        <a:xfrm flipV="1">
                          <a:off x="0" y="0"/>
                          <a:ext cx="567055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FDC31F" id="Straight Connector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2.5pt,10pt" to="44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" strokecolor="black [3213]" strokeweight="1.5pt">
                <v:stroke joinstyle="miter"/>
              </v:line>
            </w:pict>
          </mc:Fallback>
        </mc:AlternateContent>
      </w:r>
    </w:p>
    <w:p w14:paraId="00DEEEFB" w14:textId="77777777" w:rsidR="001A1007" w:rsidRPr="0067034B" w:rsidRDefault="001A1007" w:rsidP="00ED3B65">
      <w:pPr>
        <w:pStyle w:val="NormalWeb"/>
        <w:spacing w:before="0" w:beforeAutospacing="0" w:after="0" w:afterAutospacing="0"/>
        <w:rPr>
          <w:rFonts w:ascii="Arial" w:hAnsi="Arial" w:cs="Arial"/>
        </w:rPr>
      </w:pPr>
    </w:p>
    <w:p w14:paraId="23AC9316" w14:textId="77777777" w:rsidR="001A1007" w:rsidRPr="0067034B" w:rsidRDefault="001A1007" w:rsidP="00ED3B65">
      <w:pPr>
        <w:pStyle w:val="NormalWeb"/>
        <w:spacing w:before="0" w:beforeAutospacing="0" w:after="0" w:afterAutospacing="0"/>
        <w:rPr>
          <w:rFonts w:ascii="Arial" w:hAnsi="Arial" w:cs="Arial"/>
        </w:rPr>
      </w:pPr>
    </w:p>
    <w:p w14:paraId="67EE79D7" w14:textId="77777777" w:rsidR="001A1007" w:rsidRPr="0067034B" w:rsidRDefault="001A1007" w:rsidP="00ED3B65">
      <w:pPr>
        <w:pStyle w:val="NormalWeb"/>
        <w:spacing w:before="0" w:beforeAutospacing="0" w:after="0" w:afterAutospacing="0"/>
        <w:rPr>
          <w:rFonts w:ascii="Arial" w:hAnsi="Arial" w:cs="Arial"/>
        </w:rPr>
      </w:pPr>
    </w:p>
    <w:p w14:paraId="49378826" w14:textId="77777777" w:rsidR="001A1007" w:rsidRPr="0067034B" w:rsidRDefault="001A1007" w:rsidP="00ED3B65">
      <w:pPr>
        <w:pStyle w:val="NormalWeb"/>
        <w:spacing w:before="0" w:beforeAutospacing="0" w:after="0" w:afterAutospacing="0"/>
        <w:rPr>
          <w:rFonts w:ascii="Arial" w:hAnsi="Arial" w:cs="Arial"/>
        </w:rPr>
      </w:pPr>
    </w:p>
    <w:p w14:paraId="245C2208" w14:textId="77777777" w:rsidR="001A1007" w:rsidRPr="0067034B" w:rsidRDefault="001A1007" w:rsidP="00ED3B65">
      <w:pPr>
        <w:pStyle w:val="NormalWeb"/>
        <w:spacing w:before="0" w:beforeAutospacing="0" w:after="0" w:afterAutospacing="0"/>
        <w:rPr>
          <w:rFonts w:ascii="Arial" w:hAnsi="Arial" w:cs="Arial"/>
        </w:rPr>
      </w:pPr>
    </w:p>
    <w:p w14:paraId="729994C8" w14:textId="77777777" w:rsidR="001A1007" w:rsidRPr="0067034B" w:rsidRDefault="001A1007" w:rsidP="00ED3B65">
      <w:pPr>
        <w:pStyle w:val="NormalWeb"/>
        <w:spacing w:before="0" w:beforeAutospacing="0" w:after="0" w:afterAutospacing="0"/>
        <w:rPr>
          <w:rFonts w:ascii="Arial" w:hAnsi="Arial" w:cs="Arial"/>
        </w:rPr>
      </w:pPr>
    </w:p>
    <w:p w14:paraId="4F5FD3A2" w14:textId="72AC5032" w:rsidR="00ED3B65" w:rsidRPr="0067034B" w:rsidRDefault="000B0D47" w:rsidP="00ED3B65">
      <w:pPr>
        <w:pStyle w:val="NormalWeb"/>
        <w:spacing w:before="0" w:beforeAutospacing="0" w:after="0" w:afterAutospacing="0"/>
        <w:rPr>
          <w:rFonts w:ascii="Arial" w:hAnsi="Arial" w:cs="Arial"/>
          <w:b/>
          <w:bCs/>
        </w:rPr>
      </w:pPr>
      <w:r w:rsidRPr="0067034B">
        <w:rPr>
          <w:rFonts w:ascii="Arial" w:hAnsi="Arial" w:cs="Arial"/>
          <w:b/>
          <w:bCs/>
        </w:rPr>
        <w:t>Effectiven</w:t>
      </w:r>
      <w:r w:rsidR="00B975D5" w:rsidRPr="0067034B">
        <w:rPr>
          <w:rFonts w:ascii="Arial" w:hAnsi="Arial" w:cs="Arial"/>
          <w:b/>
          <w:bCs/>
        </w:rPr>
        <w:t>ess Statement</w:t>
      </w:r>
    </w:p>
    <w:p w14:paraId="7506D211" w14:textId="77777777" w:rsidR="001A1007" w:rsidRPr="0067034B" w:rsidRDefault="001A1007" w:rsidP="00ED3B65">
      <w:pPr>
        <w:pStyle w:val="NormalWeb"/>
        <w:spacing w:before="0" w:beforeAutospacing="0" w:after="0" w:afterAutospacing="0"/>
        <w:rPr>
          <w:rFonts w:ascii="Arial" w:hAnsi="Arial" w:cs="Arial"/>
          <w:b/>
          <w:bCs/>
        </w:rPr>
      </w:pPr>
    </w:p>
    <w:p w14:paraId="7C24D7E7" w14:textId="77777777" w:rsidR="00ED3B65" w:rsidRPr="0067034B" w:rsidRDefault="00ED3B65" w:rsidP="00ED3B65">
      <w:pPr>
        <w:rPr>
          <w:rFonts w:cs="Arial"/>
        </w:rPr>
      </w:pPr>
      <w:r w:rsidRPr="0067034B">
        <w:rPr>
          <w:rFonts w:cs="Arial"/>
        </w:rPr>
        <w:t xml:space="preserve">All Lead Parties agree that at the date of the issue of the ION: </w:t>
      </w:r>
    </w:p>
    <w:p w14:paraId="2C7BC170" w14:textId="77777777" w:rsidR="00ED3B65" w:rsidRPr="0067034B" w:rsidRDefault="00ED3B65" w:rsidP="00ED3B65">
      <w:pPr>
        <w:rPr>
          <w:rFonts w:cs="Arial"/>
        </w:rPr>
      </w:pPr>
      <w:r w:rsidRPr="0067034B">
        <w:rPr>
          <w:rFonts w:cs="Arial"/>
        </w:rPr>
        <w:t xml:space="preserve">• all items listed in the Deliverables Timetable are effective and complete </w:t>
      </w:r>
    </w:p>
    <w:p w14:paraId="7576B15A" w14:textId="1604A5BE" w:rsidR="00ED3B65" w:rsidRPr="0067034B" w:rsidRDefault="00ED3B65" w:rsidP="001A1007">
      <w:pPr>
        <w:rPr>
          <w:rFonts w:cs="Arial"/>
        </w:rPr>
      </w:pPr>
      <w:r w:rsidRPr="0067034B">
        <w:rPr>
          <w:rFonts w:cs="Arial"/>
        </w:rPr>
        <w:t xml:space="preserve">• the information populating the GIDFS and </w:t>
      </w:r>
      <w:r w:rsidR="00136EC2" w:rsidRPr="0067034B">
        <w:rPr>
          <w:rFonts w:cs="Arial"/>
        </w:rPr>
        <w:t>C</w:t>
      </w:r>
      <w:r w:rsidRPr="0067034B">
        <w:rPr>
          <w:rFonts w:cs="Arial"/>
        </w:rPr>
        <w:t>TISS remain accurate and complete and should be notified to the Company and PTO if this changes.</w:t>
      </w:r>
    </w:p>
    <w:tbl>
      <w:tblPr>
        <w:tblW w:w="0" w:type="auto"/>
        <w:tblCellMar>
          <w:left w:w="0" w:type="dxa"/>
          <w:right w:w="0" w:type="dxa"/>
        </w:tblCellMar>
        <w:tblLook w:val="04A0" w:firstRow="1" w:lastRow="0" w:firstColumn="1" w:lastColumn="0" w:noHBand="0" w:noVBand="1"/>
      </w:tblPr>
      <w:tblGrid>
        <w:gridCol w:w="2088"/>
        <w:gridCol w:w="3659"/>
        <w:gridCol w:w="3259"/>
      </w:tblGrid>
      <w:tr w:rsidR="001A1007" w:rsidRPr="0067034B" w14:paraId="553F299D" w14:textId="77777777" w:rsidTr="00C62F69">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8377A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930FB3"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38CE166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Signature</w:t>
            </w:r>
          </w:p>
        </w:tc>
      </w:tr>
      <w:tr w:rsidR="001A1007" w:rsidRPr="0067034B" w14:paraId="382B4F0F"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C59F4" w14:textId="0B07EFAD" w:rsidR="001A1007" w:rsidRPr="0067034B" w:rsidRDefault="00B55C31" w:rsidP="00C62F69">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783D164"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6704A498"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B5795FC"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4C53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308FD0B6"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1846B341"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D64B098"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1C86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1D12DC62"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779D6CD2" w14:textId="77777777" w:rsidR="001A1007" w:rsidRPr="0067034B" w:rsidRDefault="001A1007" w:rsidP="00C62F69">
            <w:pPr>
              <w:pStyle w:val="NormalWeb"/>
              <w:spacing w:before="0" w:beforeAutospacing="0" w:after="0" w:afterAutospacing="0"/>
              <w:rPr>
                <w:rFonts w:ascii="Arial" w:hAnsi="Arial" w:cs="Arial"/>
              </w:rPr>
            </w:pPr>
          </w:p>
        </w:tc>
      </w:tr>
    </w:tbl>
    <w:p w14:paraId="245372D2" w14:textId="77777777" w:rsidR="00ED3B65" w:rsidRPr="0067034B" w:rsidRDefault="00ED3B65" w:rsidP="00ED3B65">
      <w:pPr>
        <w:rPr>
          <w:rFonts w:cs="Arial"/>
        </w:rPr>
      </w:pPr>
    </w:p>
    <w:p w14:paraId="3068AB7F" w14:textId="1482C6AC" w:rsidR="00ED3B65" w:rsidRPr="0067034B" w:rsidRDefault="00ED3B65" w:rsidP="00ED3B65">
      <w:pPr>
        <w:rPr>
          <w:rFonts w:cs="Arial"/>
        </w:rPr>
      </w:pPr>
      <w:r w:rsidRPr="0067034B">
        <w:rPr>
          <w:rFonts w:cs="Arial"/>
        </w:rPr>
        <w:t xml:space="preserve">The </w:t>
      </w:r>
      <w:r w:rsidR="00136EC2" w:rsidRPr="0067034B">
        <w:rPr>
          <w:rFonts w:cs="Arial"/>
        </w:rPr>
        <w:t>C</w:t>
      </w:r>
      <w:r w:rsidRPr="0067034B">
        <w:rPr>
          <w:rFonts w:cs="Arial"/>
        </w:rPr>
        <w:t>TIS</w:t>
      </w:r>
      <w:r w:rsidR="00211F5A" w:rsidRPr="0067034B">
        <w:rPr>
          <w:rFonts w:cs="Arial"/>
        </w:rPr>
        <w:t>S, Deliverables Timetable</w:t>
      </w:r>
      <w:r w:rsidR="00F91152" w:rsidRPr="0067034B">
        <w:rPr>
          <w:rFonts w:cs="Arial"/>
        </w:rPr>
        <w:t>, Construction Programme &amp; Completion Report</w:t>
      </w:r>
      <w:r w:rsidRPr="0067034B">
        <w:rPr>
          <w:rFonts w:cs="Arial"/>
        </w:rPr>
        <w:t xml:space="preserve"> applying to the CATO Transmission Interface Site are set out in Appendices [A] CATO Connection Schedule</w:t>
      </w:r>
      <w:r w:rsidR="00182949" w:rsidRPr="0067034B">
        <w:rPr>
          <w:rFonts w:cs="Arial"/>
        </w:rPr>
        <w:t xml:space="preserve"> (the GIDFS is set out in Appendix</w:t>
      </w:r>
      <w:r w:rsidR="002D0842" w:rsidRPr="0067034B">
        <w:rPr>
          <w:rFonts w:cs="Arial"/>
        </w:rPr>
        <w:t xml:space="preserve"> </w:t>
      </w:r>
      <w:r w:rsidR="00782C5B" w:rsidRPr="0067034B">
        <w:rPr>
          <w:rFonts w:cs="Arial"/>
        </w:rPr>
        <w:t>A8</w:t>
      </w:r>
      <w:r w:rsidRPr="0067034B">
        <w:rPr>
          <w:rFonts w:cs="Arial"/>
        </w:rPr>
        <w:t>. No variation to this CATO Connection Schedule shall be effective unless made in writing and signed by or on behalf of the Lead Parties.</w:t>
      </w:r>
    </w:p>
    <w:p w14:paraId="376401F7" w14:textId="77777777" w:rsidR="00653BFC" w:rsidRPr="0067034B" w:rsidRDefault="00653BFC" w:rsidP="00653BFC">
      <w:pPr>
        <w:ind w:left="851" w:hanging="851"/>
        <w:rPr>
          <w:rFonts w:cs="Arial"/>
          <w:b/>
          <w:bCs/>
          <w:sz w:val="32"/>
          <w:szCs w:val="32"/>
        </w:rPr>
      </w:pPr>
    </w:p>
    <w:p w14:paraId="308B42F8" w14:textId="77777777" w:rsidR="00ED3B65" w:rsidRPr="0067034B" w:rsidRDefault="00ED3B65" w:rsidP="00653BFC">
      <w:pPr>
        <w:ind w:left="851" w:hanging="851"/>
        <w:rPr>
          <w:rFonts w:cs="Arial"/>
          <w:b/>
          <w:bCs/>
          <w:sz w:val="32"/>
          <w:szCs w:val="32"/>
        </w:rPr>
      </w:pPr>
    </w:p>
    <w:p w14:paraId="6C459007" w14:textId="77777777" w:rsidR="00653BFC" w:rsidRPr="0067034B" w:rsidRDefault="00653BFC" w:rsidP="00842684">
      <w:pPr>
        <w:ind w:left="851" w:hanging="851"/>
        <w:jc w:val="center"/>
        <w:rPr>
          <w:rFonts w:cs="Arial"/>
          <w:b/>
          <w:bCs/>
          <w:sz w:val="32"/>
          <w:szCs w:val="32"/>
        </w:rPr>
      </w:pPr>
    </w:p>
    <w:p w14:paraId="6A30D3F8" w14:textId="77777777" w:rsidR="00782C5B" w:rsidRPr="0067034B" w:rsidRDefault="00782C5B">
      <w:pPr>
        <w:spacing w:after="0"/>
        <w:rPr>
          <w:rFonts w:eastAsia="Calibri" w:cs="Arial"/>
          <w:b/>
          <w:sz w:val="28"/>
          <w:szCs w:val="28"/>
        </w:rPr>
      </w:pPr>
      <w:r w:rsidRPr="0067034B">
        <w:rPr>
          <w:rFonts w:eastAsia="Calibri" w:cs="Arial"/>
          <w:b/>
          <w:sz w:val="28"/>
          <w:szCs w:val="28"/>
        </w:rPr>
        <w:br w:type="page"/>
      </w:r>
    </w:p>
    <w:p w14:paraId="1DB07011" w14:textId="249082B4" w:rsidR="00914857" w:rsidRPr="00AD626F" w:rsidRDefault="00FC1D26" w:rsidP="00FC1D26">
      <w:pPr>
        <w:tabs>
          <w:tab w:val="left" w:pos="4253"/>
        </w:tabs>
        <w:spacing w:after="200" w:line="264" w:lineRule="auto"/>
        <w:rPr>
          <w:rFonts w:eastAsia="Calibri" w:cs="Arial"/>
          <w:b/>
          <w:sz w:val="28"/>
          <w:szCs w:val="28"/>
          <w:lang w:val="it-IT"/>
          <w:rPrChange w:id="2" w:author="Lizzie Timmins" w:date="2026-01-19T15:04:00Z" w16du:dateUtc="2026-01-19T15:04:00Z">
            <w:rPr>
              <w:rFonts w:eastAsia="Calibri" w:cs="Arial"/>
              <w:b/>
              <w:sz w:val="28"/>
              <w:szCs w:val="28"/>
            </w:rPr>
          </w:rPrChange>
        </w:rPr>
      </w:pPr>
      <w:r w:rsidRPr="00AD626F">
        <w:rPr>
          <w:rFonts w:eastAsia="Calibri" w:cs="Arial"/>
          <w:b/>
          <w:sz w:val="28"/>
          <w:szCs w:val="28"/>
          <w:lang w:val="it-IT"/>
          <w:rPrChange w:id="3" w:author="Lizzie Timmins" w:date="2026-01-19T15:04:00Z" w16du:dateUtc="2026-01-19T15:04:00Z">
            <w:rPr>
              <w:rFonts w:eastAsia="Calibri" w:cs="Arial"/>
              <w:b/>
              <w:sz w:val="28"/>
              <w:szCs w:val="28"/>
            </w:rPr>
          </w:rPrChange>
        </w:rPr>
        <w:lastRenderedPageBreak/>
        <w:t>Appendix A1</w:t>
      </w:r>
      <w:r w:rsidR="00B05D61" w:rsidRPr="00AD626F">
        <w:rPr>
          <w:rFonts w:eastAsia="Calibri" w:cs="Arial"/>
          <w:b/>
          <w:sz w:val="28"/>
          <w:szCs w:val="28"/>
          <w:lang w:val="it-IT"/>
          <w:rPrChange w:id="4" w:author="Lizzie Timmins" w:date="2026-01-19T15:04:00Z" w16du:dateUtc="2026-01-19T15:04:00Z">
            <w:rPr>
              <w:rFonts w:eastAsia="Calibri" w:cs="Arial"/>
              <w:b/>
              <w:sz w:val="28"/>
              <w:szCs w:val="28"/>
            </w:rPr>
          </w:rPrChange>
        </w:rPr>
        <w:t>.</w:t>
      </w:r>
      <w:r w:rsidR="00EB2DF7" w:rsidRPr="00AD626F">
        <w:rPr>
          <w:rFonts w:eastAsia="Calibri" w:cs="Arial"/>
          <w:b/>
          <w:sz w:val="28"/>
          <w:szCs w:val="28"/>
          <w:lang w:val="it-IT"/>
          <w:rPrChange w:id="5" w:author="Lizzie Timmins" w:date="2026-01-19T15:04:00Z" w16du:dateUtc="2026-01-19T15:04:00Z">
            <w:rPr>
              <w:rFonts w:eastAsia="Calibri" w:cs="Arial"/>
              <w:b/>
              <w:sz w:val="28"/>
              <w:szCs w:val="28"/>
            </w:rPr>
          </w:rPrChange>
        </w:rPr>
        <w:t>i</w:t>
      </w:r>
      <w:r w:rsidRPr="00AD626F">
        <w:rPr>
          <w:rFonts w:eastAsia="Calibri" w:cs="Arial"/>
          <w:b/>
          <w:sz w:val="28"/>
          <w:szCs w:val="28"/>
          <w:lang w:val="it-IT"/>
          <w:rPrChange w:id="6" w:author="Lizzie Timmins" w:date="2026-01-19T15:04:00Z" w16du:dateUtc="2026-01-19T15:04:00Z">
            <w:rPr>
              <w:rFonts w:eastAsia="Calibri" w:cs="Arial"/>
              <w:b/>
              <w:sz w:val="28"/>
              <w:szCs w:val="28"/>
            </w:rPr>
          </w:rPrChange>
        </w:rPr>
        <w:t xml:space="preserve">       </w:t>
      </w:r>
      <w:r w:rsidR="00752F79" w:rsidRPr="00AD626F">
        <w:rPr>
          <w:rFonts w:eastAsia="Calibri" w:cs="Arial"/>
          <w:b/>
          <w:sz w:val="28"/>
          <w:szCs w:val="28"/>
          <w:lang w:val="it-IT"/>
          <w:rPrChange w:id="7" w:author="Lizzie Timmins" w:date="2026-01-19T15:04:00Z" w16du:dateUtc="2026-01-19T15:04:00Z">
            <w:rPr>
              <w:rFonts w:eastAsia="Calibri" w:cs="Arial"/>
              <w:b/>
              <w:sz w:val="28"/>
              <w:szCs w:val="28"/>
            </w:rPr>
          </w:rPrChange>
        </w:rPr>
        <w:t xml:space="preserve">CATO </w:t>
      </w:r>
      <w:r w:rsidR="00914857" w:rsidRPr="00AD626F">
        <w:rPr>
          <w:rFonts w:eastAsia="Calibri" w:cs="Arial"/>
          <w:b/>
          <w:sz w:val="28"/>
          <w:szCs w:val="28"/>
          <w:lang w:val="it-IT"/>
          <w:rPrChange w:id="8" w:author="Lizzie Timmins" w:date="2026-01-19T15:04:00Z" w16du:dateUtc="2026-01-19T15:04:00Z">
            <w:rPr>
              <w:rFonts w:eastAsia="Calibri" w:cs="Arial"/>
              <w:b/>
              <w:sz w:val="28"/>
              <w:szCs w:val="28"/>
            </w:rPr>
          </w:rPrChange>
        </w:rPr>
        <w:t>TRANSMISSION INTERFACE SITE SPECIFICATION</w:t>
      </w:r>
      <w:r w:rsidR="00B00BD2" w:rsidRPr="00AD626F">
        <w:rPr>
          <w:rFonts w:eastAsia="Calibri" w:cs="Arial"/>
          <w:b/>
          <w:sz w:val="28"/>
          <w:szCs w:val="28"/>
          <w:lang w:val="it-IT"/>
          <w:rPrChange w:id="9" w:author="Lizzie Timmins" w:date="2026-01-19T15:04:00Z" w16du:dateUtc="2026-01-19T15:04:00Z">
            <w:rPr>
              <w:rFonts w:eastAsia="Calibri" w:cs="Arial"/>
              <w:b/>
              <w:sz w:val="28"/>
              <w:szCs w:val="28"/>
            </w:rPr>
          </w:rPrChange>
        </w:rPr>
        <w:t>- HVAC</w:t>
      </w:r>
    </w:p>
    <w:p w14:paraId="14C81019" w14:textId="77777777" w:rsidR="00914857" w:rsidRDefault="00914857" w:rsidP="00914857">
      <w:pPr>
        <w:tabs>
          <w:tab w:val="left" w:pos="4253"/>
        </w:tabs>
        <w:spacing w:after="200" w:line="264" w:lineRule="auto"/>
        <w:jc w:val="center"/>
        <w:rPr>
          <w:rFonts w:eastAsia="Calibri" w:cs="Arial"/>
          <w:b/>
          <w:sz w:val="28"/>
          <w:szCs w:val="28"/>
        </w:rPr>
      </w:pPr>
      <w:r w:rsidRPr="0067034B">
        <w:rPr>
          <w:rFonts w:eastAsia="Calibri" w:cs="Arial"/>
          <w:b/>
          <w:sz w:val="28"/>
          <w:szCs w:val="28"/>
        </w:rPr>
        <w:t>*TEMPLATE*</w:t>
      </w:r>
    </w:p>
    <w:p w14:paraId="226FB413" w14:textId="21627DD3" w:rsidR="00CC38A4" w:rsidRPr="00EE4339" w:rsidRDefault="00CC38A4" w:rsidP="00EE4339">
      <w:pPr>
        <w:tabs>
          <w:tab w:val="left" w:pos="4253"/>
        </w:tabs>
        <w:spacing w:after="200" w:line="264" w:lineRule="auto"/>
        <w:rPr>
          <w:rFonts w:eastAsia="Calibri" w:cs="Arial"/>
          <w:bCs/>
          <w:sz w:val="22"/>
          <w:szCs w:val="22"/>
        </w:rPr>
      </w:pPr>
      <w:r>
        <w:rPr>
          <w:rFonts w:eastAsia="Calibri" w:cs="Arial"/>
          <w:bCs/>
          <w:sz w:val="22"/>
          <w:szCs w:val="22"/>
        </w:rPr>
        <w:t xml:space="preserve">This </w:t>
      </w:r>
      <w:r w:rsidR="0063450A">
        <w:rPr>
          <w:rFonts w:eastAsia="Calibri" w:cs="Arial"/>
          <w:bCs/>
          <w:sz w:val="22"/>
          <w:szCs w:val="22"/>
        </w:rPr>
        <w:t>template (</w:t>
      </w:r>
      <w:r w:rsidR="0063450A" w:rsidRPr="0063450A">
        <w:rPr>
          <w:rFonts w:eastAsia="Calibri" w:cs="Arial"/>
          <w:bCs/>
          <w:sz w:val="22"/>
          <w:szCs w:val="22"/>
        </w:rPr>
        <w:t>Ai</w:t>
      </w:r>
      <w:r w:rsidR="0063450A">
        <w:rPr>
          <w:rFonts w:eastAsia="Calibri" w:cs="Arial"/>
          <w:bCs/>
          <w:sz w:val="22"/>
          <w:szCs w:val="22"/>
        </w:rPr>
        <w:t>)</w:t>
      </w:r>
      <w:r w:rsidR="0063450A" w:rsidRPr="0063450A">
        <w:rPr>
          <w:rFonts w:eastAsia="Calibri" w:cs="Arial"/>
          <w:bCs/>
          <w:sz w:val="22"/>
          <w:szCs w:val="22"/>
        </w:rPr>
        <w:t xml:space="preserve"> is only an </w:t>
      </w:r>
      <w:proofErr w:type="gramStart"/>
      <w:r w:rsidR="0063450A" w:rsidRPr="0063450A">
        <w:rPr>
          <w:rFonts w:eastAsia="Calibri" w:cs="Arial"/>
          <w:bCs/>
          <w:sz w:val="22"/>
          <w:szCs w:val="22"/>
        </w:rPr>
        <w:t>example</w:t>
      </w:r>
      <w:r w:rsidR="0063450A">
        <w:rPr>
          <w:rFonts w:eastAsia="Calibri" w:cs="Arial"/>
          <w:bCs/>
          <w:sz w:val="22"/>
          <w:szCs w:val="22"/>
        </w:rPr>
        <w:t>,</w:t>
      </w:r>
      <w:proofErr w:type="gramEnd"/>
      <w:r w:rsidR="0063450A" w:rsidRPr="0063450A">
        <w:rPr>
          <w:rFonts w:eastAsia="Calibri" w:cs="Arial"/>
          <w:bCs/>
          <w:sz w:val="22"/>
          <w:szCs w:val="22"/>
        </w:rPr>
        <w:t xml:space="preserve"> The Company </w:t>
      </w:r>
      <w:r w:rsidR="0063450A">
        <w:rPr>
          <w:rFonts w:eastAsia="Calibri" w:cs="Arial"/>
          <w:bCs/>
          <w:sz w:val="22"/>
          <w:szCs w:val="22"/>
        </w:rPr>
        <w:t>retain</w:t>
      </w:r>
      <w:r w:rsidR="0063450A" w:rsidRPr="0063450A">
        <w:rPr>
          <w:rFonts w:eastAsia="Calibri" w:cs="Arial"/>
          <w:bCs/>
          <w:sz w:val="22"/>
          <w:szCs w:val="22"/>
        </w:rPr>
        <w:t xml:space="preserve"> the right to change them on a </w:t>
      </w:r>
      <w:proofErr w:type="gramStart"/>
      <w:r w:rsidR="0063450A" w:rsidRPr="0063450A">
        <w:rPr>
          <w:rFonts w:eastAsia="Calibri" w:cs="Arial"/>
          <w:bCs/>
          <w:sz w:val="22"/>
          <w:szCs w:val="22"/>
        </w:rPr>
        <w:t>case by case</w:t>
      </w:r>
      <w:proofErr w:type="gramEnd"/>
      <w:r w:rsidR="0063450A" w:rsidRPr="0063450A">
        <w:rPr>
          <w:rFonts w:eastAsia="Calibri" w:cs="Arial"/>
          <w:bCs/>
          <w:sz w:val="22"/>
          <w:szCs w:val="22"/>
        </w:rPr>
        <w:t xml:space="preserve"> basis</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914857" w:rsidRPr="0067034B" w14:paraId="2F676DD0" w14:textId="77777777" w:rsidTr="00914857">
        <w:tc>
          <w:tcPr>
            <w:tcW w:w="3451" w:type="dxa"/>
            <w:shd w:val="clear" w:color="auto" w:fill="F2F2F2"/>
          </w:tcPr>
          <w:p w14:paraId="5A1E5357" w14:textId="77777777" w:rsidR="00914857" w:rsidRPr="0067034B" w:rsidRDefault="00914857" w:rsidP="00914857">
            <w:pPr>
              <w:tabs>
                <w:tab w:val="left" w:pos="4253"/>
              </w:tabs>
              <w:spacing w:after="0" w:line="264" w:lineRule="auto"/>
              <w:rPr>
                <w:rFonts w:cs="Arial"/>
                <w:b/>
              </w:rPr>
            </w:pPr>
            <w:r w:rsidRPr="0067034B">
              <w:rPr>
                <w:rFonts w:cs="Arial"/>
                <w:b/>
              </w:rPr>
              <w:t xml:space="preserve"> Pre-existing Transmission Owner (PTO):</w:t>
            </w:r>
          </w:p>
          <w:p w14:paraId="58701CA7" w14:textId="77777777" w:rsidR="00914857" w:rsidRPr="0067034B" w:rsidRDefault="00914857" w:rsidP="00914857">
            <w:pPr>
              <w:tabs>
                <w:tab w:val="left" w:pos="4253"/>
              </w:tabs>
              <w:spacing w:after="0" w:line="264" w:lineRule="auto"/>
              <w:rPr>
                <w:rFonts w:cs="Arial"/>
                <w:b/>
              </w:rPr>
            </w:pPr>
          </w:p>
        </w:tc>
        <w:tc>
          <w:tcPr>
            <w:tcW w:w="4913" w:type="dxa"/>
          </w:tcPr>
          <w:p w14:paraId="600809A8" w14:textId="77777777" w:rsidR="00914857" w:rsidRPr="0067034B" w:rsidRDefault="00914857" w:rsidP="00914857">
            <w:pPr>
              <w:tabs>
                <w:tab w:val="left" w:pos="4253"/>
              </w:tabs>
              <w:spacing w:after="0" w:line="264" w:lineRule="auto"/>
              <w:jc w:val="right"/>
              <w:rPr>
                <w:rFonts w:cs="Arial"/>
                <w:b/>
              </w:rPr>
            </w:pPr>
          </w:p>
        </w:tc>
      </w:tr>
      <w:tr w:rsidR="00914857" w:rsidRPr="0067034B" w14:paraId="494EDACF" w14:textId="77777777" w:rsidTr="00914857">
        <w:tc>
          <w:tcPr>
            <w:tcW w:w="3451" w:type="dxa"/>
            <w:shd w:val="clear" w:color="auto" w:fill="F2F2F2"/>
          </w:tcPr>
          <w:p w14:paraId="2DECA11A" w14:textId="6F819BE9" w:rsidR="00914857" w:rsidRPr="0067034B" w:rsidRDefault="00914857" w:rsidP="00914857">
            <w:pPr>
              <w:tabs>
                <w:tab w:val="left" w:pos="4253"/>
              </w:tabs>
              <w:spacing w:after="0" w:line="264" w:lineRule="auto"/>
              <w:rPr>
                <w:rFonts w:cs="Arial"/>
                <w:b/>
              </w:rPr>
            </w:pPr>
            <w:r w:rsidRPr="0067034B">
              <w:rPr>
                <w:rFonts w:cs="Arial"/>
                <w:b/>
              </w:rPr>
              <w:t>Competitively Appointed Transmission Owner (CATO):</w:t>
            </w:r>
          </w:p>
        </w:tc>
        <w:tc>
          <w:tcPr>
            <w:tcW w:w="4913" w:type="dxa"/>
          </w:tcPr>
          <w:p w14:paraId="69ED226F" w14:textId="77777777" w:rsidR="00914857" w:rsidRPr="0067034B" w:rsidRDefault="00914857" w:rsidP="00914857">
            <w:pPr>
              <w:tabs>
                <w:tab w:val="left" w:pos="4253"/>
              </w:tabs>
              <w:spacing w:after="0" w:line="264" w:lineRule="auto"/>
              <w:rPr>
                <w:rFonts w:cs="Arial"/>
                <w:b/>
              </w:rPr>
            </w:pPr>
          </w:p>
        </w:tc>
      </w:tr>
      <w:tr w:rsidR="00914857" w:rsidRPr="0067034B" w14:paraId="2521A712" w14:textId="77777777" w:rsidTr="00914857">
        <w:tc>
          <w:tcPr>
            <w:tcW w:w="3451" w:type="dxa"/>
            <w:shd w:val="clear" w:color="auto" w:fill="F2F2F2"/>
          </w:tcPr>
          <w:p w14:paraId="712D12E9" w14:textId="77777777" w:rsidR="00914857" w:rsidRPr="0067034B" w:rsidRDefault="00914857" w:rsidP="00914857">
            <w:pPr>
              <w:tabs>
                <w:tab w:val="left" w:pos="4253"/>
              </w:tabs>
              <w:spacing w:after="0" w:line="264" w:lineRule="auto"/>
              <w:rPr>
                <w:rFonts w:cs="Arial"/>
                <w:b/>
              </w:rPr>
            </w:pPr>
          </w:p>
        </w:tc>
        <w:tc>
          <w:tcPr>
            <w:tcW w:w="4913" w:type="dxa"/>
          </w:tcPr>
          <w:p w14:paraId="693B5B12" w14:textId="77777777" w:rsidR="00914857" w:rsidRPr="0067034B" w:rsidRDefault="00914857" w:rsidP="00914857">
            <w:pPr>
              <w:tabs>
                <w:tab w:val="left" w:pos="4253"/>
              </w:tabs>
              <w:spacing w:after="0" w:line="264" w:lineRule="auto"/>
              <w:jc w:val="right"/>
              <w:rPr>
                <w:rFonts w:cs="Arial"/>
              </w:rPr>
            </w:pPr>
          </w:p>
        </w:tc>
      </w:tr>
      <w:tr w:rsidR="00914857" w:rsidRPr="0067034B" w14:paraId="70ACEC20" w14:textId="77777777" w:rsidTr="00914857">
        <w:tc>
          <w:tcPr>
            <w:tcW w:w="3451" w:type="dxa"/>
            <w:shd w:val="clear" w:color="auto" w:fill="F2F2F2"/>
          </w:tcPr>
          <w:p w14:paraId="171315BD" w14:textId="77777777" w:rsidR="00914857" w:rsidRPr="0067034B" w:rsidRDefault="00914857" w:rsidP="00914857">
            <w:pPr>
              <w:tabs>
                <w:tab w:val="left" w:pos="4253"/>
              </w:tabs>
              <w:spacing w:after="0" w:line="264" w:lineRule="auto"/>
              <w:rPr>
                <w:rFonts w:cs="Arial"/>
                <w:b/>
              </w:rPr>
            </w:pPr>
            <w:r w:rsidRPr="0067034B">
              <w:rPr>
                <w:rFonts w:cs="Arial"/>
                <w:b/>
              </w:rPr>
              <w:t>Transmission Interface Site:</w:t>
            </w:r>
          </w:p>
        </w:tc>
        <w:tc>
          <w:tcPr>
            <w:tcW w:w="4913" w:type="dxa"/>
          </w:tcPr>
          <w:p w14:paraId="5235AFFA" w14:textId="77777777" w:rsidR="00914857" w:rsidRPr="0067034B" w:rsidRDefault="00914857" w:rsidP="00914857">
            <w:pPr>
              <w:tabs>
                <w:tab w:val="left" w:pos="4253"/>
              </w:tabs>
              <w:spacing w:after="0" w:line="264" w:lineRule="auto"/>
              <w:jc w:val="right"/>
              <w:rPr>
                <w:rFonts w:cs="Arial"/>
                <w:b/>
              </w:rPr>
            </w:pPr>
          </w:p>
        </w:tc>
      </w:tr>
    </w:tbl>
    <w:p w14:paraId="34EB6D74" w14:textId="77777777" w:rsidR="00914857" w:rsidRPr="0067034B" w:rsidRDefault="00914857" w:rsidP="00914857">
      <w:pPr>
        <w:spacing w:before="100" w:beforeAutospacing="1" w:after="100" w:afterAutospacing="1"/>
        <w:rPr>
          <w:rFonts w:eastAsia="Calibri" w:cs="Arial"/>
          <w:b/>
          <w:sz w:val="22"/>
          <w:szCs w:val="22"/>
          <w:u w:val="single"/>
        </w:rPr>
      </w:pPr>
      <w:r w:rsidRPr="0067034B">
        <w:rPr>
          <w:rFonts w:eastAsia="Calibri" w:cs="Arial"/>
          <w:b/>
          <w:sz w:val="22"/>
          <w:szCs w:val="22"/>
          <w:u w:val="single"/>
        </w:rPr>
        <w:t>CONTENTS</w:t>
      </w:r>
    </w:p>
    <w:p w14:paraId="46D2CF49" w14:textId="77777777" w:rsidR="00914857" w:rsidRPr="0067034B" w:rsidRDefault="00914857" w:rsidP="00914857">
      <w:pPr>
        <w:spacing w:after="0" w:line="276" w:lineRule="auto"/>
        <w:ind w:left="426" w:hanging="426"/>
        <w:rPr>
          <w:rFonts w:eastAsia="Calibri" w:cs="Arial"/>
          <w:b/>
          <w:sz w:val="22"/>
          <w:szCs w:val="22"/>
        </w:rPr>
      </w:pPr>
      <w:r w:rsidRPr="0067034B">
        <w:rPr>
          <w:rFonts w:eastAsia="Calibri" w:cs="Arial"/>
          <w:b/>
          <w:sz w:val="22"/>
          <w:szCs w:val="22"/>
        </w:rPr>
        <w:t>SCHEDULE 1.</w:t>
      </w:r>
      <w:r w:rsidRPr="0067034B">
        <w:rPr>
          <w:rFonts w:eastAsia="Calibri" w:cs="Arial"/>
          <w:b/>
          <w:sz w:val="22"/>
          <w:szCs w:val="22"/>
        </w:rPr>
        <w:tab/>
        <w:t>TRANSMISSION ASSETS AT THE TRANSMISSION INTERFACE SITE</w:t>
      </w:r>
    </w:p>
    <w:p w14:paraId="2066FCB0"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1.1</w:t>
      </w:r>
      <w:r w:rsidRPr="0067034B">
        <w:rPr>
          <w:rFonts w:eastAsia="Calibri" w:cs="Arial"/>
          <w:sz w:val="22"/>
          <w:szCs w:val="22"/>
        </w:rPr>
        <w:tab/>
        <w:t>HV Equipment</w:t>
      </w:r>
    </w:p>
    <w:p w14:paraId="29F8A542"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1.2</w:t>
      </w:r>
      <w:r w:rsidRPr="0067034B">
        <w:rPr>
          <w:rFonts w:eastAsia="Calibri" w:cs="Arial"/>
          <w:sz w:val="22"/>
          <w:szCs w:val="22"/>
        </w:rPr>
        <w:tab/>
        <w:t>LV Equipment</w:t>
      </w:r>
    </w:p>
    <w:p w14:paraId="42E8AD18"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2.</w:t>
      </w:r>
      <w:r w:rsidRPr="0067034B">
        <w:rPr>
          <w:rFonts w:eastAsia="Calibri" w:cs="Arial"/>
          <w:sz w:val="22"/>
          <w:szCs w:val="22"/>
        </w:rPr>
        <w:tab/>
      </w:r>
      <w:r w:rsidRPr="0067034B">
        <w:rPr>
          <w:rFonts w:eastAsia="Calibri" w:cs="Arial"/>
          <w:b/>
          <w:sz w:val="22"/>
          <w:szCs w:val="22"/>
        </w:rPr>
        <w:t>BOUNDARY INFORMATION</w:t>
      </w:r>
    </w:p>
    <w:p w14:paraId="73453C92" w14:textId="3F0F69B8" w:rsidR="00914857" w:rsidRPr="0067034B" w:rsidRDefault="00914857" w:rsidP="00914857">
      <w:pPr>
        <w:spacing w:after="0" w:line="276" w:lineRule="auto"/>
        <w:ind w:left="2127" w:hanging="709"/>
        <w:rPr>
          <w:rFonts w:eastAsia="Calibri" w:cs="Arial"/>
          <w:sz w:val="22"/>
          <w:szCs w:val="22"/>
        </w:rPr>
      </w:pPr>
      <w:r w:rsidRPr="0067034B">
        <w:rPr>
          <w:rFonts w:eastAsia="Calibri" w:cs="Arial"/>
          <w:sz w:val="22"/>
          <w:szCs w:val="22"/>
        </w:rPr>
        <w:t>2.1</w:t>
      </w:r>
      <w:r w:rsidRPr="0067034B">
        <w:rPr>
          <w:rFonts w:eastAsia="Calibri" w:cs="Arial"/>
          <w:sz w:val="22"/>
          <w:szCs w:val="22"/>
        </w:rPr>
        <w:tab/>
        <w:t>Boundaries</w:t>
      </w:r>
    </w:p>
    <w:p w14:paraId="4231987D"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2.1.1</w:t>
      </w:r>
      <w:r w:rsidRPr="0067034B">
        <w:rPr>
          <w:rFonts w:eastAsia="Calibri" w:cs="Arial"/>
          <w:sz w:val="22"/>
          <w:szCs w:val="22"/>
        </w:rPr>
        <w:tab/>
        <w:t>Description</w:t>
      </w:r>
    </w:p>
    <w:p w14:paraId="03B3B92C"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2.1.2</w:t>
      </w:r>
      <w:r w:rsidRPr="0067034B">
        <w:rPr>
          <w:rFonts w:eastAsia="Calibri" w:cs="Arial"/>
          <w:sz w:val="22"/>
          <w:szCs w:val="22"/>
        </w:rPr>
        <w:tab/>
        <w:t>Diagrams</w:t>
      </w:r>
    </w:p>
    <w:p w14:paraId="20D38495"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3.</w:t>
      </w:r>
      <w:r w:rsidRPr="0067034B">
        <w:rPr>
          <w:rFonts w:eastAsia="Calibri" w:cs="Arial"/>
          <w:sz w:val="22"/>
          <w:szCs w:val="22"/>
        </w:rPr>
        <w:tab/>
      </w:r>
      <w:r w:rsidRPr="0067034B">
        <w:rPr>
          <w:rFonts w:eastAsia="Calibri" w:cs="Arial"/>
          <w:b/>
          <w:sz w:val="22"/>
          <w:szCs w:val="22"/>
        </w:rPr>
        <w:t>SITE SPECIFIC TECHNICAL CONDITIONS</w:t>
      </w:r>
    </w:p>
    <w:p w14:paraId="6D92196C"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3.1</w:t>
      </w:r>
      <w:r w:rsidRPr="0067034B">
        <w:rPr>
          <w:rFonts w:eastAsia="Calibri" w:cs="Arial"/>
          <w:sz w:val="22"/>
          <w:szCs w:val="22"/>
        </w:rPr>
        <w:tab/>
        <w:t xml:space="preserve">Ancillary Services </w:t>
      </w:r>
    </w:p>
    <w:p w14:paraId="18E64783"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3.2</w:t>
      </w:r>
      <w:r w:rsidRPr="0067034B">
        <w:rPr>
          <w:rFonts w:eastAsia="Calibri" w:cs="Arial"/>
          <w:sz w:val="22"/>
          <w:szCs w:val="22"/>
        </w:rPr>
        <w:tab/>
        <w:t xml:space="preserve">Derogated Plant </w:t>
      </w:r>
    </w:p>
    <w:p w14:paraId="5552290E"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3.3</w:t>
      </w:r>
      <w:r w:rsidRPr="0067034B">
        <w:rPr>
          <w:rFonts w:eastAsia="Calibri" w:cs="Arial"/>
          <w:sz w:val="22"/>
          <w:szCs w:val="22"/>
        </w:rPr>
        <w:tab/>
        <w:t>Special Automatic Facilities</w:t>
      </w:r>
    </w:p>
    <w:p w14:paraId="4BFDEE54"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3.4</w:t>
      </w:r>
      <w:r w:rsidRPr="0067034B">
        <w:rPr>
          <w:rFonts w:eastAsia="Calibri" w:cs="Arial"/>
          <w:sz w:val="22"/>
          <w:szCs w:val="22"/>
        </w:rPr>
        <w:tab/>
        <w:t>Relay Settings &amp; Protection</w:t>
      </w:r>
    </w:p>
    <w:p w14:paraId="67ACEA19"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3.5</w:t>
      </w:r>
      <w:r w:rsidRPr="0067034B">
        <w:rPr>
          <w:rFonts w:eastAsia="Calibri" w:cs="Arial"/>
          <w:sz w:val="22"/>
          <w:szCs w:val="22"/>
        </w:rPr>
        <w:tab/>
        <w:t>Other Technical Requirements</w:t>
      </w:r>
    </w:p>
    <w:p w14:paraId="6F9DBC43" w14:textId="77777777" w:rsidR="00914857" w:rsidRPr="0067034B" w:rsidRDefault="00914857" w:rsidP="00914857">
      <w:pPr>
        <w:spacing w:after="0" w:line="276" w:lineRule="auto"/>
        <w:ind w:left="1843" w:hanging="425"/>
        <w:rPr>
          <w:rFonts w:eastAsia="Calibri" w:cs="Arial"/>
          <w:sz w:val="22"/>
          <w:szCs w:val="22"/>
        </w:rPr>
      </w:pPr>
    </w:p>
    <w:p w14:paraId="114C47DC" w14:textId="77777777" w:rsidR="00914857" w:rsidRPr="0067034B" w:rsidRDefault="00914857" w:rsidP="00914857">
      <w:pPr>
        <w:spacing w:after="0"/>
        <w:jc w:val="both"/>
        <w:rPr>
          <w:rFonts w:cs="Arial"/>
          <w:lang w:eastAsia="en-GB"/>
        </w:rPr>
      </w:pPr>
    </w:p>
    <w:p w14:paraId="366D7D97" w14:textId="77777777" w:rsidR="00914857" w:rsidRPr="0067034B" w:rsidRDefault="00914857" w:rsidP="00914857">
      <w:pPr>
        <w:keepNext/>
        <w:spacing w:after="0"/>
        <w:ind w:left="-142"/>
        <w:jc w:val="center"/>
        <w:outlineLvl w:val="0"/>
        <w:rPr>
          <w:rFonts w:cs="Arial"/>
          <w:b/>
          <w:lang w:eastAsia="en-GB"/>
        </w:rPr>
      </w:pPr>
      <w:r w:rsidRPr="0067034B">
        <w:rPr>
          <w:rFonts w:cs="Arial"/>
          <w:b/>
          <w:lang w:eastAsia="en-GB"/>
        </w:rPr>
        <w:t>Electrical Standards</w:t>
      </w:r>
    </w:p>
    <w:p w14:paraId="2177EC50" w14:textId="77777777" w:rsidR="00914857" w:rsidRPr="00AE3711" w:rsidRDefault="00914857" w:rsidP="00914857">
      <w:pPr>
        <w:spacing w:after="0"/>
        <w:jc w:val="both"/>
        <w:rPr>
          <w:rFonts w:cs="Arial"/>
          <w:lang w:eastAsia="en-GB"/>
        </w:rPr>
      </w:pPr>
    </w:p>
    <w:p w14:paraId="10B18677" w14:textId="68291956" w:rsidR="00914857" w:rsidRPr="00AE3711" w:rsidRDefault="00914857" w:rsidP="0A0C61EB">
      <w:pPr>
        <w:spacing w:after="0"/>
        <w:jc w:val="both"/>
        <w:rPr>
          <w:rFonts w:cs="Arial"/>
          <w:lang w:eastAsia="en-GB"/>
        </w:rPr>
      </w:pPr>
      <w:r w:rsidRPr="00AE3711">
        <w:rPr>
          <w:rFonts w:cs="Arial"/>
          <w:lang w:eastAsia="en-GB"/>
        </w:rPr>
        <w:t xml:space="preserve">These appendices contain references to the Relevant Transmission Licensee’s Relevant Electrical Standards (RES) and/or [The Scottish Electrical Standards for SPT’s Transmission System (SPTS)/ Scottish Electrical Standards for SHET’s Transmission System (SHETS)] throughout.  The </w:t>
      </w:r>
      <w:r w:rsidR="00A42159" w:rsidRPr="00AE3711">
        <w:rPr>
          <w:rFonts w:cs="Arial"/>
          <w:lang w:eastAsia="en-GB"/>
        </w:rPr>
        <w:t xml:space="preserve">CATO </w:t>
      </w:r>
      <w:r w:rsidRPr="00AE3711">
        <w:rPr>
          <w:rFonts w:cs="Arial"/>
          <w:lang w:eastAsia="en-GB"/>
        </w:rPr>
        <w:t xml:space="preserve">shall ensure that all </w:t>
      </w:r>
      <w:r w:rsidR="00A42159" w:rsidRPr="00AE3711">
        <w:rPr>
          <w:rFonts w:cs="Arial"/>
          <w:lang w:eastAsia="en-GB"/>
        </w:rPr>
        <w:t>CATO</w:t>
      </w:r>
      <w:r w:rsidRPr="00AE3711">
        <w:rPr>
          <w:rFonts w:cs="Arial"/>
          <w:lang w:eastAsia="en-GB"/>
        </w:rPr>
        <w:t xml:space="preserve"> equipment contained within Relevant Transmission Licensee’s busbar protection zone at</w:t>
      </w:r>
      <w:r w:rsidR="00631889" w:rsidRPr="00AE3711">
        <w:rPr>
          <w:rFonts w:cs="Arial"/>
          <w:lang w:eastAsia="en-GB"/>
        </w:rPr>
        <w:t xml:space="preserve"> the</w:t>
      </w:r>
      <w:r w:rsidRPr="00AE3711">
        <w:rPr>
          <w:rFonts w:cs="Arial"/>
          <w:lang w:eastAsia="en-GB"/>
        </w:rPr>
        <w:t xml:space="preserve"> </w:t>
      </w:r>
      <w:r w:rsidR="00A42159" w:rsidRPr="00AE3711">
        <w:rPr>
          <w:rFonts w:cs="Arial"/>
          <w:lang w:eastAsia="en-GB"/>
        </w:rPr>
        <w:t>CATO</w:t>
      </w:r>
      <w:r w:rsidR="00A6362A" w:rsidRPr="00AE3711">
        <w:rPr>
          <w:rFonts w:cs="Arial"/>
          <w:lang w:eastAsia="en-GB"/>
        </w:rPr>
        <w:t xml:space="preserve"> Transmission Interface</w:t>
      </w:r>
      <w:r w:rsidRPr="00AE3711">
        <w:rPr>
          <w:rFonts w:cs="Arial"/>
          <w:lang w:eastAsia="en-GB"/>
        </w:rPr>
        <w:t xml:space="preserve"> Point (see Grid Code ECC 6.2.1.2) complies with the RES/SPTS/SHETS.  Copies of these standards are available from The Company’s website </w:t>
      </w:r>
      <w:proofErr w:type="gramStart"/>
      <w:r w:rsidRPr="00AE3711">
        <w:rPr>
          <w:rFonts w:cs="Arial"/>
          <w:lang w:eastAsia="en-GB"/>
        </w:rPr>
        <w:t>at:-</w:t>
      </w:r>
      <w:proofErr w:type="gramEnd"/>
    </w:p>
    <w:p w14:paraId="05804F10" w14:textId="77777777" w:rsidR="00914857" w:rsidRPr="00AE3711" w:rsidRDefault="00914857" w:rsidP="0A0C61EB">
      <w:pPr>
        <w:spacing w:after="0"/>
        <w:jc w:val="both"/>
        <w:rPr>
          <w:rFonts w:cs="Arial"/>
          <w:lang w:eastAsia="en-GB"/>
        </w:rPr>
      </w:pPr>
    </w:p>
    <w:p w14:paraId="2665C566" w14:textId="0D7B9C15" w:rsidR="00914857" w:rsidRPr="00AE3711" w:rsidDel="00032652" w:rsidRDefault="004E0C6C" w:rsidP="00AE3711">
      <w:pPr>
        <w:spacing w:after="0"/>
        <w:rPr>
          <w:del w:id="10" w:author="Lizzie Timmins" w:date="2026-01-19T15:06:00Z" w16du:dateUtc="2026-01-19T15:06:00Z"/>
          <w:rFonts w:cs="Arial"/>
          <w:lang w:eastAsia="en-GB"/>
        </w:rPr>
      </w:pPr>
      <w:ins w:id="11" w:author="Lizzie Timmins" w:date="2026-01-19T15:07:00Z" w16du:dateUtc="2026-01-19T15:07:00Z">
        <w:r w:rsidRPr="00AE3711">
          <w:fldChar w:fldCharType="begin"/>
        </w:r>
        <w:r w:rsidRPr="00AE3711">
          <w:instrText>HYPERLINK "https://www.neso.energy/industry-information/codes/grid-code-gc/electrical-standards-documents"</w:instrText>
        </w:r>
        <w:r w:rsidRPr="00AE3711">
          <w:fldChar w:fldCharType="separate"/>
        </w:r>
        <w:r w:rsidRPr="00AE3711">
          <w:rPr>
            <w:rStyle w:val="Hyperlink"/>
            <w:color w:val="auto"/>
          </w:rPr>
          <w:t>https://www.neso.energy/industry-information/codes/grid-code-gc/electrical-standards-documents</w:t>
        </w:r>
        <w:r w:rsidRPr="00AE3711">
          <w:fldChar w:fldCharType="end"/>
        </w:r>
      </w:ins>
      <w:del w:id="12" w:author="Lizzie Timmins" w:date="2026-01-19T15:06:00Z" w16du:dateUtc="2026-01-19T15:06:00Z">
        <w:r w:rsidR="00914857" w:rsidRPr="00AE3711" w:rsidDel="00032652">
          <w:rPr>
            <w:rFonts w:cs="Arial"/>
            <w:u w:val="single"/>
            <w:lang w:eastAsia="en-GB"/>
            <w:rPrChange w:id="13" w:author="Kat Higby" w:date="2026-01-20T11:04:00Z" w16du:dateUtc="2026-01-20T11:04:00Z">
              <w:rPr>
                <w:rFonts w:cs="Arial"/>
                <w:color w:val="0000FF"/>
                <w:u w:val="single"/>
                <w:lang w:eastAsia="en-GB"/>
              </w:rPr>
            </w:rPrChange>
          </w:rPr>
          <w:delText>https://www.nationalgrideso.com/uk/electricity/codes/grid-code/electrical-standards-documents-including-specifications-electronic</w:delText>
        </w:r>
      </w:del>
    </w:p>
    <w:p w14:paraId="29529074" w14:textId="77777777" w:rsidR="00914857" w:rsidRPr="00AE3711" w:rsidRDefault="00914857" w:rsidP="0A0C61EB">
      <w:pPr>
        <w:spacing w:after="0"/>
        <w:jc w:val="both"/>
        <w:rPr>
          <w:rFonts w:cs="Arial"/>
          <w:lang w:eastAsia="en-GB"/>
        </w:rPr>
      </w:pPr>
    </w:p>
    <w:p w14:paraId="5F7C8708" w14:textId="459265CE" w:rsidR="00914857" w:rsidRPr="00AE3711" w:rsidRDefault="00914857" w:rsidP="00914857">
      <w:pPr>
        <w:spacing w:after="0"/>
        <w:jc w:val="both"/>
        <w:rPr>
          <w:rFonts w:cs="Arial"/>
          <w:lang w:eastAsia="en-GB"/>
        </w:rPr>
      </w:pPr>
      <w:r w:rsidRPr="00AE3711">
        <w:rPr>
          <w:rFonts w:cs="Arial"/>
          <w:lang w:eastAsia="en-GB"/>
        </w:rPr>
        <w:t xml:space="preserve">The SPTS/SHETS and RES are updated periodically.  If the SPTS/SHETS or RES are updated in the period between issuing the </w:t>
      </w:r>
      <w:r w:rsidR="00AB074D" w:rsidRPr="00AE3711">
        <w:rPr>
          <w:rFonts w:cs="Arial"/>
          <w:lang w:eastAsia="en-GB"/>
        </w:rPr>
        <w:t>CATO Connection Schedule</w:t>
      </w:r>
      <w:r w:rsidRPr="00AE3711">
        <w:rPr>
          <w:rFonts w:cs="Arial"/>
          <w:lang w:eastAsia="en-GB"/>
        </w:rPr>
        <w:t xml:space="preserve"> and the </w:t>
      </w:r>
      <w:r w:rsidR="00253F54" w:rsidRPr="00AE3711">
        <w:rPr>
          <w:rFonts w:cs="Arial"/>
          <w:lang w:eastAsia="en-GB"/>
        </w:rPr>
        <w:t>CATO</w:t>
      </w:r>
      <w:r w:rsidRPr="00AE3711">
        <w:rPr>
          <w:rFonts w:cs="Arial"/>
          <w:lang w:eastAsia="en-GB"/>
        </w:rPr>
        <w:t xml:space="preserve"> completing the connection to the National Transmission </w:t>
      </w:r>
      <w:proofErr w:type="gramStart"/>
      <w:r w:rsidRPr="00AE3711">
        <w:rPr>
          <w:rFonts w:cs="Arial"/>
          <w:lang w:eastAsia="en-GB"/>
        </w:rPr>
        <w:t>System</w:t>
      </w:r>
      <w:proofErr w:type="gramEnd"/>
      <w:r w:rsidRPr="00AE3711">
        <w:rPr>
          <w:rFonts w:cs="Arial"/>
          <w:lang w:eastAsia="en-GB"/>
        </w:rPr>
        <w:t xml:space="preserve"> then </w:t>
      </w:r>
      <w:r w:rsidR="00A3215D" w:rsidRPr="00AE3711">
        <w:rPr>
          <w:rFonts w:cs="Arial"/>
          <w:lang w:eastAsia="en-GB"/>
        </w:rPr>
        <w:t>t</w:t>
      </w:r>
      <w:r w:rsidRPr="00AE3711">
        <w:rPr>
          <w:rFonts w:cs="Arial"/>
          <w:lang w:eastAsia="en-GB"/>
        </w:rPr>
        <w:t xml:space="preserve">he </w:t>
      </w:r>
      <w:r w:rsidR="00BA76CB" w:rsidRPr="00AE3711">
        <w:rPr>
          <w:rFonts w:cs="Arial"/>
          <w:lang w:eastAsia="en-GB"/>
        </w:rPr>
        <w:t>P</w:t>
      </w:r>
      <w:r w:rsidR="00A3215D" w:rsidRPr="00AE3711">
        <w:rPr>
          <w:rFonts w:cs="Arial"/>
          <w:lang w:eastAsia="en-GB"/>
        </w:rPr>
        <w:t>TO</w:t>
      </w:r>
      <w:r w:rsidRPr="00AE3711">
        <w:rPr>
          <w:rFonts w:cs="Arial"/>
          <w:lang w:eastAsia="en-GB"/>
        </w:rPr>
        <w:t xml:space="preserve"> will seek agreement with the </w:t>
      </w:r>
      <w:r w:rsidR="00253F54" w:rsidRPr="00AE3711">
        <w:rPr>
          <w:rFonts w:cs="Arial"/>
          <w:lang w:eastAsia="en-GB"/>
        </w:rPr>
        <w:t>CATO</w:t>
      </w:r>
      <w:r w:rsidRPr="00AE3711">
        <w:rPr>
          <w:rFonts w:cs="Arial"/>
          <w:lang w:eastAsia="en-GB"/>
        </w:rPr>
        <w:t xml:space="preserve"> to use the updated RES and SPTS/SHETS as the standard for plant and apparatus at the Connection Point.</w:t>
      </w:r>
    </w:p>
    <w:p w14:paraId="47553664" w14:textId="77777777" w:rsidR="00914857" w:rsidRPr="0067034B" w:rsidRDefault="00914857" w:rsidP="00914857">
      <w:pPr>
        <w:spacing w:after="0" w:line="276" w:lineRule="auto"/>
        <w:rPr>
          <w:rFonts w:eastAsia="Calibri" w:cs="Arial"/>
          <w:color w:val="FF0000"/>
          <w:sz w:val="22"/>
          <w:szCs w:val="22"/>
        </w:rPr>
      </w:pPr>
    </w:p>
    <w:p w14:paraId="2B14772A"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sz w:val="22"/>
          <w:szCs w:val="22"/>
        </w:rPr>
        <w:br w:type="page"/>
      </w:r>
      <w:r w:rsidRPr="0067034B">
        <w:rPr>
          <w:rFonts w:eastAsia="Calibri" w:cs="Arial"/>
          <w:b/>
          <w:sz w:val="22"/>
          <w:szCs w:val="22"/>
        </w:rPr>
        <w:lastRenderedPageBreak/>
        <w:t>SCHEDULE 1</w:t>
      </w:r>
    </w:p>
    <w:p w14:paraId="4B2C621F"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b/>
          <w:sz w:val="22"/>
          <w:szCs w:val="22"/>
        </w:rPr>
        <w:t>TRANSMISSION ASSETS AT THE TRANSMISSION INTERFACE SITE</w:t>
      </w:r>
    </w:p>
    <w:p w14:paraId="00BD0D44" w14:textId="1F0DA30F" w:rsidR="00914857" w:rsidRPr="0067034B" w:rsidRDefault="00914857" w:rsidP="00914857">
      <w:pPr>
        <w:tabs>
          <w:tab w:val="left" w:pos="0"/>
        </w:tabs>
        <w:spacing w:before="100" w:beforeAutospacing="1" w:after="100" w:afterAutospacing="1"/>
        <w:jc w:val="both"/>
        <w:rPr>
          <w:rFonts w:eastAsia="Calibri" w:cs="Arial"/>
          <w:b/>
          <w:sz w:val="22"/>
          <w:szCs w:val="22"/>
        </w:rPr>
      </w:pPr>
      <w:r w:rsidRPr="0067034B">
        <w:rPr>
          <w:rFonts w:eastAsia="Calibri" w:cs="Arial"/>
          <w:sz w:val="22"/>
          <w:szCs w:val="22"/>
        </w:rPr>
        <w:t xml:space="preserve">This schedule contains a description of the CATO </w:t>
      </w:r>
      <w:r w:rsidR="00A949EA" w:rsidRPr="0067034B">
        <w:rPr>
          <w:rFonts w:eastAsia="Calibri" w:cs="Arial"/>
          <w:sz w:val="22"/>
          <w:szCs w:val="22"/>
        </w:rPr>
        <w:t>t</w:t>
      </w:r>
      <w:r w:rsidRPr="0067034B">
        <w:rPr>
          <w:rFonts w:eastAsia="Calibri" w:cs="Arial"/>
          <w:sz w:val="22"/>
          <w:szCs w:val="22"/>
        </w:rPr>
        <w:t xml:space="preserve">ransmission </w:t>
      </w:r>
      <w:r w:rsidR="00A949EA" w:rsidRPr="0067034B">
        <w:rPr>
          <w:rFonts w:eastAsia="Calibri" w:cs="Arial"/>
          <w:sz w:val="22"/>
          <w:szCs w:val="22"/>
        </w:rPr>
        <w:t>c</w:t>
      </w:r>
      <w:r w:rsidRPr="0067034B">
        <w:rPr>
          <w:rFonts w:eastAsia="Calibri" w:cs="Arial"/>
          <w:sz w:val="22"/>
          <w:szCs w:val="22"/>
        </w:rPr>
        <w:t xml:space="preserve">onnection </w:t>
      </w:r>
      <w:r w:rsidR="00A949EA" w:rsidRPr="0067034B">
        <w:rPr>
          <w:rFonts w:eastAsia="Calibri" w:cs="Arial"/>
          <w:sz w:val="22"/>
          <w:szCs w:val="22"/>
        </w:rPr>
        <w:t>a</w:t>
      </w:r>
      <w:r w:rsidRPr="0067034B">
        <w:rPr>
          <w:rFonts w:eastAsia="Calibri" w:cs="Arial"/>
          <w:sz w:val="22"/>
          <w:szCs w:val="22"/>
        </w:rPr>
        <w:t>ssets at the CATO Transmission Interface Site in accordance with STC, Section D, Part One, 2.8</w:t>
      </w:r>
    </w:p>
    <w:p w14:paraId="6FB2A08C"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1.1 HV EQUIPMENT</w:t>
      </w:r>
    </w:p>
    <w:tbl>
      <w:tblPr>
        <w:tblStyle w:val="TableGrid1"/>
        <w:tblW w:w="3790" w:type="pct"/>
        <w:tblLook w:val="04A0" w:firstRow="1" w:lastRow="0" w:firstColumn="1" w:lastColumn="0" w:noHBand="0" w:noVBand="1"/>
      </w:tblPr>
      <w:tblGrid>
        <w:gridCol w:w="2438"/>
        <w:gridCol w:w="2191"/>
        <w:gridCol w:w="2205"/>
      </w:tblGrid>
      <w:tr w:rsidR="00A949EA" w:rsidRPr="0067034B" w14:paraId="2D9792D0" w14:textId="77777777" w:rsidTr="00A949EA">
        <w:tc>
          <w:tcPr>
            <w:tcW w:w="1784" w:type="pct"/>
          </w:tcPr>
          <w:p w14:paraId="32C61991"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3" w:type="pct"/>
          </w:tcPr>
          <w:p w14:paraId="74CF94AF"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5A87E294"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11AE34A6" w14:textId="77777777" w:rsidTr="00A949EA">
        <w:tc>
          <w:tcPr>
            <w:tcW w:w="1784" w:type="pct"/>
          </w:tcPr>
          <w:p w14:paraId="2AE7EEE2" w14:textId="77777777" w:rsidR="00A949EA" w:rsidRPr="0067034B" w:rsidRDefault="00A949EA" w:rsidP="00914857">
            <w:pPr>
              <w:tabs>
                <w:tab w:val="left" w:pos="0"/>
              </w:tabs>
              <w:spacing w:before="60" w:after="60"/>
              <w:rPr>
                <w:rFonts w:cs="Arial"/>
                <w:b/>
              </w:rPr>
            </w:pPr>
          </w:p>
        </w:tc>
        <w:tc>
          <w:tcPr>
            <w:tcW w:w="1603" w:type="pct"/>
          </w:tcPr>
          <w:p w14:paraId="1EC42C38" w14:textId="77777777" w:rsidR="00A949EA" w:rsidRPr="0067034B" w:rsidRDefault="00A949EA" w:rsidP="00914857">
            <w:pPr>
              <w:tabs>
                <w:tab w:val="left" w:pos="0"/>
              </w:tabs>
              <w:spacing w:before="60" w:after="60"/>
              <w:rPr>
                <w:rFonts w:cs="Arial"/>
                <w:b/>
              </w:rPr>
            </w:pPr>
          </w:p>
        </w:tc>
        <w:tc>
          <w:tcPr>
            <w:tcW w:w="1613" w:type="pct"/>
          </w:tcPr>
          <w:p w14:paraId="66E12B32" w14:textId="77777777" w:rsidR="00A949EA" w:rsidRPr="0067034B" w:rsidRDefault="00A949EA" w:rsidP="00914857">
            <w:pPr>
              <w:tabs>
                <w:tab w:val="left" w:pos="0"/>
              </w:tabs>
              <w:spacing w:before="60" w:after="60"/>
              <w:rPr>
                <w:rFonts w:cs="Arial"/>
                <w:b/>
              </w:rPr>
            </w:pPr>
          </w:p>
        </w:tc>
      </w:tr>
      <w:tr w:rsidR="00A949EA" w:rsidRPr="0067034B" w14:paraId="459F5BB7" w14:textId="77777777" w:rsidTr="00A949EA">
        <w:tc>
          <w:tcPr>
            <w:tcW w:w="1784" w:type="pct"/>
          </w:tcPr>
          <w:p w14:paraId="63266DF7" w14:textId="77777777" w:rsidR="00A949EA" w:rsidRPr="0067034B" w:rsidRDefault="00A949EA" w:rsidP="00914857">
            <w:pPr>
              <w:tabs>
                <w:tab w:val="left" w:pos="0"/>
              </w:tabs>
              <w:spacing w:before="60" w:after="60"/>
              <w:rPr>
                <w:rFonts w:cs="Arial"/>
              </w:rPr>
            </w:pPr>
          </w:p>
        </w:tc>
        <w:tc>
          <w:tcPr>
            <w:tcW w:w="1603" w:type="pct"/>
          </w:tcPr>
          <w:p w14:paraId="54557645" w14:textId="77777777" w:rsidR="00A949EA" w:rsidRPr="0067034B" w:rsidRDefault="00A949EA" w:rsidP="00914857">
            <w:pPr>
              <w:tabs>
                <w:tab w:val="left" w:pos="0"/>
              </w:tabs>
              <w:spacing w:before="60" w:after="60"/>
              <w:rPr>
                <w:rFonts w:cs="Arial"/>
                <w:b/>
              </w:rPr>
            </w:pPr>
          </w:p>
        </w:tc>
        <w:tc>
          <w:tcPr>
            <w:tcW w:w="1613" w:type="pct"/>
          </w:tcPr>
          <w:p w14:paraId="6DA7113A" w14:textId="77777777" w:rsidR="00A949EA" w:rsidRPr="0067034B" w:rsidRDefault="00A949EA" w:rsidP="00914857">
            <w:pPr>
              <w:tabs>
                <w:tab w:val="left" w:pos="0"/>
              </w:tabs>
              <w:spacing w:before="60" w:after="60"/>
              <w:rPr>
                <w:rFonts w:cs="Arial"/>
                <w:b/>
              </w:rPr>
            </w:pPr>
          </w:p>
        </w:tc>
      </w:tr>
      <w:tr w:rsidR="00A949EA" w:rsidRPr="0067034B" w14:paraId="618A31F5" w14:textId="77777777" w:rsidTr="00A949EA">
        <w:tc>
          <w:tcPr>
            <w:tcW w:w="1784" w:type="pct"/>
          </w:tcPr>
          <w:p w14:paraId="0D8E5C4B" w14:textId="77777777" w:rsidR="00A949EA" w:rsidRPr="0067034B" w:rsidRDefault="00A949EA" w:rsidP="00914857">
            <w:pPr>
              <w:tabs>
                <w:tab w:val="left" w:pos="0"/>
              </w:tabs>
              <w:spacing w:before="60" w:after="60"/>
              <w:rPr>
                <w:rFonts w:cs="Arial"/>
              </w:rPr>
            </w:pPr>
          </w:p>
        </w:tc>
        <w:tc>
          <w:tcPr>
            <w:tcW w:w="1603" w:type="pct"/>
          </w:tcPr>
          <w:p w14:paraId="2977506F" w14:textId="77777777" w:rsidR="00A949EA" w:rsidRPr="0067034B" w:rsidRDefault="00A949EA" w:rsidP="00914857">
            <w:pPr>
              <w:tabs>
                <w:tab w:val="left" w:pos="0"/>
              </w:tabs>
              <w:spacing w:before="60" w:after="60"/>
              <w:rPr>
                <w:rFonts w:cs="Arial"/>
                <w:sz w:val="20"/>
              </w:rPr>
            </w:pPr>
          </w:p>
        </w:tc>
        <w:tc>
          <w:tcPr>
            <w:tcW w:w="1613" w:type="pct"/>
          </w:tcPr>
          <w:p w14:paraId="61558C16" w14:textId="77777777" w:rsidR="00A949EA" w:rsidRPr="0067034B" w:rsidRDefault="00A949EA" w:rsidP="00914857">
            <w:pPr>
              <w:tabs>
                <w:tab w:val="left" w:pos="0"/>
              </w:tabs>
              <w:spacing w:before="60" w:after="60"/>
              <w:rPr>
                <w:rFonts w:cs="Arial"/>
                <w:b/>
              </w:rPr>
            </w:pPr>
          </w:p>
        </w:tc>
      </w:tr>
      <w:tr w:rsidR="00A949EA" w:rsidRPr="0067034B" w14:paraId="4025F5EE" w14:textId="77777777" w:rsidTr="00A949EA">
        <w:tc>
          <w:tcPr>
            <w:tcW w:w="1784" w:type="pct"/>
          </w:tcPr>
          <w:p w14:paraId="0DAB7839" w14:textId="77777777" w:rsidR="00A949EA" w:rsidRPr="0067034B" w:rsidRDefault="00A949EA" w:rsidP="00914857">
            <w:pPr>
              <w:tabs>
                <w:tab w:val="left" w:pos="0"/>
              </w:tabs>
              <w:spacing w:before="60" w:after="60"/>
              <w:rPr>
                <w:rFonts w:cs="Arial"/>
              </w:rPr>
            </w:pPr>
          </w:p>
        </w:tc>
        <w:tc>
          <w:tcPr>
            <w:tcW w:w="1603" w:type="pct"/>
          </w:tcPr>
          <w:p w14:paraId="062FCB9F" w14:textId="77777777" w:rsidR="00A949EA" w:rsidRPr="0067034B" w:rsidRDefault="00A949EA" w:rsidP="00914857">
            <w:pPr>
              <w:tabs>
                <w:tab w:val="left" w:pos="0"/>
              </w:tabs>
              <w:spacing w:before="60" w:after="60"/>
              <w:rPr>
                <w:rFonts w:cs="Arial"/>
                <w:b/>
              </w:rPr>
            </w:pPr>
          </w:p>
        </w:tc>
        <w:tc>
          <w:tcPr>
            <w:tcW w:w="1613" w:type="pct"/>
          </w:tcPr>
          <w:p w14:paraId="72A34CFA" w14:textId="77777777" w:rsidR="00A949EA" w:rsidRPr="0067034B" w:rsidRDefault="00A949EA" w:rsidP="00914857">
            <w:pPr>
              <w:tabs>
                <w:tab w:val="left" w:pos="0"/>
              </w:tabs>
              <w:spacing w:before="60" w:after="60"/>
              <w:rPr>
                <w:rFonts w:cs="Arial"/>
                <w:b/>
              </w:rPr>
            </w:pPr>
          </w:p>
        </w:tc>
      </w:tr>
      <w:tr w:rsidR="00A949EA" w:rsidRPr="0067034B" w14:paraId="71A565DC" w14:textId="77777777" w:rsidTr="00A949EA">
        <w:tc>
          <w:tcPr>
            <w:tcW w:w="1784" w:type="pct"/>
          </w:tcPr>
          <w:p w14:paraId="0B58751E" w14:textId="77777777" w:rsidR="00A949EA" w:rsidRPr="0067034B" w:rsidRDefault="00A949EA" w:rsidP="00914857">
            <w:pPr>
              <w:tabs>
                <w:tab w:val="left" w:pos="0"/>
              </w:tabs>
              <w:spacing w:before="60" w:after="60"/>
              <w:rPr>
                <w:rFonts w:cs="Arial"/>
              </w:rPr>
            </w:pPr>
          </w:p>
        </w:tc>
        <w:tc>
          <w:tcPr>
            <w:tcW w:w="1603" w:type="pct"/>
          </w:tcPr>
          <w:p w14:paraId="5B91C894" w14:textId="77777777" w:rsidR="00A949EA" w:rsidRPr="0067034B" w:rsidRDefault="00A949EA" w:rsidP="00914857">
            <w:pPr>
              <w:tabs>
                <w:tab w:val="left" w:pos="0"/>
              </w:tabs>
              <w:spacing w:before="60" w:after="60"/>
              <w:rPr>
                <w:rFonts w:cs="Arial"/>
                <w:b/>
              </w:rPr>
            </w:pPr>
          </w:p>
        </w:tc>
        <w:tc>
          <w:tcPr>
            <w:tcW w:w="1613" w:type="pct"/>
          </w:tcPr>
          <w:p w14:paraId="02C8B6F4" w14:textId="77777777" w:rsidR="00A949EA" w:rsidRPr="0067034B" w:rsidRDefault="00A949EA" w:rsidP="00914857">
            <w:pPr>
              <w:tabs>
                <w:tab w:val="left" w:pos="0"/>
              </w:tabs>
              <w:spacing w:before="60" w:after="60"/>
              <w:rPr>
                <w:rFonts w:cs="Arial"/>
                <w:b/>
              </w:rPr>
            </w:pPr>
          </w:p>
        </w:tc>
      </w:tr>
      <w:tr w:rsidR="00A949EA" w:rsidRPr="0067034B" w14:paraId="438F7CE8" w14:textId="77777777" w:rsidTr="00A949EA">
        <w:tc>
          <w:tcPr>
            <w:tcW w:w="1784" w:type="pct"/>
          </w:tcPr>
          <w:p w14:paraId="71418C80" w14:textId="77777777" w:rsidR="00A949EA" w:rsidRPr="0067034B" w:rsidRDefault="00A949EA" w:rsidP="00914857">
            <w:pPr>
              <w:tabs>
                <w:tab w:val="left" w:pos="0"/>
              </w:tabs>
              <w:spacing w:before="60" w:after="60"/>
              <w:rPr>
                <w:rFonts w:cs="Arial"/>
              </w:rPr>
            </w:pPr>
          </w:p>
        </w:tc>
        <w:tc>
          <w:tcPr>
            <w:tcW w:w="1603" w:type="pct"/>
          </w:tcPr>
          <w:p w14:paraId="7AB7F3C5" w14:textId="77777777" w:rsidR="00A949EA" w:rsidRPr="0067034B" w:rsidRDefault="00A949EA" w:rsidP="00914857">
            <w:pPr>
              <w:tabs>
                <w:tab w:val="left" w:pos="0"/>
              </w:tabs>
              <w:spacing w:before="60" w:after="60"/>
              <w:rPr>
                <w:rFonts w:cs="Arial"/>
                <w:b/>
              </w:rPr>
            </w:pPr>
          </w:p>
        </w:tc>
        <w:tc>
          <w:tcPr>
            <w:tcW w:w="1613" w:type="pct"/>
          </w:tcPr>
          <w:p w14:paraId="7E0FD4B5" w14:textId="77777777" w:rsidR="00A949EA" w:rsidRPr="0067034B" w:rsidRDefault="00A949EA" w:rsidP="00914857">
            <w:pPr>
              <w:tabs>
                <w:tab w:val="left" w:pos="0"/>
              </w:tabs>
              <w:spacing w:before="60" w:after="60"/>
              <w:rPr>
                <w:rFonts w:cs="Arial"/>
                <w:b/>
              </w:rPr>
            </w:pPr>
          </w:p>
        </w:tc>
      </w:tr>
      <w:tr w:rsidR="00A949EA" w:rsidRPr="0067034B" w14:paraId="472BCB5E" w14:textId="77777777" w:rsidTr="00A949EA">
        <w:tc>
          <w:tcPr>
            <w:tcW w:w="1784" w:type="pct"/>
          </w:tcPr>
          <w:p w14:paraId="72B7A2B3" w14:textId="77777777" w:rsidR="00A949EA" w:rsidRPr="0067034B" w:rsidRDefault="00A949EA" w:rsidP="00914857">
            <w:pPr>
              <w:tabs>
                <w:tab w:val="left" w:pos="0"/>
              </w:tabs>
              <w:spacing w:before="60" w:after="60"/>
              <w:rPr>
                <w:rFonts w:cs="Arial"/>
              </w:rPr>
            </w:pPr>
          </w:p>
        </w:tc>
        <w:tc>
          <w:tcPr>
            <w:tcW w:w="1603" w:type="pct"/>
          </w:tcPr>
          <w:p w14:paraId="09E9A5BE" w14:textId="77777777" w:rsidR="00A949EA" w:rsidRPr="0067034B" w:rsidRDefault="00A949EA" w:rsidP="00914857">
            <w:pPr>
              <w:tabs>
                <w:tab w:val="left" w:pos="0"/>
              </w:tabs>
              <w:spacing w:before="60" w:after="60"/>
              <w:rPr>
                <w:rFonts w:cs="Arial"/>
                <w:b/>
              </w:rPr>
            </w:pPr>
          </w:p>
        </w:tc>
        <w:tc>
          <w:tcPr>
            <w:tcW w:w="1613" w:type="pct"/>
          </w:tcPr>
          <w:p w14:paraId="63880F1C" w14:textId="77777777" w:rsidR="00A949EA" w:rsidRPr="0067034B" w:rsidRDefault="00A949EA" w:rsidP="00914857">
            <w:pPr>
              <w:tabs>
                <w:tab w:val="left" w:pos="0"/>
              </w:tabs>
              <w:spacing w:before="60" w:after="60"/>
              <w:rPr>
                <w:rFonts w:cs="Arial"/>
                <w:b/>
              </w:rPr>
            </w:pPr>
          </w:p>
        </w:tc>
      </w:tr>
      <w:tr w:rsidR="00A949EA" w:rsidRPr="0067034B" w14:paraId="00143F0B" w14:textId="77777777" w:rsidTr="00A949EA">
        <w:tc>
          <w:tcPr>
            <w:tcW w:w="1784" w:type="pct"/>
          </w:tcPr>
          <w:p w14:paraId="7625A83E" w14:textId="77777777" w:rsidR="00A949EA" w:rsidRPr="0067034B" w:rsidRDefault="00A949EA" w:rsidP="00914857">
            <w:pPr>
              <w:tabs>
                <w:tab w:val="left" w:pos="0"/>
              </w:tabs>
              <w:spacing w:before="60" w:after="60"/>
              <w:rPr>
                <w:rFonts w:cs="Arial"/>
              </w:rPr>
            </w:pPr>
          </w:p>
        </w:tc>
        <w:tc>
          <w:tcPr>
            <w:tcW w:w="1603" w:type="pct"/>
          </w:tcPr>
          <w:p w14:paraId="1DB43D39" w14:textId="77777777" w:rsidR="00A949EA" w:rsidRPr="0067034B" w:rsidRDefault="00A949EA" w:rsidP="00914857">
            <w:pPr>
              <w:tabs>
                <w:tab w:val="left" w:pos="0"/>
              </w:tabs>
              <w:spacing w:before="60" w:after="60"/>
              <w:rPr>
                <w:rFonts w:cs="Arial"/>
                <w:b/>
              </w:rPr>
            </w:pPr>
          </w:p>
        </w:tc>
        <w:tc>
          <w:tcPr>
            <w:tcW w:w="1613" w:type="pct"/>
          </w:tcPr>
          <w:p w14:paraId="269D805C" w14:textId="77777777" w:rsidR="00A949EA" w:rsidRPr="0067034B" w:rsidRDefault="00A949EA" w:rsidP="00914857">
            <w:pPr>
              <w:tabs>
                <w:tab w:val="left" w:pos="0"/>
              </w:tabs>
              <w:spacing w:before="60" w:after="60"/>
              <w:rPr>
                <w:rFonts w:cs="Arial"/>
                <w:b/>
              </w:rPr>
            </w:pPr>
          </w:p>
        </w:tc>
      </w:tr>
    </w:tbl>
    <w:p w14:paraId="23C33BA7"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13D4380D"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lastRenderedPageBreak/>
        <w:t>1.2 LV EQUIPMENT</w:t>
      </w:r>
    </w:p>
    <w:tbl>
      <w:tblPr>
        <w:tblStyle w:val="TableGrid1"/>
        <w:tblW w:w="3790" w:type="pct"/>
        <w:tblLook w:val="04A0" w:firstRow="1" w:lastRow="0" w:firstColumn="1" w:lastColumn="0" w:noHBand="0" w:noVBand="1"/>
      </w:tblPr>
      <w:tblGrid>
        <w:gridCol w:w="2437"/>
        <w:gridCol w:w="2192"/>
        <w:gridCol w:w="2205"/>
      </w:tblGrid>
      <w:tr w:rsidR="00A949EA" w:rsidRPr="0067034B" w14:paraId="5480BBB1" w14:textId="77777777" w:rsidTr="00A949EA">
        <w:tc>
          <w:tcPr>
            <w:tcW w:w="1782" w:type="pct"/>
          </w:tcPr>
          <w:p w14:paraId="4F77110B"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4" w:type="pct"/>
          </w:tcPr>
          <w:p w14:paraId="25D5ABAD"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1127D162"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247F46AF" w14:textId="77777777" w:rsidTr="00A949EA">
        <w:tc>
          <w:tcPr>
            <w:tcW w:w="1782" w:type="pct"/>
          </w:tcPr>
          <w:p w14:paraId="69AD5116" w14:textId="77777777" w:rsidR="00A949EA" w:rsidRPr="0067034B" w:rsidRDefault="00A949EA" w:rsidP="00914857">
            <w:pPr>
              <w:tabs>
                <w:tab w:val="left" w:pos="0"/>
              </w:tabs>
              <w:spacing w:after="100"/>
              <w:rPr>
                <w:rFonts w:cs="Arial"/>
                <w:b/>
              </w:rPr>
            </w:pPr>
          </w:p>
        </w:tc>
        <w:tc>
          <w:tcPr>
            <w:tcW w:w="1604" w:type="pct"/>
          </w:tcPr>
          <w:p w14:paraId="390CA663" w14:textId="77777777" w:rsidR="00A949EA" w:rsidRPr="0067034B" w:rsidRDefault="00A949EA" w:rsidP="00914857">
            <w:pPr>
              <w:tabs>
                <w:tab w:val="left" w:pos="0"/>
              </w:tabs>
              <w:spacing w:after="0"/>
              <w:rPr>
                <w:rFonts w:cs="Arial"/>
                <w:b/>
              </w:rPr>
            </w:pPr>
          </w:p>
        </w:tc>
        <w:tc>
          <w:tcPr>
            <w:tcW w:w="1613" w:type="pct"/>
          </w:tcPr>
          <w:p w14:paraId="3558054C" w14:textId="77777777" w:rsidR="00A949EA" w:rsidRPr="0067034B" w:rsidRDefault="00A949EA" w:rsidP="00914857">
            <w:pPr>
              <w:tabs>
                <w:tab w:val="left" w:pos="0"/>
              </w:tabs>
              <w:spacing w:after="100"/>
              <w:rPr>
                <w:rFonts w:cs="Arial"/>
                <w:b/>
              </w:rPr>
            </w:pPr>
          </w:p>
        </w:tc>
      </w:tr>
      <w:tr w:rsidR="00A949EA" w:rsidRPr="0067034B" w14:paraId="189A1DB1" w14:textId="77777777" w:rsidTr="00A949EA">
        <w:tc>
          <w:tcPr>
            <w:tcW w:w="1782" w:type="pct"/>
          </w:tcPr>
          <w:p w14:paraId="41C774E7" w14:textId="77777777" w:rsidR="00A949EA" w:rsidRPr="0067034B" w:rsidRDefault="00A949EA" w:rsidP="00914857">
            <w:pPr>
              <w:tabs>
                <w:tab w:val="left" w:pos="0"/>
              </w:tabs>
              <w:spacing w:after="100"/>
              <w:rPr>
                <w:rFonts w:cs="Arial"/>
              </w:rPr>
            </w:pPr>
          </w:p>
        </w:tc>
        <w:tc>
          <w:tcPr>
            <w:tcW w:w="1604" w:type="pct"/>
          </w:tcPr>
          <w:p w14:paraId="1BDC86C8" w14:textId="77777777" w:rsidR="00A949EA" w:rsidRPr="0067034B" w:rsidRDefault="00A949EA" w:rsidP="00914857">
            <w:pPr>
              <w:tabs>
                <w:tab w:val="left" w:pos="0"/>
              </w:tabs>
              <w:spacing w:after="0"/>
              <w:rPr>
                <w:rFonts w:cs="Arial"/>
              </w:rPr>
            </w:pPr>
          </w:p>
        </w:tc>
        <w:tc>
          <w:tcPr>
            <w:tcW w:w="1613" w:type="pct"/>
          </w:tcPr>
          <w:p w14:paraId="762B575B" w14:textId="77777777" w:rsidR="00A949EA" w:rsidRPr="0067034B" w:rsidRDefault="00A949EA" w:rsidP="00914857">
            <w:pPr>
              <w:tabs>
                <w:tab w:val="left" w:pos="0"/>
              </w:tabs>
              <w:spacing w:after="100"/>
              <w:rPr>
                <w:rFonts w:cs="Arial"/>
              </w:rPr>
            </w:pPr>
          </w:p>
        </w:tc>
      </w:tr>
      <w:tr w:rsidR="00A949EA" w:rsidRPr="0067034B" w14:paraId="65122C77" w14:textId="77777777" w:rsidTr="00A949EA">
        <w:tc>
          <w:tcPr>
            <w:tcW w:w="1782" w:type="pct"/>
          </w:tcPr>
          <w:p w14:paraId="6B71D6B5" w14:textId="77777777" w:rsidR="00A949EA" w:rsidRPr="0067034B" w:rsidRDefault="00A949EA" w:rsidP="00914857">
            <w:pPr>
              <w:tabs>
                <w:tab w:val="left" w:pos="0"/>
              </w:tabs>
              <w:spacing w:after="100"/>
              <w:rPr>
                <w:rFonts w:cs="Arial"/>
              </w:rPr>
            </w:pPr>
          </w:p>
        </w:tc>
        <w:tc>
          <w:tcPr>
            <w:tcW w:w="1604" w:type="pct"/>
          </w:tcPr>
          <w:p w14:paraId="0946BB91" w14:textId="77777777" w:rsidR="00A949EA" w:rsidRPr="0067034B" w:rsidRDefault="00A949EA" w:rsidP="00914857">
            <w:pPr>
              <w:tabs>
                <w:tab w:val="left" w:pos="0"/>
              </w:tabs>
              <w:spacing w:after="100"/>
              <w:rPr>
                <w:rFonts w:cs="Arial"/>
              </w:rPr>
            </w:pPr>
          </w:p>
        </w:tc>
        <w:tc>
          <w:tcPr>
            <w:tcW w:w="1613" w:type="pct"/>
          </w:tcPr>
          <w:p w14:paraId="79966D08" w14:textId="77777777" w:rsidR="00A949EA" w:rsidRPr="0067034B" w:rsidRDefault="00A949EA" w:rsidP="00914857">
            <w:pPr>
              <w:tabs>
                <w:tab w:val="left" w:pos="0"/>
              </w:tabs>
              <w:spacing w:after="100"/>
              <w:rPr>
                <w:rFonts w:cs="Arial"/>
              </w:rPr>
            </w:pPr>
          </w:p>
        </w:tc>
      </w:tr>
      <w:tr w:rsidR="00A949EA" w:rsidRPr="0067034B" w14:paraId="464C941E" w14:textId="77777777" w:rsidTr="00A949EA">
        <w:tc>
          <w:tcPr>
            <w:tcW w:w="1782" w:type="pct"/>
            <w:tcBorders>
              <w:bottom w:val="single" w:sz="4" w:space="0" w:color="auto"/>
            </w:tcBorders>
          </w:tcPr>
          <w:p w14:paraId="0540B018"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1DB03A8C"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0CC2DEAF" w14:textId="77777777" w:rsidR="00A949EA" w:rsidRPr="0067034B" w:rsidRDefault="00A949EA" w:rsidP="00914857">
            <w:pPr>
              <w:tabs>
                <w:tab w:val="left" w:pos="0"/>
              </w:tabs>
              <w:spacing w:after="100"/>
              <w:rPr>
                <w:rFonts w:cs="Arial"/>
                <w:b/>
              </w:rPr>
            </w:pPr>
          </w:p>
        </w:tc>
      </w:tr>
      <w:tr w:rsidR="00A949EA" w:rsidRPr="0067034B" w14:paraId="3383889E" w14:textId="77777777" w:rsidTr="00A949EA">
        <w:tc>
          <w:tcPr>
            <w:tcW w:w="1782" w:type="pct"/>
            <w:tcBorders>
              <w:bottom w:val="single" w:sz="4" w:space="0" w:color="auto"/>
            </w:tcBorders>
          </w:tcPr>
          <w:p w14:paraId="02DB0F67"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28EAA75B"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4D2305BB" w14:textId="77777777" w:rsidR="00A949EA" w:rsidRPr="0067034B" w:rsidRDefault="00A949EA" w:rsidP="00914857">
            <w:pPr>
              <w:tabs>
                <w:tab w:val="left" w:pos="0"/>
              </w:tabs>
              <w:spacing w:after="100"/>
              <w:rPr>
                <w:rFonts w:cs="Arial"/>
                <w:b/>
              </w:rPr>
            </w:pPr>
          </w:p>
        </w:tc>
      </w:tr>
    </w:tbl>
    <w:p w14:paraId="581CD310"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64D9F97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2</w:t>
      </w:r>
    </w:p>
    <w:p w14:paraId="1943E5E2" w14:textId="77777777" w:rsidR="00914857" w:rsidRPr="0067034B" w:rsidRDefault="00914857" w:rsidP="00914857">
      <w:pPr>
        <w:spacing w:before="100" w:beforeAutospacing="1" w:after="100" w:afterAutospacing="1"/>
        <w:jc w:val="center"/>
        <w:rPr>
          <w:rFonts w:eastAsia="Calibri" w:cs="Arial"/>
          <w:b/>
          <w:sz w:val="22"/>
          <w:szCs w:val="22"/>
        </w:rPr>
      </w:pPr>
      <w:r w:rsidRPr="0067034B">
        <w:rPr>
          <w:rFonts w:eastAsia="Calibri" w:cs="Arial"/>
          <w:b/>
          <w:sz w:val="22"/>
          <w:szCs w:val="22"/>
        </w:rPr>
        <w:t>BOUNDARY INFORMATION</w:t>
      </w:r>
    </w:p>
    <w:p w14:paraId="5CD6C38D" w14:textId="4C00DD64"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sz w:val="22"/>
          <w:szCs w:val="22"/>
        </w:rPr>
        <w:t>This schedule contains a description of the High Voltage (HV) boundaries in place at the CATO Transmission Interface Site in accordance with STC, Section D, Part One, 2.</w:t>
      </w:r>
      <w:r w:rsidR="003B0D2E" w:rsidRPr="0067034B">
        <w:rPr>
          <w:rFonts w:eastAsia="Calibri" w:cs="Arial"/>
          <w:sz w:val="22"/>
          <w:szCs w:val="22"/>
        </w:rPr>
        <w:t>9</w:t>
      </w:r>
    </w:p>
    <w:p w14:paraId="3618D7C2"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w:t>
      </w:r>
      <w:r w:rsidRPr="0067034B">
        <w:rPr>
          <w:rFonts w:eastAsia="Calibri" w:cs="Arial"/>
          <w:b/>
          <w:sz w:val="22"/>
          <w:szCs w:val="22"/>
        </w:rPr>
        <w:tab/>
        <w:t>HV BOUNDARIES</w:t>
      </w:r>
    </w:p>
    <w:p w14:paraId="7219F7A7"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2.1.1</w:t>
      </w:r>
      <w:r w:rsidRPr="0067034B">
        <w:rPr>
          <w:rFonts w:eastAsia="Calibri" w:cs="Arial"/>
          <w:b/>
          <w:sz w:val="22"/>
          <w:szCs w:val="22"/>
        </w:rPr>
        <w:tab/>
        <w:t>DESCRIPTION</w:t>
      </w:r>
    </w:p>
    <w:p w14:paraId="693EBB20"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The electrical and ownership boundary between the CATO Transmission System and PTO at the CATO Transmission Interface Site is located at:</w:t>
      </w:r>
    </w:p>
    <w:p w14:paraId="269DA566"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*Insert Location</w:t>
      </w:r>
      <w:proofErr w:type="gramStart"/>
      <w:r w:rsidRPr="0067034B">
        <w:rPr>
          <w:rFonts w:eastAsia="Calibri" w:cs="Arial"/>
          <w:sz w:val="22"/>
          <w:szCs w:val="22"/>
        </w:rPr>
        <w:t>* :</w:t>
      </w:r>
      <w:proofErr w:type="gramEnd"/>
    </w:p>
    <w:p w14:paraId="08DF0DAE"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 xml:space="preserve">Main </w:t>
      </w:r>
      <w:proofErr w:type="gramStart"/>
      <w:r w:rsidRPr="0067034B">
        <w:rPr>
          <w:rFonts w:eastAsia="Calibri" w:cs="Arial"/>
          <w:sz w:val="22"/>
          <w:szCs w:val="22"/>
        </w:rPr>
        <w:t>Busbar:-</w:t>
      </w:r>
      <w:proofErr w:type="gramEnd"/>
      <w:r w:rsidRPr="0067034B">
        <w:rPr>
          <w:rFonts w:eastAsia="Calibri" w:cs="Arial"/>
          <w:sz w:val="22"/>
          <w:szCs w:val="22"/>
        </w:rPr>
        <w:t xml:space="preserve"> </w:t>
      </w:r>
    </w:p>
    <w:p w14:paraId="701C7498"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 xml:space="preserve">Reserve </w:t>
      </w:r>
      <w:proofErr w:type="gramStart"/>
      <w:r w:rsidRPr="0067034B">
        <w:rPr>
          <w:rFonts w:eastAsia="Calibri" w:cs="Arial"/>
          <w:sz w:val="22"/>
          <w:szCs w:val="22"/>
        </w:rPr>
        <w:t>Busbar:-</w:t>
      </w:r>
      <w:proofErr w:type="gramEnd"/>
      <w:r w:rsidRPr="0067034B">
        <w:rPr>
          <w:rFonts w:eastAsia="Calibri" w:cs="Arial"/>
          <w:sz w:val="22"/>
          <w:szCs w:val="22"/>
        </w:rPr>
        <w:t xml:space="preserve"> *Details to be provided if relevant*</w:t>
      </w:r>
    </w:p>
    <w:p w14:paraId="0EB1E7C1" w14:textId="7398463A"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2.2.2</w:t>
      </w:r>
      <w:r w:rsidRPr="0067034B">
        <w:rPr>
          <w:rFonts w:eastAsia="Calibri" w:cs="Arial"/>
          <w:b/>
          <w:sz w:val="22"/>
          <w:szCs w:val="22"/>
        </w:rPr>
        <w:tab/>
      </w:r>
      <w:r w:rsidR="00065652" w:rsidRPr="0067034B">
        <w:rPr>
          <w:rFonts w:eastAsia="Calibri" w:cs="Arial"/>
          <w:b/>
          <w:sz w:val="22"/>
          <w:szCs w:val="22"/>
        </w:rPr>
        <w:t xml:space="preserve">HV </w:t>
      </w:r>
      <w:r w:rsidRPr="0067034B">
        <w:rPr>
          <w:rFonts w:eastAsia="Calibri" w:cs="Arial"/>
          <w:b/>
          <w:sz w:val="22"/>
          <w:szCs w:val="22"/>
        </w:rPr>
        <w:t>DIAGRAMS</w:t>
      </w:r>
    </w:p>
    <w:p w14:paraId="5060C154" w14:textId="0A9A1B4E" w:rsidR="00914857" w:rsidRPr="0067034B" w:rsidRDefault="00914857" w:rsidP="7679D2AF">
      <w:pPr>
        <w:spacing w:before="120"/>
        <w:rPr>
          <w:rFonts w:eastAsia="Calibri" w:cs="Arial"/>
          <w:sz w:val="22"/>
          <w:szCs w:val="22"/>
        </w:rPr>
      </w:pPr>
      <w:r w:rsidRPr="0067034B">
        <w:rPr>
          <w:rFonts w:eastAsia="Calibri" w:cs="Arial"/>
          <w:sz w:val="22"/>
          <w:szCs w:val="22"/>
        </w:rPr>
        <w:t xml:space="preserve">Figures 2.1A to 2.1B for the single line diagram and gas zone diagram boundary point between the </w:t>
      </w:r>
      <w:r w:rsidR="009F5D34" w:rsidRPr="0067034B">
        <w:rPr>
          <w:rFonts w:eastAsia="Calibri" w:cs="Arial"/>
          <w:sz w:val="22"/>
          <w:szCs w:val="22"/>
        </w:rPr>
        <w:t xml:space="preserve">Onshore </w:t>
      </w:r>
      <w:r w:rsidRPr="0067034B">
        <w:rPr>
          <w:rFonts w:eastAsia="Calibri" w:cs="Arial"/>
          <w:sz w:val="22"/>
          <w:szCs w:val="22"/>
        </w:rPr>
        <w:t>Transmission System</w:t>
      </w:r>
      <w:r w:rsidR="009F5D34" w:rsidRPr="0067034B">
        <w:rPr>
          <w:rFonts w:eastAsia="Calibri" w:cs="Arial"/>
          <w:sz w:val="22"/>
          <w:szCs w:val="22"/>
        </w:rPr>
        <w:t xml:space="preserve"> of the CATO</w:t>
      </w:r>
      <w:r w:rsidRPr="0067034B">
        <w:rPr>
          <w:rFonts w:eastAsia="Calibri" w:cs="Arial"/>
          <w:sz w:val="22"/>
          <w:szCs w:val="22"/>
        </w:rPr>
        <w:t xml:space="preserve"> and Onshore Transmission System</w:t>
      </w:r>
      <w:r w:rsidR="009F5D34" w:rsidRPr="0067034B">
        <w:rPr>
          <w:rFonts w:eastAsia="Calibri" w:cs="Arial"/>
          <w:sz w:val="22"/>
          <w:szCs w:val="22"/>
        </w:rPr>
        <w:t xml:space="preserve"> of the PTO</w:t>
      </w:r>
      <w:r w:rsidRPr="0067034B">
        <w:rPr>
          <w:rFonts w:eastAsia="Calibri" w:cs="Arial"/>
          <w:sz w:val="22"/>
          <w:szCs w:val="22"/>
        </w:rPr>
        <w:t xml:space="preserve"> at the </w:t>
      </w:r>
      <w:r w:rsidR="009F5D34" w:rsidRPr="0067034B">
        <w:rPr>
          <w:rFonts w:eastAsia="Calibri" w:cs="Arial"/>
          <w:sz w:val="22"/>
          <w:szCs w:val="22"/>
        </w:rPr>
        <w:t xml:space="preserve">CATO </w:t>
      </w:r>
      <w:r w:rsidRPr="0067034B">
        <w:rPr>
          <w:rFonts w:eastAsia="Calibri" w:cs="Arial"/>
          <w:sz w:val="22"/>
          <w:szCs w:val="22"/>
        </w:rPr>
        <w:t>Transmission Interface Site.</w:t>
      </w:r>
      <w:r w:rsidR="00065652" w:rsidRPr="0067034B">
        <w:rPr>
          <w:rFonts w:eastAsia="Calibri" w:cs="Arial"/>
          <w:sz w:val="22"/>
          <w:szCs w:val="22"/>
        </w:rPr>
        <w:t xml:space="preserve"> </w:t>
      </w:r>
    </w:p>
    <w:p w14:paraId="7844994A" w14:textId="77777777" w:rsidR="00065652" w:rsidRPr="0067034B" w:rsidRDefault="00065652" w:rsidP="7679D2AF">
      <w:pPr>
        <w:spacing w:before="120"/>
        <w:rPr>
          <w:rFonts w:eastAsia="Calibri" w:cs="Arial"/>
          <w:sz w:val="22"/>
          <w:szCs w:val="22"/>
        </w:rPr>
      </w:pPr>
    </w:p>
    <w:p w14:paraId="07C7ED04" w14:textId="5CBAB9D1" w:rsidR="00D167AA" w:rsidRPr="0067034B" w:rsidRDefault="00065652" w:rsidP="7679D2AF">
      <w:pPr>
        <w:spacing w:before="120"/>
        <w:rPr>
          <w:rFonts w:eastAsia="Calibri" w:cs="Arial"/>
          <w:b/>
          <w:bCs/>
          <w:sz w:val="22"/>
          <w:szCs w:val="22"/>
        </w:rPr>
      </w:pPr>
      <w:r w:rsidRPr="0067034B">
        <w:rPr>
          <w:rFonts w:eastAsia="Calibri" w:cs="Arial"/>
          <w:b/>
          <w:bCs/>
          <w:sz w:val="22"/>
          <w:szCs w:val="22"/>
        </w:rPr>
        <w:t>2.3</w:t>
      </w:r>
      <w:r w:rsidRPr="0067034B">
        <w:rPr>
          <w:rFonts w:eastAsia="Calibri" w:cs="Arial"/>
          <w:b/>
          <w:bCs/>
          <w:sz w:val="22"/>
          <w:szCs w:val="22"/>
        </w:rPr>
        <w:tab/>
        <w:t>LV B</w:t>
      </w:r>
      <w:r w:rsidR="00D167AA" w:rsidRPr="0067034B">
        <w:rPr>
          <w:rFonts w:eastAsia="Calibri" w:cs="Arial"/>
          <w:b/>
          <w:bCs/>
          <w:sz w:val="22"/>
          <w:szCs w:val="22"/>
        </w:rPr>
        <w:t>OUNDARIES</w:t>
      </w:r>
    </w:p>
    <w:p w14:paraId="5A148664" w14:textId="27F5AC6E" w:rsidR="00D167AA" w:rsidRPr="0061795A" w:rsidRDefault="00D167AA" w:rsidP="7679D2AF">
      <w:pPr>
        <w:spacing w:before="120"/>
        <w:rPr>
          <w:rFonts w:eastAsia="Calibri" w:cs="Arial"/>
          <w:sz w:val="22"/>
          <w:szCs w:val="22"/>
        </w:rPr>
        <w:sectPr w:rsidR="00D167AA" w:rsidRPr="0061795A">
          <w:headerReference w:type="default" r:id="rId11"/>
          <w:footerReference w:type="default" r:id="rId12"/>
          <w:pgSz w:w="11906" w:h="16838"/>
          <w:pgMar w:top="1440" w:right="1440" w:bottom="1440" w:left="1440" w:header="708" w:footer="708" w:gutter="0"/>
          <w:cols w:space="708"/>
          <w:docGrid w:linePitch="360"/>
        </w:sectPr>
      </w:pPr>
      <w:r w:rsidRPr="0067034B">
        <w:rPr>
          <w:rFonts w:eastAsia="Calibri" w:cs="Arial"/>
          <w:sz w:val="22"/>
          <w:szCs w:val="22"/>
        </w:rPr>
        <w:t xml:space="preserve">To be discussed and agreed </w:t>
      </w:r>
      <w:r w:rsidR="00857B80" w:rsidRPr="0067034B">
        <w:rPr>
          <w:rFonts w:eastAsia="Calibri" w:cs="Arial"/>
          <w:sz w:val="22"/>
          <w:szCs w:val="22"/>
        </w:rPr>
        <w:t>between the Lead Parties in the deta</w:t>
      </w:r>
      <w:r w:rsidR="00197229" w:rsidRPr="0067034B">
        <w:rPr>
          <w:rFonts w:eastAsia="Calibri" w:cs="Arial"/>
          <w:sz w:val="22"/>
          <w:szCs w:val="22"/>
        </w:rPr>
        <w:t>iled design phase.</w:t>
      </w:r>
    </w:p>
    <w:p w14:paraId="60749BC5"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lastRenderedPageBreak/>
        <w:t>Figure 2.1A Single Line Diagram (HV Boundary Point)</w:t>
      </w:r>
    </w:p>
    <w:p w14:paraId="7488AE8D" w14:textId="77777777" w:rsidR="00914857" w:rsidRPr="0061795A" w:rsidRDefault="00914857" w:rsidP="00914857">
      <w:pPr>
        <w:tabs>
          <w:tab w:val="left" w:pos="0"/>
        </w:tabs>
        <w:spacing w:before="120"/>
        <w:jc w:val="center"/>
        <w:rPr>
          <w:rFonts w:eastAsia="Calibri" w:cs="Arial"/>
          <w:sz w:val="22"/>
          <w:szCs w:val="22"/>
        </w:rPr>
      </w:pPr>
    </w:p>
    <w:p w14:paraId="3A9D5D32" w14:textId="77777777" w:rsidR="00914857" w:rsidRPr="0061795A" w:rsidRDefault="00914857" w:rsidP="00914857">
      <w:pPr>
        <w:tabs>
          <w:tab w:val="left" w:pos="0"/>
        </w:tabs>
        <w:spacing w:after="0"/>
        <w:rPr>
          <w:rFonts w:eastAsia="Calibri" w:cs="Arial"/>
          <w:b/>
          <w:sz w:val="22"/>
          <w:szCs w:val="22"/>
        </w:rPr>
      </w:pPr>
    </w:p>
    <w:p w14:paraId="420D1850" w14:textId="77777777" w:rsidR="00914857" w:rsidRPr="0061795A" w:rsidRDefault="00914857" w:rsidP="00914857">
      <w:pPr>
        <w:tabs>
          <w:tab w:val="left" w:pos="0"/>
        </w:tabs>
        <w:spacing w:after="0"/>
        <w:rPr>
          <w:rFonts w:eastAsia="Calibri" w:cs="Arial"/>
          <w:b/>
          <w:sz w:val="22"/>
          <w:szCs w:val="22"/>
        </w:rPr>
      </w:pPr>
    </w:p>
    <w:p w14:paraId="0B6A840A" w14:textId="77777777" w:rsidR="00914857" w:rsidRPr="0061795A" w:rsidRDefault="00914857" w:rsidP="00914857">
      <w:pPr>
        <w:spacing w:after="200" w:line="276" w:lineRule="auto"/>
        <w:rPr>
          <w:rFonts w:eastAsia="Calibri" w:cs="Arial"/>
          <w:b/>
          <w:sz w:val="22"/>
          <w:szCs w:val="22"/>
        </w:rPr>
      </w:pPr>
      <w:r w:rsidRPr="0061795A">
        <w:rPr>
          <w:rFonts w:eastAsia="Calibri" w:cs="Arial"/>
          <w:b/>
          <w:sz w:val="22"/>
          <w:szCs w:val="22"/>
        </w:rPr>
        <w:br w:type="page"/>
      </w:r>
    </w:p>
    <w:p w14:paraId="10583858"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lastRenderedPageBreak/>
        <w:t>Figure 2.1B Gas Zone Diagram (HV Boundary Point)</w:t>
      </w:r>
    </w:p>
    <w:p w14:paraId="2376511A" w14:textId="77777777" w:rsidR="00914857" w:rsidRPr="0061795A" w:rsidRDefault="00914857" w:rsidP="00914857">
      <w:pPr>
        <w:tabs>
          <w:tab w:val="left" w:pos="0"/>
        </w:tabs>
        <w:spacing w:before="120"/>
        <w:rPr>
          <w:rFonts w:eastAsia="Calibri" w:cs="Arial"/>
          <w:sz w:val="22"/>
          <w:szCs w:val="22"/>
        </w:rPr>
      </w:pPr>
    </w:p>
    <w:p w14:paraId="0D1210B7" w14:textId="77777777" w:rsidR="00914857" w:rsidRPr="0061795A" w:rsidRDefault="00914857" w:rsidP="00914857">
      <w:pPr>
        <w:tabs>
          <w:tab w:val="left" w:pos="0"/>
        </w:tabs>
        <w:spacing w:before="120"/>
        <w:rPr>
          <w:rFonts w:eastAsia="Calibri" w:cs="Arial"/>
          <w:sz w:val="22"/>
          <w:szCs w:val="22"/>
        </w:rPr>
      </w:pPr>
    </w:p>
    <w:p w14:paraId="0917EDC9" w14:textId="77777777" w:rsidR="00914857" w:rsidRPr="0061795A" w:rsidRDefault="00914857" w:rsidP="00914857">
      <w:pPr>
        <w:tabs>
          <w:tab w:val="left" w:pos="0"/>
        </w:tabs>
        <w:spacing w:before="120"/>
        <w:rPr>
          <w:rFonts w:eastAsia="Calibri" w:cs="Arial"/>
          <w:sz w:val="22"/>
          <w:szCs w:val="22"/>
        </w:rPr>
        <w:sectPr w:rsidR="00914857" w:rsidRPr="0061795A" w:rsidSect="00C62F69">
          <w:pgSz w:w="11906" w:h="16838"/>
          <w:pgMar w:top="1440" w:right="1440" w:bottom="1440" w:left="1440" w:header="708" w:footer="708" w:gutter="0"/>
          <w:cols w:space="708"/>
          <w:docGrid w:linePitch="360"/>
        </w:sectPr>
      </w:pPr>
    </w:p>
    <w:p w14:paraId="7609FF6C"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lastRenderedPageBreak/>
        <w:t>SCHEDULE 3</w:t>
      </w:r>
    </w:p>
    <w:p w14:paraId="7898D668"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t>SITE SPECIFIC TECHNICAL CONDITIONS</w:t>
      </w:r>
    </w:p>
    <w:p w14:paraId="1A663D82" w14:textId="45006A0A" w:rsidR="00914857" w:rsidRPr="0061795A" w:rsidRDefault="00914857" w:rsidP="00914857">
      <w:pPr>
        <w:tabs>
          <w:tab w:val="left" w:pos="4253"/>
        </w:tabs>
        <w:spacing w:before="100" w:beforeAutospacing="1" w:after="100" w:afterAutospacing="1"/>
        <w:rPr>
          <w:rFonts w:eastAsia="Calibri" w:cs="Arial"/>
          <w:b/>
          <w:sz w:val="22"/>
          <w:szCs w:val="22"/>
        </w:rPr>
      </w:pPr>
      <w:r w:rsidRPr="0061795A">
        <w:rPr>
          <w:rFonts w:eastAsia="Calibri" w:cs="Arial"/>
          <w:sz w:val="22"/>
          <w:szCs w:val="22"/>
        </w:rPr>
        <w:t xml:space="preserve">This schedule contains a description of the technical, design and operational criteria which the CATO Transmission Interface Site Party has applied to its equipment in planning and developing its Transmission System in accordance with STC, Section D, Part One, </w:t>
      </w:r>
    </w:p>
    <w:p w14:paraId="5F526317" w14:textId="77777777" w:rsidR="00914857" w:rsidRPr="00914857" w:rsidRDefault="00914857" w:rsidP="00914857">
      <w:pPr>
        <w:spacing w:after="200" w:line="276" w:lineRule="auto"/>
        <w:rPr>
          <w:rFonts w:ascii="Calibri" w:eastAsia="Calibri" w:hAnsi="Calibri"/>
          <w:b/>
          <w:sz w:val="22"/>
          <w:szCs w:val="22"/>
        </w:rPr>
      </w:pPr>
      <w:r w:rsidRPr="0061795A">
        <w:rPr>
          <w:rFonts w:eastAsia="Calibri" w:cs="Arial"/>
          <w:b/>
          <w:sz w:val="22"/>
          <w:szCs w:val="22"/>
        </w:rPr>
        <w:br w:type="page"/>
      </w:r>
    </w:p>
    <w:p w14:paraId="76B05267"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3.1</w:t>
      </w:r>
    </w:p>
    <w:p w14:paraId="65562C9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0557A50" w14:textId="77777777" w:rsidTr="00914857">
        <w:tc>
          <w:tcPr>
            <w:tcW w:w="3439" w:type="dxa"/>
            <w:shd w:val="clear" w:color="auto" w:fill="F2F2F2"/>
          </w:tcPr>
          <w:p w14:paraId="35F93103"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33DA149C" w14:textId="77777777" w:rsidR="00914857" w:rsidRPr="0067034B" w:rsidRDefault="00914857" w:rsidP="00914857">
            <w:pPr>
              <w:tabs>
                <w:tab w:val="left" w:pos="4253"/>
              </w:tabs>
              <w:spacing w:after="100"/>
              <w:jc w:val="right"/>
              <w:rPr>
                <w:rFonts w:cs="Arial"/>
              </w:rPr>
            </w:pPr>
          </w:p>
        </w:tc>
      </w:tr>
      <w:tr w:rsidR="00914857" w:rsidRPr="0067034B" w14:paraId="63F680E0" w14:textId="77777777" w:rsidTr="00914857">
        <w:tc>
          <w:tcPr>
            <w:tcW w:w="3439" w:type="dxa"/>
            <w:shd w:val="clear" w:color="auto" w:fill="F2F2F2"/>
          </w:tcPr>
          <w:p w14:paraId="7A424080" w14:textId="77777777" w:rsidR="00914857" w:rsidRPr="0067034B" w:rsidRDefault="00914857" w:rsidP="00914857">
            <w:pPr>
              <w:tabs>
                <w:tab w:val="left" w:pos="4253"/>
              </w:tabs>
              <w:spacing w:after="100"/>
              <w:jc w:val="both"/>
              <w:rPr>
                <w:rFonts w:cs="Arial"/>
              </w:rPr>
            </w:pPr>
          </w:p>
        </w:tc>
        <w:tc>
          <w:tcPr>
            <w:tcW w:w="5587" w:type="dxa"/>
            <w:gridSpan w:val="2"/>
          </w:tcPr>
          <w:p w14:paraId="5AB16EDA" w14:textId="77777777" w:rsidR="00914857" w:rsidRPr="0067034B" w:rsidRDefault="00914857" w:rsidP="00914857">
            <w:pPr>
              <w:tabs>
                <w:tab w:val="left" w:pos="4253"/>
              </w:tabs>
              <w:spacing w:after="100"/>
              <w:jc w:val="right"/>
              <w:rPr>
                <w:rFonts w:cs="Arial"/>
              </w:rPr>
            </w:pPr>
          </w:p>
        </w:tc>
      </w:tr>
      <w:tr w:rsidR="00914857" w:rsidRPr="0067034B" w14:paraId="2FC81A98" w14:textId="77777777" w:rsidTr="00914857">
        <w:tc>
          <w:tcPr>
            <w:tcW w:w="3451" w:type="dxa"/>
            <w:gridSpan w:val="2"/>
            <w:shd w:val="clear" w:color="auto" w:fill="F2F2F2"/>
          </w:tcPr>
          <w:p w14:paraId="02BB0FDC"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5D5C0F69" w14:textId="77777777" w:rsidR="00914857" w:rsidRPr="0067034B" w:rsidRDefault="00914857" w:rsidP="00914857">
            <w:pPr>
              <w:tabs>
                <w:tab w:val="left" w:pos="4253"/>
              </w:tabs>
              <w:spacing w:after="0" w:line="264" w:lineRule="auto"/>
              <w:jc w:val="right"/>
              <w:rPr>
                <w:rFonts w:cs="Arial"/>
                <w:b/>
              </w:rPr>
            </w:pPr>
          </w:p>
        </w:tc>
      </w:tr>
      <w:tr w:rsidR="00914857" w:rsidRPr="0067034B" w14:paraId="094CE49C" w14:textId="77777777" w:rsidTr="00914857">
        <w:tc>
          <w:tcPr>
            <w:tcW w:w="3451" w:type="dxa"/>
            <w:gridSpan w:val="2"/>
            <w:shd w:val="clear" w:color="auto" w:fill="F2F2F2"/>
          </w:tcPr>
          <w:p w14:paraId="2AB115D5" w14:textId="77777777" w:rsidR="00914857" w:rsidRPr="0067034B" w:rsidRDefault="00914857" w:rsidP="00914857">
            <w:pPr>
              <w:tabs>
                <w:tab w:val="left" w:pos="4253"/>
              </w:tabs>
              <w:spacing w:after="0" w:line="264" w:lineRule="auto"/>
              <w:rPr>
                <w:rFonts w:cs="Arial"/>
              </w:rPr>
            </w:pPr>
          </w:p>
        </w:tc>
        <w:tc>
          <w:tcPr>
            <w:tcW w:w="5575" w:type="dxa"/>
          </w:tcPr>
          <w:p w14:paraId="669F5355" w14:textId="77777777" w:rsidR="00914857" w:rsidRPr="0067034B" w:rsidRDefault="00914857" w:rsidP="00914857">
            <w:pPr>
              <w:tabs>
                <w:tab w:val="left" w:pos="4253"/>
              </w:tabs>
              <w:spacing w:after="0" w:line="264" w:lineRule="auto"/>
              <w:jc w:val="right"/>
              <w:rPr>
                <w:rFonts w:cs="Arial"/>
              </w:rPr>
            </w:pPr>
          </w:p>
        </w:tc>
      </w:tr>
      <w:tr w:rsidR="00914857" w:rsidRPr="0067034B" w14:paraId="2743496E" w14:textId="77777777" w:rsidTr="00914857">
        <w:tc>
          <w:tcPr>
            <w:tcW w:w="3451" w:type="dxa"/>
            <w:gridSpan w:val="2"/>
            <w:shd w:val="clear" w:color="auto" w:fill="F2F2F2"/>
          </w:tcPr>
          <w:p w14:paraId="65EAEA65" w14:textId="77777777" w:rsidR="00914857" w:rsidRPr="0067034B" w:rsidRDefault="00914857" w:rsidP="00914857">
            <w:pPr>
              <w:tabs>
                <w:tab w:val="left" w:pos="4253"/>
              </w:tabs>
              <w:spacing w:after="0" w:line="264" w:lineRule="auto"/>
              <w:rPr>
                <w:rFonts w:cs="Arial"/>
                <w:b/>
              </w:rPr>
            </w:pPr>
          </w:p>
        </w:tc>
        <w:tc>
          <w:tcPr>
            <w:tcW w:w="5575" w:type="dxa"/>
          </w:tcPr>
          <w:p w14:paraId="002F079A" w14:textId="77777777" w:rsidR="00914857" w:rsidRPr="0067034B" w:rsidRDefault="00914857" w:rsidP="00914857">
            <w:pPr>
              <w:tabs>
                <w:tab w:val="left" w:pos="4253"/>
              </w:tabs>
              <w:spacing w:after="0" w:line="264" w:lineRule="auto"/>
              <w:jc w:val="right"/>
              <w:rPr>
                <w:rFonts w:cs="Arial"/>
              </w:rPr>
            </w:pPr>
          </w:p>
        </w:tc>
      </w:tr>
      <w:tr w:rsidR="00914857" w:rsidRPr="0067034B" w14:paraId="2848868C" w14:textId="77777777" w:rsidTr="00914857">
        <w:tc>
          <w:tcPr>
            <w:tcW w:w="3439" w:type="dxa"/>
            <w:shd w:val="clear" w:color="auto" w:fill="F2F2F2"/>
          </w:tcPr>
          <w:p w14:paraId="5B64DA6D"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71C6B2D" w14:textId="77777777" w:rsidR="00914857" w:rsidRPr="0067034B" w:rsidRDefault="00914857" w:rsidP="00914857">
            <w:pPr>
              <w:tabs>
                <w:tab w:val="left" w:pos="4253"/>
              </w:tabs>
              <w:spacing w:after="100"/>
              <w:jc w:val="right"/>
              <w:rPr>
                <w:rFonts w:cs="Arial"/>
              </w:rPr>
            </w:pPr>
          </w:p>
        </w:tc>
      </w:tr>
    </w:tbl>
    <w:p w14:paraId="0D4EA678" w14:textId="77777777" w:rsidR="00BF409B" w:rsidRPr="0067034B" w:rsidRDefault="00BF409B" w:rsidP="00914857">
      <w:pPr>
        <w:tabs>
          <w:tab w:val="left" w:pos="4253"/>
        </w:tabs>
        <w:spacing w:before="100" w:beforeAutospacing="1" w:after="100" w:afterAutospacing="1"/>
        <w:jc w:val="both"/>
        <w:rPr>
          <w:rFonts w:eastAsia="Calibri" w:cs="Arial"/>
          <w:sz w:val="22"/>
          <w:szCs w:val="22"/>
        </w:rPr>
      </w:pPr>
    </w:p>
    <w:p w14:paraId="015E839A" w14:textId="42AAEBBD" w:rsidR="00914857" w:rsidRPr="0067034B" w:rsidRDefault="00BF409B" w:rsidP="00914857">
      <w:pPr>
        <w:tabs>
          <w:tab w:val="left" w:pos="4253"/>
        </w:tabs>
        <w:spacing w:before="100" w:beforeAutospacing="1" w:after="100" w:afterAutospacing="1"/>
        <w:jc w:val="both"/>
        <w:rPr>
          <w:rFonts w:eastAsia="Calibri" w:cs="Arial"/>
          <w:sz w:val="22"/>
          <w:szCs w:val="22"/>
        </w:rPr>
      </w:pPr>
      <w:r w:rsidRPr="0067034B">
        <w:rPr>
          <w:rFonts w:eastAsia="Calibri" w:cs="Arial"/>
          <w:sz w:val="22"/>
          <w:szCs w:val="22"/>
        </w:rPr>
        <w:t>Not applicable</w:t>
      </w:r>
      <w:r w:rsidR="00914857" w:rsidRPr="0067034B">
        <w:rPr>
          <w:rFonts w:eastAsia="Calibri" w:cs="Arial"/>
          <w:sz w:val="22"/>
          <w:szCs w:val="22"/>
        </w:rPr>
        <w:br w:type="page"/>
      </w:r>
    </w:p>
    <w:p w14:paraId="21EB5D26"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3.2</w:t>
      </w:r>
    </w:p>
    <w:p w14:paraId="5D61491B"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6829A07" w14:textId="77777777" w:rsidTr="00914857">
        <w:tc>
          <w:tcPr>
            <w:tcW w:w="3439" w:type="dxa"/>
            <w:shd w:val="clear" w:color="auto" w:fill="F2F2F2"/>
          </w:tcPr>
          <w:p w14:paraId="783E6F07"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0E365C60" w14:textId="77777777" w:rsidR="00914857" w:rsidRPr="0067034B" w:rsidRDefault="00914857" w:rsidP="00914857">
            <w:pPr>
              <w:tabs>
                <w:tab w:val="left" w:pos="4253"/>
              </w:tabs>
              <w:spacing w:after="100"/>
              <w:jc w:val="right"/>
              <w:rPr>
                <w:rFonts w:cs="Arial"/>
              </w:rPr>
            </w:pPr>
          </w:p>
        </w:tc>
      </w:tr>
      <w:tr w:rsidR="00914857" w:rsidRPr="0067034B" w14:paraId="36F11782" w14:textId="77777777" w:rsidTr="00914857">
        <w:tc>
          <w:tcPr>
            <w:tcW w:w="3451" w:type="dxa"/>
            <w:gridSpan w:val="2"/>
            <w:shd w:val="clear" w:color="auto" w:fill="F2F2F2"/>
          </w:tcPr>
          <w:p w14:paraId="6B5BDF7F"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3E9A0CFD" w14:textId="77777777" w:rsidR="00914857" w:rsidRPr="0067034B" w:rsidRDefault="00914857" w:rsidP="00914857">
            <w:pPr>
              <w:tabs>
                <w:tab w:val="left" w:pos="4253"/>
              </w:tabs>
              <w:spacing w:after="0" w:line="264" w:lineRule="auto"/>
              <w:jc w:val="right"/>
              <w:rPr>
                <w:rFonts w:cs="Arial"/>
                <w:b/>
              </w:rPr>
            </w:pPr>
          </w:p>
        </w:tc>
      </w:tr>
      <w:tr w:rsidR="00914857" w:rsidRPr="0067034B" w14:paraId="0A26640D" w14:textId="77777777" w:rsidTr="00914857">
        <w:tc>
          <w:tcPr>
            <w:tcW w:w="3451" w:type="dxa"/>
            <w:gridSpan w:val="2"/>
            <w:shd w:val="clear" w:color="auto" w:fill="F2F2F2"/>
          </w:tcPr>
          <w:p w14:paraId="5A1FA8A5" w14:textId="77777777" w:rsidR="00914857" w:rsidRPr="0067034B" w:rsidRDefault="00914857" w:rsidP="00914857">
            <w:pPr>
              <w:tabs>
                <w:tab w:val="left" w:pos="4253"/>
              </w:tabs>
              <w:spacing w:after="0" w:line="264" w:lineRule="auto"/>
              <w:rPr>
                <w:rFonts w:cs="Arial"/>
              </w:rPr>
            </w:pPr>
          </w:p>
        </w:tc>
        <w:tc>
          <w:tcPr>
            <w:tcW w:w="5575" w:type="dxa"/>
          </w:tcPr>
          <w:p w14:paraId="0B95BAA8" w14:textId="77777777" w:rsidR="00914857" w:rsidRPr="0067034B" w:rsidRDefault="00914857" w:rsidP="00914857">
            <w:pPr>
              <w:tabs>
                <w:tab w:val="left" w:pos="4253"/>
              </w:tabs>
              <w:spacing w:after="0" w:line="264" w:lineRule="auto"/>
              <w:jc w:val="right"/>
              <w:rPr>
                <w:rFonts w:cs="Arial"/>
              </w:rPr>
            </w:pPr>
          </w:p>
        </w:tc>
      </w:tr>
      <w:tr w:rsidR="00914857" w:rsidRPr="0067034B" w14:paraId="0F009102" w14:textId="77777777" w:rsidTr="00914857">
        <w:tc>
          <w:tcPr>
            <w:tcW w:w="3451" w:type="dxa"/>
            <w:gridSpan w:val="2"/>
            <w:shd w:val="clear" w:color="auto" w:fill="F2F2F2"/>
          </w:tcPr>
          <w:p w14:paraId="7DD8EFDB" w14:textId="77777777" w:rsidR="00914857" w:rsidRPr="0067034B" w:rsidRDefault="00914857" w:rsidP="00914857">
            <w:pPr>
              <w:tabs>
                <w:tab w:val="left" w:pos="4253"/>
              </w:tabs>
              <w:spacing w:after="0" w:line="264" w:lineRule="auto"/>
              <w:rPr>
                <w:rFonts w:cs="Arial"/>
                <w:b/>
              </w:rPr>
            </w:pPr>
          </w:p>
        </w:tc>
        <w:tc>
          <w:tcPr>
            <w:tcW w:w="5575" w:type="dxa"/>
          </w:tcPr>
          <w:p w14:paraId="06769A0D" w14:textId="77777777" w:rsidR="00914857" w:rsidRPr="0067034B" w:rsidRDefault="00914857" w:rsidP="00914857">
            <w:pPr>
              <w:tabs>
                <w:tab w:val="left" w:pos="4253"/>
              </w:tabs>
              <w:spacing w:after="0" w:line="264" w:lineRule="auto"/>
              <w:jc w:val="right"/>
              <w:rPr>
                <w:rFonts w:cs="Arial"/>
              </w:rPr>
            </w:pPr>
          </w:p>
        </w:tc>
      </w:tr>
      <w:tr w:rsidR="00914857" w:rsidRPr="0067034B" w14:paraId="3182F922" w14:textId="77777777" w:rsidTr="00914857">
        <w:tc>
          <w:tcPr>
            <w:tcW w:w="3439" w:type="dxa"/>
            <w:shd w:val="clear" w:color="auto" w:fill="F2F2F2"/>
          </w:tcPr>
          <w:p w14:paraId="23C7BA9E"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04EFE6A" w14:textId="77777777" w:rsidR="00914857" w:rsidRPr="0067034B" w:rsidRDefault="00914857" w:rsidP="00914857">
            <w:pPr>
              <w:tabs>
                <w:tab w:val="left" w:pos="4253"/>
              </w:tabs>
              <w:spacing w:after="100"/>
              <w:jc w:val="right"/>
              <w:rPr>
                <w:rFonts w:cs="Arial"/>
              </w:rPr>
            </w:pPr>
          </w:p>
        </w:tc>
      </w:tr>
    </w:tbl>
    <w:p w14:paraId="089C51EA" w14:textId="77777777" w:rsidR="00914857" w:rsidRPr="00C247D3" w:rsidRDefault="00914857" w:rsidP="00914857">
      <w:pPr>
        <w:tabs>
          <w:tab w:val="left" w:pos="4253"/>
        </w:tabs>
        <w:spacing w:before="100" w:beforeAutospacing="1" w:after="100" w:afterAutospacing="1"/>
        <w:jc w:val="both"/>
        <w:rPr>
          <w:rFonts w:eastAsia="Calibri" w:cs="Arial"/>
          <w:b/>
          <w:sz w:val="22"/>
          <w:szCs w:val="22"/>
        </w:rPr>
      </w:pPr>
      <w:r w:rsidRPr="00C247D3">
        <w:rPr>
          <w:rFonts w:eastAsia="Calibri" w:cs="Arial"/>
          <w:b/>
          <w:sz w:val="22"/>
          <w:szCs w:val="22"/>
        </w:rPr>
        <w:t>Derogated Plant</w:t>
      </w:r>
    </w:p>
    <w:p w14:paraId="6FFF3933"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t>Not applicable.</w:t>
      </w:r>
    </w:p>
    <w:p w14:paraId="2D424666"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br w:type="page"/>
      </w:r>
    </w:p>
    <w:p w14:paraId="62938E0B"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lastRenderedPageBreak/>
        <w:t>SCHEDULE 3.3</w:t>
      </w:r>
    </w:p>
    <w:p w14:paraId="51BD37C7"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0559C4A3" w14:textId="77777777" w:rsidTr="00914857">
        <w:tc>
          <w:tcPr>
            <w:tcW w:w="3439" w:type="dxa"/>
            <w:shd w:val="clear" w:color="auto" w:fill="F2F2F2"/>
          </w:tcPr>
          <w:p w14:paraId="6311A9D4"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37AD105E" w14:textId="77777777" w:rsidR="00914857" w:rsidRPr="00C247D3" w:rsidRDefault="00914857" w:rsidP="00914857">
            <w:pPr>
              <w:tabs>
                <w:tab w:val="left" w:pos="4253"/>
              </w:tabs>
              <w:spacing w:after="100"/>
              <w:jc w:val="right"/>
              <w:rPr>
                <w:rFonts w:cs="Arial"/>
              </w:rPr>
            </w:pPr>
          </w:p>
        </w:tc>
      </w:tr>
      <w:tr w:rsidR="00914857" w:rsidRPr="0067034B" w14:paraId="74EE101C" w14:textId="77777777" w:rsidTr="00914857">
        <w:tc>
          <w:tcPr>
            <w:tcW w:w="3439" w:type="dxa"/>
            <w:shd w:val="clear" w:color="auto" w:fill="F2F2F2"/>
          </w:tcPr>
          <w:p w14:paraId="5FD95690" w14:textId="77777777" w:rsidR="00914857" w:rsidRPr="00C247D3" w:rsidRDefault="00914857" w:rsidP="00914857">
            <w:pPr>
              <w:tabs>
                <w:tab w:val="left" w:pos="4253"/>
              </w:tabs>
              <w:spacing w:after="100"/>
              <w:jc w:val="both"/>
              <w:rPr>
                <w:rFonts w:cs="Arial"/>
              </w:rPr>
            </w:pPr>
          </w:p>
        </w:tc>
        <w:tc>
          <w:tcPr>
            <w:tcW w:w="5587" w:type="dxa"/>
            <w:gridSpan w:val="2"/>
          </w:tcPr>
          <w:p w14:paraId="2FDAB8BE" w14:textId="77777777" w:rsidR="00914857" w:rsidRPr="00C247D3" w:rsidRDefault="00914857" w:rsidP="00914857">
            <w:pPr>
              <w:tabs>
                <w:tab w:val="left" w:pos="4253"/>
              </w:tabs>
              <w:spacing w:after="100"/>
              <w:jc w:val="right"/>
              <w:rPr>
                <w:rFonts w:cs="Arial"/>
              </w:rPr>
            </w:pPr>
          </w:p>
        </w:tc>
      </w:tr>
      <w:tr w:rsidR="00914857" w:rsidRPr="0067034B" w14:paraId="470EC179" w14:textId="77777777" w:rsidTr="00914857">
        <w:tc>
          <w:tcPr>
            <w:tcW w:w="3451" w:type="dxa"/>
            <w:gridSpan w:val="2"/>
            <w:shd w:val="clear" w:color="auto" w:fill="F2F2F2"/>
          </w:tcPr>
          <w:p w14:paraId="6BED0020"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7E2AB280" w14:textId="77777777" w:rsidR="00914857" w:rsidRPr="00C247D3" w:rsidRDefault="00914857" w:rsidP="00914857">
            <w:pPr>
              <w:tabs>
                <w:tab w:val="left" w:pos="4253"/>
              </w:tabs>
              <w:spacing w:after="0" w:line="264" w:lineRule="auto"/>
              <w:jc w:val="right"/>
              <w:rPr>
                <w:rFonts w:cs="Arial"/>
                <w:b/>
              </w:rPr>
            </w:pPr>
          </w:p>
        </w:tc>
      </w:tr>
      <w:tr w:rsidR="00914857" w:rsidRPr="0067034B" w14:paraId="4EFD6226" w14:textId="77777777" w:rsidTr="00914857">
        <w:tc>
          <w:tcPr>
            <w:tcW w:w="3451" w:type="dxa"/>
            <w:gridSpan w:val="2"/>
            <w:shd w:val="clear" w:color="auto" w:fill="F2F2F2"/>
          </w:tcPr>
          <w:p w14:paraId="1C212B3B" w14:textId="77777777" w:rsidR="00914857" w:rsidRPr="00C247D3" w:rsidRDefault="00914857" w:rsidP="00914857">
            <w:pPr>
              <w:tabs>
                <w:tab w:val="left" w:pos="4253"/>
              </w:tabs>
              <w:spacing w:after="0" w:line="264" w:lineRule="auto"/>
              <w:rPr>
                <w:rFonts w:cs="Arial"/>
              </w:rPr>
            </w:pPr>
          </w:p>
        </w:tc>
        <w:tc>
          <w:tcPr>
            <w:tcW w:w="5575" w:type="dxa"/>
          </w:tcPr>
          <w:p w14:paraId="3F843BF8" w14:textId="77777777" w:rsidR="00914857" w:rsidRPr="00C247D3" w:rsidRDefault="00914857" w:rsidP="00914857">
            <w:pPr>
              <w:tabs>
                <w:tab w:val="left" w:pos="4253"/>
              </w:tabs>
              <w:spacing w:after="0" w:line="264" w:lineRule="auto"/>
              <w:jc w:val="right"/>
              <w:rPr>
                <w:rFonts w:cs="Arial"/>
              </w:rPr>
            </w:pPr>
          </w:p>
        </w:tc>
      </w:tr>
      <w:tr w:rsidR="00914857" w:rsidRPr="0067034B" w14:paraId="6F2204D9" w14:textId="77777777" w:rsidTr="00914857">
        <w:tc>
          <w:tcPr>
            <w:tcW w:w="3439" w:type="dxa"/>
            <w:shd w:val="clear" w:color="auto" w:fill="F2F2F2"/>
          </w:tcPr>
          <w:p w14:paraId="69AB2976"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6629604" w14:textId="77777777" w:rsidR="00914857" w:rsidRPr="00C247D3" w:rsidRDefault="00914857" w:rsidP="00914857">
            <w:pPr>
              <w:tabs>
                <w:tab w:val="left" w:pos="4253"/>
              </w:tabs>
              <w:spacing w:after="100"/>
              <w:jc w:val="right"/>
              <w:rPr>
                <w:rFonts w:cs="Arial"/>
              </w:rPr>
            </w:pPr>
          </w:p>
        </w:tc>
      </w:tr>
    </w:tbl>
    <w:p w14:paraId="0720DA2B"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Special Automatic Facilities</w:t>
      </w:r>
    </w:p>
    <w:p w14:paraId="125E554D" w14:textId="77777777" w:rsidR="00914857" w:rsidRPr="00C247D3" w:rsidRDefault="00914857" w:rsidP="00914857">
      <w:pPr>
        <w:spacing w:before="100" w:beforeAutospacing="1" w:after="100" w:afterAutospacing="1"/>
        <w:rPr>
          <w:rFonts w:eastAsia="Calibri" w:cs="Arial"/>
          <w:sz w:val="22"/>
          <w:szCs w:val="22"/>
          <w:u w:val="single"/>
        </w:rPr>
      </w:pPr>
    </w:p>
    <w:p w14:paraId="47FB2EDC" w14:textId="77777777" w:rsidR="00914857" w:rsidRPr="00C247D3" w:rsidRDefault="00914857" w:rsidP="002D0842">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General</w:t>
      </w:r>
    </w:p>
    <w:p w14:paraId="0A417721"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Other Facilities</w:t>
      </w:r>
    </w:p>
    <w:tbl>
      <w:tblPr>
        <w:tblStyle w:val="TableGrid1"/>
        <w:tblW w:w="0" w:type="auto"/>
        <w:tblLook w:val="04A0" w:firstRow="1" w:lastRow="0" w:firstColumn="1" w:lastColumn="0" w:noHBand="0" w:noVBand="1"/>
      </w:tblPr>
      <w:tblGrid>
        <w:gridCol w:w="4508"/>
        <w:gridCol w:w="4508"/>
      </w:tblGrid>
      <w:tr w:rsidR="00914857" w:rsidRPr="0067034B" w14:paraId="6910AD64" w14:textId="77777777" w:rsidTr="00C62F69">
        <w:tc>
          <w:tcPr>
            <w:tcW w:w="4508" w:type="dxa"/>
          </w:tcPr>
          <w:p w14:paraId="0C83F23A" w14:textId="77777777" w:rsidR="00914857" w:rsidRPr="00C247D3" w:rsidRDefault="00914857" w:rsidP="00914857">
            <w:pPr>
              <w:tabs>
                <w:tab w:val="left" w:pos="4253"/>
              </w:tabs>
              <w:spacing w:after="100"/>
              <w:rPr>
                <w:rFonts w:cs="Arial"/>
                <w:u w:val="single"/>
              </w:rPr>
            </w:pPr>
            <w:r w:rsidRPr="00C247D3">
              <w:rPr>
                <w:rFonts w:cs="Arial"/>
                <w:u w:val="single"/>
              </w:rPr>
              <w:t xml:space="preserve">Requirement </w:t>
            </w:r>
          </w:p>
        </w:tc>
        <w:tc>
          <w:tcPr>
            <w:tcW w:w="4508" w:type="dxa"/>
          </w:tcPr>
          <w:p w14:paraId="3CF04841" w14:textId="77777777" w:rsidR="00914857" w:rsidRPr="00C247D3" w:rsidRDefault="00914857" w:rsidP="00914857">
            <w:pPr>
              <w:tabs>
                <w:tab w:val="left" w:pos="4253"/>
              </w:tabs>
              <w:spacing w:after="100"/>
              <w:rPr>
                <w:rFonts w:cs="Arial"/>
              </w:rPr>
            </w:pPr>
          </w:p>
        </w:tc>
      </w:tr>
      <w:tr w:rsidR="00914857" w:rsidRPr="0067034B" w14:paraId="1AD81800" w14:textId="77777777" w:rsidTr="00C62F69">
        <w:tc>
          <w:tcPr>
            <w:tcW w:w="4508" w:type="dxa"/>
          </w:tcPr>
          <w:p w14:paraId="3FD8D5FB" w14:textId="77777777" w:rsidR="00914857" w:rsidRPr="00C247D3" w:rsidRDefault="00914857" w:rsidP="00914857">
            <w:pPr>
              <w:tabs>
                <w:tab w:val="left" w:pos="4253"/>
              </w:tabs>
              <w:spacing w:after="100"/>
              <w:rPr>
                <w:rFonts w:cs="Arial"/>
              </w:rPr>
            </w:pPr>
            <w:r w:rsidRPr="00C247D3">
              <w:rPr>
                <w:rFonts w:cs="Arial"/>
              </w:rPr>
              <w:t>Automatic Open/Closure Schemes</w:t>
            </w:r>
          </w:p>
        </w:tc>
        <w:tc>
          <w:tcPr>
            <w:tcW w:w="4508" w:type="dxa"/>
          </w:tcPr>
          <w:p w14:paraId="7C95D34C" w14:textId="77777777" w:rsidR="00914857" w:rsidRPr="00C247D3" w:rsidRDefault="00914857" w:rsidP="00914857">
            <w:pPr>
              <w:tabs>
                <w:tab w:val="left" w:pos="4253"/>
              </w:tabs>
              <w:spacing w:after="100"/>
              <w:rPr>
                <w:rFonts w:cs="Arial"/>
              </w:rPr>
            </w:pPr>
            <w:r w:rsidRPr="00C247D3">
              <w:rPr>
                <w:rFonts w:cs="Arial"/>
              </w:rPr>
              <w:t>N/A</w:t>
            </w:r>
          </w:p>
        </w:tc>
      </w:tr>
      <w:tr w:rsidR="00914857" w:rsidRPr="0067034B" w14:paraId="01057F65" w14:textId="77777777" w:rsidTr="00C62F69">
        <w:tc>
          <w:tcPr>
            <w:tcW w:w="4508" w:type="dxa"/>
          </w:tcPr>
          <w:p w14:paraId="6F1D888C" w14:textId="77777777" w:rsidR="00914857" w:rsidRPr="00C247D3" w:rsidRDefault="00914857" w:rsidP="00914857">
            <w:pPr>
              <w:tabs>
                <w:tab w:val="left" w:pos="4253"/>
              </w:tabs>
              <w:spacing w:after="100"/>
              <w:rPr>
                <w:rFonts w:cs="Arial"/>
              </w:rPr>
            </w:pPr>
            <w:r w:rsidRPr="00C247D3">
              <w:rPr>
                <w:rFonts w:cs="Arial"/>
              </w:rPr>
              <w:t>System Splitting/Islanding Schemes</w:t>
            </w:r>
          </w:p>
        </w:tc>
        <w:tc>
          <w:tcPr>
            <w:tcW w:w="4508" w:type="dxa"/>
          </w:tcPr>
          <w:p w14:paraId="5B0C46D0" w14:textId="77777777" w:rsidR="00914857" w:rsidRPr="00C247D3" w:rsidRDefault="00914857" w:rsidP="00914857">
            <w:pPr>
              <w:tabs>
                <w:tab w:val="left" w:pos="4253"/>
              </w:tabs>
              <w:spacing w:after="100"/>
              <w:rPr>
                <w:rFonts w:cs="Arial"/>
              </w:rPr>
            </w:pPr>
            <w:r w:rsidRPr="00C247D3">
              <w:rPr>
                <w:rFonts w:cs="Arial"/>
              </w:rPr>
              <w:t>N/A</w:t>
            </w:r>
          </w:p>
        </w:tc>
      </w:tr>
    </w:tbl>
    <w:p w14:paraId="4AF4F366" w14:textId="77777777" w:rsidR="00914857" w:rsidRPr="00C247D3" w:rsidRDefault="00914857" w:rsidP="002D0842">
      <w:pPr>
        <w:numPr>
          <w:ilvl w:val="0"/>
          <w:numId w:val="23"/>
        </w:numPr>
        <w:tabs>
          <w:tab w:val="left" w:pos="4253"/>
        </w:tabs>
        <w:spacing w:before="100" w:beforeAutospacing="1" w:after="100" w:afterAutospacing="1" w:line="276" w:lineRule="auto"/>
        <w:contextualSpacing/>
        <w:rPr>
          <w:rFonts w:eastAsia="Calibri" w:cs="Arial"/>
          <w:b/>
          <w:sz w:val="22"/>
          <w:szCs w:val="22"/>
          <w:u w:val="single"/>
        </w:rPr>
      </w:pPr>
      <w:r w:rsidRPr="00C247D3">
        <w:rPr>
          <w:rFonts w:eastAsia="Calibri" w:cs="Arial"/>
          <w:b/>
          <w:sz w:val="22"/>
          <w:szCs w:val="22"/>
          <w:u w:val="single"/>
        </w:rPr>
        <w:t>Synchronising</w:t>
      </w:r>
    </w:p>
    <w:p w14:paraId="322A6241" w14:textId="77777777" w:rsidR="00914857" w:rsidRPr="00C247D3" w:rsidRDefault="00914857" w:rsidP="00914857">
      <w:pPr>
        <w:tabs>
          <w:tab w:val="left" w:pos="4253"/>
        </w:tabs>
        <w:spacing w:before="100" w:beforeAutospacing="1" w:after="100" w:afterAutospacing="1"/>
        <w:ind w:left="360"/>
        <w:contextualSpacing/>
        <w:rPr>
          <w:rFonts w:eastAsia="Calibri" w:cs="Arial"/>
          <w:sz w:val="22"/>
          <w:szCs w:val="22"/>
          <w:u w:val="single"/>
        </w:rPr>
      </w:pPr>
    </w:p>
    <w:p w14:paraId="747F782F" w14:textId="5FD5273C" w:rsidR="00CD6AF4" w:rsidRPr="00C247D3" w:rsidRDefault="00914857" w:rsidP="007956EE">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 xml:space="preserve">Synchronising requirements at the CATO Transmission Interface </w:t>
      </w:r>
      <w:proofErr w:type="spellStart"/>
      <w:r w:rsidRPr="00C247D3">
        <w:rPr>
          <w:rFonts w:eastAsia="Calibri" w:cs="Arial"/>
          <w:sz w:val="22"/>
          <w:szCs w:val="22"/>
          <w:u w:val="single"/>
        </w:rPr>
        <w:t>Point</w:t>
      </w:r>
      <w:r w:rsidR="00CD6AF4" w:rsidRPr="00C247D3">
        <w:rPr>
          <w:rFonts w:eastAsia="Calibri" w:cs="Arial"/>
          <w:sz w:val="22"/>
          <w:szCs w:val="22"/>
          <w:u w:val="single"/>
        </w:rPr>
        <w:t>At</w:t>
      </w:r>
      <w:proofErr w:type="spellEnd"/>
      <w:r w:rsidR="00CD6AF4" w:rsidRPr="00C247D3">
        <w:rPr>
          <w:rFonts w:eastAsia="Calibri" w:cs="Arial"/>
          <w:sz w:val="22"/>
          <w:szCs w:val="22"/>
          <w:u w:val="single"/>
        </w:rPr>
        <w:t xml:space="preserve"> each CATO Transmission Interface </w:t>
      </w:r>
      <w:r w:rsidR="0054277A" w:rsidRPr="00C247D3">
        <w:rPr>
          <w:rFonts w:eastAsia="Calibri" w:cs="Arial"/>
          <w:sz w:val="22"/>
          <w:szCs w:val="22"/>
          <w:u w:val="single"/>
        </w:rPr>
        <w:t>Site</w:t>
      </w:r>
      <w:r w:rsidR="00FE7D02">
        <w:rPr>
          <w:rFonts w:eastAsia="Calibri" w:cs="Arial"/>
          <w:sz w:val="22"/>
          <w:szCs w:val="22"/>
          <w:u w:val="single"/>
        </w:rPr>
        <w:t>,</w:t>
      </w:r>
      <w:r w:rsidR="0054277A" w:rsidRPr="00C247D3">
        <w:rPr>
          <w:rFonts w:eastAsia="Calibri" w:cs="Arial"/>
          <w:sz w:val="22"/>
          <w:szCs w:val="22"/>
          <w:u w:val="single"/>
        </w:rPr>
        <w:t xml:space="preserve"> the CATO and PTO </w:t>
      </w:r>
      <w:r w:rsidR="00E04B8F" w:rsidRPr="00C247D3">
        <w:rPr>
          <w:rFonts w:eastAsia="Calibri" w:cs="Arial"/>
          <w:sz w:val="22"/>
          <w:szCs w:val="22"/>
          <w:u w:val="single"/>
        </w:rPr>
        <w:t xml:space="preserve">shall agree the installation of appropriate synchronising facilities </w:t>
      </w:r>
      <w:r w:rsidR="00B46885" w:rsidRPr="00C247D3">
        <w:rPr>
          <w:rFonts w:eastAsia="Calibri" w:cs="Arial"/>
          <w:sz w:val="22"/>
          <w:szCs w:val="22"/>
          <w:u w:val="single"/>
        </w:rPr>
        <w:t>and related equipment</w:t>
      </w:r>
      <w:r w:rsidR="00F40545">
        <w:rPr>
          <w:rFonts w:eastAsia="Calibri" w:cs="Arial"/>
          <w:sz w:val="22"/>
          <w:szCs w:val="22"/>
          <w:u w:val="single"/>
        </w:rPr>
        <w:t xml:space="preserve"> (where necessary)</w:t>
      </w:r>
      <w:r w:rsidR="00B46885" w:rsidRPr="00C247D3">
        <w:rPr>
          <w:rFonts w:eastAsia="Calibri" w:cs="Arial"/>
          <w:sz w:val="22"/>
          <w:szCs w:val="22"/>
          <w:u w:val="single"/>
        </w:rPr>
        <w:t xml:space="preserve">, which shall be in accordance with the appropriate </w:t>
      </w:r>
      <w:r w:rsidR="004542EE" w:rsidRPr="00C247D3">
        <w:rPr>
          <w:rFonts w:eastAsia="Calibri" w:cs="Arial"/>
          <w:sz w:val="22"/>
          <w:szCs w:val="22"/>
          <w:u w:val="single"/>
        </w:rPr>
        <w:t>electrical standards.</w:t>
      </w:r>
    </w:p>
    <w:p w14:paraId="0F2889AA" w14:textId="7636D473" w:rsidR="00914857" w:rsidRPr="00C247D3" w:rsidRDefault="00086FF6"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Any</w:t>
      </w:r>
      <w:r w:rsidR="001C3910" w:rsidRPr="00C247D3">
        <w:rPr>
          <w:rFonts w:eastAsia="Calibri" w:cs="Arial"/>
          <w:sz w:val="22"/>
          <w:szCs w:val="22"/>
        </w:rPr>
        <w:t xml:space="preserve"> additional</w:t>
      </w:r>
      <w:r w:rsidRPr="00C247D3">
        <w:rPr>
          <w:rFonts w:eastAsia="Calibri" w:cs="Arial"/>
          <w:sz w:val="22"/>
          <w:szCs w:val="22"/>
        </w:rPr>
        <w:t xml:space="preserve"> requirements for </w:t>
      </w:r>
      <w:r w:rsidR="001C3910" w:rsidRPr="00C247D3">
        <w:rPr>
          <w:rFonts w:eastAsia="Calibri" w:cs="Arial"/>
          <w:sz w:val="22"/>
          <w:szCs w:val="22"/>
        </w:rPr>
        <w:t>the synchronising equipment</w:t>
      </w:r>
      <w:r w:rsidR="0097525E" w:rsidRPr="00C247D3">
        <w:rPr>
          <w:rFonts w:eastAsia="Calibri" w:cs="Arial"/>
          <w:sz w:val="22"/>
          <w:szCs w:val="22"/>
        </w:rPr>
        <w:t xml:space="preserve"> for example</w:t>
      </w:r>
      <w:r w:rsidR="00F87134" w:rsidRPr="004B38FF">
        <w:rPr>
          <w:rFonts w:eastAsia="Calibri" w:cs="Arial"/>
          <w:sz w:val="22"/>
          <w:szCs w:val="22"/>
        </w:rPr>
        <w:t xml:space="preserve"> </w:t>
      </w:r>
      <w:r w:rsidR="00F002D9" w:rsidRPr="00F002D9">
        <w:rPr>
          <w:rFonts w:eastAsia="Calibri" w:cs="Arial"/>
          <w:sz w:val="22"/>
          <w:szCs w:val="22"/>
        </w:rPr>
        <w:t>I</w:t>
      </w:r>
      <w:r w:rsidR="00F87134" w:rsidRPr="00EE4339">
        <w:rPr>
          <w:rFonts w:eastAsia="Calibri" w:cs="Arial"/>
          <w:sz w:val="22"/>
          <w:szCs w:val="22"/>
        </w:rPr>
        <w:t>nterfacing</w:t>
      </w:r>
      <w:r w:rsidR="00F002D9">
        <w:rPr>
          <w:rFonts w:eastAsia="Calibri" w:cs="Arial"/>
          <w:sz w:val="22"/>
          <w:szCs w:val="22"/>
        </w:rPr>
        <w:t xml:space="preserve"> arrangements</w:t>
      </w:r>
      <w:r w:rsidR="00F87134" w:rsidRPr="00EE4339">
        <w:rPr>
          <w:rFonts w:eastAsia="Calibri" w:cs="Arial"/>
          <w:sz w:val="22"/>
          <w:szCs w:val="22"/>
        </w:rPr>
        <w:t xml:space="preserve"> with the</w:t>
      </w:r>
      <w:r w:rsidR="00914857" w:rsidRPr="00EE4339">
        <w:rPr>
          <w:rFonts w:eastAsia="Calibri" w:cs="Arial"/>
          <w:sz w:val="22"/>
          <w:szCs w:val="22"/>
        </w:rPr>
        <w:t xml:space="preserve"> National Electricity Transmission System voltage selection scheme</w:t>
      </w:r>
      <w:r w:rsidR="003C3A3F" w:rsidRPr="00EE4339">
        <w:rPr>
          <w:rFonts w:eastAsia="Calibri" w:cs="Arial"/>
          <w:sz w:val="22"/>
          <w:szCs w:val="22"/>
        </w:rPr>
        <w:t xml:space="preserve"> shall be discussed and agreed between the CATO and the PTO in the detailed design phase</w:t>
      </w:r>
      <w:r w:rsidR="007B3501" w:rsidRPr="00EE4339">
        <w:rPr>
          <w:rFonts w:eastAsia="Calibri" w:cs="Arial"/>
          <w:sz w:val="22"/>
          <w:szCs w:val="22"/>
        </w:rPr>
        <w:t>.</w:t>
      </w:r>
    </w:p>
    <w:p w14:paraId="2136050B"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306C3902"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lastRenderedPageBreak/>
        <w:t>SCHEDULE 3.4</w:t>
      </w:r>
    </w:p>
    <w:p w14:paraId="42D3DC8A" w14:textId="77777777" w:rsidR="00914857" w:rsidRPr="00C247D3" w:rsidRDefault="00914857" w:rsidP="00914857">
      <w:pPr>
        <w:tabs>
          <w:tab w:val="left" w:pos="4253"/>
        </w:tabs>
        <w:spacing w:after="100" w:afterAutospacing="1"/>
        <w:jc w:val="center"/>
        <w:rPr>
          <w:rFonts w:eastAsia="Calibri" w:cs="Arial"/>
          <w:b/>
          <w:sz w:val="22"/>
          <w:szCs w:val="22"/>
        </w:rPr>
      </w:pPr>
      <w:r w:rsidRPr="00C247D3">
        <w:rPr>
          <w:rFonts w:eastAsia="Calibri" w:cs="Arial"/>
          <w:b/>
          <w:sz w:val="22"/>
          <w:szCs w:val="22"/>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173CE012" w14:textId="77777777" w:rsidTr="00914857">
        <w:tc>
          <w:tcPr>
            <w:tcW w:w="3439" w:type="dxa"/>
            <w:shd w:val="clear" w:color="auto" w:fill="F2F2F2"/>
          </w:tcPr>
          <w:p w14:paraId="54C079AA"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77085F4C" w14:textId="77777777" w:rsidR="00914857" w:rsidRPr="00C247D3" w:rsidRDefault="00914857" w:rsidP="00914857">
            <w:pPr>
              <w:tabs>
                <w:tab w:val="left" w:pos="4253"/>
              </w:tabs>
              <w:spacing w:after="100"/>
              <w:jc w:val="right"/>
              <w:rPr>
                <w:rFonts w:cs="Arial"/>
              </w:rPr>
            </w:pPr>
          </w:p>
        </w:tc>
      </w:tr>
      <w:tr w:rsidR="00914857" w:rsidRPr="0067034B" w14:paraId="2192754E" w14:textId="77777777" w:rsidTr="00914857">
        <w:tc>
          <w:tcPr>
            <w:tcW w:w="3439" w:type="dxa"/>
            <w:shd w:val="clear" w:color="auto" w:fill="F2F2F2"/>
          </w:tcPr>
          <w:p w14:paraId="156CD6F4" w14:textId="77777777" w:rsidR="00914857" w:rsidRPr="00C247D3" w:rsidRDefault="00914857" w:rsidP="00914857">
            <w:pPr>
              <w:tabs>
                <w:tab w:val="left" w:pos="4253"/>
              </w:tabs>
              <w:spacing w:after="100"/>
              <w:jc w:val="both"/>
              <w:rPr>
                <w:rFonts w:cs="Arial"/>
              </w:rPr>
            </w:pPr>
          </w:p>
        </w:tc>
        <w:tc>
          <w:tcPr>
            <w:tcW w:w="5587" w:type="dxa"/>
            <w:gridSpan w:val="2"/>
          </w:tcPr>
          <w:p w14:paraId="0B7EFBE7" w14:textId="77777777" w:rsidR="00914857" w:rsidRPr="00C247D3" w:rsidRDefault="00914857" w:rsidP="00914857">
            <w:pPr>
              <w:tabs>
                <w:tab w:val="left" w:pos="4253"/>
              </w:tabs>
              <w:spacing w:after="100"/>
              <w:jc w:val="right"/>
              <w:rPr>
                <w:rFonts w:cs="Arial"/>
              </w:rPr>
            </w:pPr>
          </w:p>
        </w:tc>
      </w:tr>
      <w:tr w:rsidR="00914857" w:rsidRPr="0067034B" w14:paraId="19794791" w14:textId="77777777" w:rsidTr="00914857">
        <w:tc>
          <w:tcPr>
            <w:tcW w:w="3451" w:type="dxa"/>
            <w:gridSpan w:val="2"/>
            <w:shd w:val="clear" w:color="auto" w:fill="F2F2F2"/>
          </w:tcPr>
          <w:p w14:paraId="0AAB0782"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5E4BB55B" w14:textId="77777777" w:rsidR="00914857" w:rsidRPr="00C247D3" w:rsidRDefault="00914857" w:rsidP="00914857">
            <w:pPr>
              <w:tabs>
                <w:tab w:val="left" w:pos="4253"/>
              </w:tabs>
              <w:spacing w:after="0" w:line="264" w:lineRule="auto"/>
              <w:jc w:val="right"/>
              <w:rPr>
                <w:rFonts w:cs="Arial"/>
                <w:b/>
              </w:rPr>
            </w:pPr>
          </w:p>
        </w:tc>
      </w:tr>
      <w:tr w:rsidR="00914857" w:rsidRPr="0067034B" w14:paraId="03ED8B41" w14:textId="77777777" w:rsidTr="00914857">
        <w:tc>
          <w:tcPr>
            <w:tcW w:w="3451" w:type="dxa"/>
            <w:gridSpan w:val="2"/>
            <w:shd w:val="clear" w:color="auto" w:fill="F2F2F2"/>
          </w:tcPr>
          <w:p w14:paraId="5CBB418B" w14:textId="77777777" w:rsidR="00914857" w:rsidRPr="00C247D3" w:rsidRDefault="00914857" w:rsidP="00914857">
            <w:pPr>
              <w:tabs>
                <w:tab w:val="left" w:pos="4253"/>
              </w:tabs>
              <w:spacing w:after="0" w:line="264" w:lineRule="auto"/>
              <w:rPr>
                <w:rFonts w:cs="Arial"/>
              </w:rPr>
            </w:pPr>
          </w:p>
        </w:tc>
        <w:tc>
          <w:tcPr>
            <w:tcW w:w="5575" w:type="dxa"/>
          </w:tcPr>
          <w:p w14:paraId="16CE505C" w14:textId="77777777" w:rsidR="00914857" w:rsidRPr="00C247D3" w:rsidRDefault="00914857" w:rsidP="00914857">
            <w:pPr>
              <w:tabs>
                <w:tab w:val="left" w:pos="4253"/>
              </w:tabs>
              <w:spacing w:after="0" w:line="264" w:lineRule="auto"/>
              <w:jc w:val="right"/>
              <w:rPr>
                <w:rFonts w:cs="Arial"/>
              </w:rPr>
            </w:pPr>
          </w:p>
        </w:tc>
      </w:tr>
      <w:tr w:rsidR="00914857" w:rsidRPr="0067034B" w14:paraId="20E7C7A2" w14:textId="77777777" w:rsidTr="00914857">
        <w:tc>
          <w:tcPr>
            <w:tcW w:w="3451" w:type="dxa"/>
            <w:gridSpan w:val="2"/>
            <w:shd w:val="clear" w:color="auto" w:fill="F2F2F2"/>
          </w:tcPr>
          <w:p w14:paraId="4B03E812" w14:textId="77777777" w:rsidR="00914857" w:rsidRPr="00C247D3" w:rsidRDefault="00914857" w:rsidP="00914857">
            <w:pPr>
              <w:tabs>
                <w:tab w:val="left" w:pos="4253"/>
              </w:tabs>
              <w:spacing w:after="0" w:line="264" w:lineRule="auto"/>
              <w:rPr>
                <w:rFonts w:cs="Arial"/>
              </w:rPr>
            </w:pPr>
          </w:p>
        </w:tc>
        <w:tc>
          <w:tcPr>
            <w:tcW w:w="5575" w:type="dxa"/>
          </w:tcPr>
          <w:p w14:paraId="6FEAE1DD" w14:textId="77777777" w:rsidR="00914857" w:rsidRPr="00C247D3" w:rsidRDefault="00914857" w:rsidP="00914857">
            <w:pPr>
              <w:tabs>
                <w:tab w:val="left" w:pos="4253"/>
              </w:tabs>
              <w:spacing w:after="0" w:line="264" w:lineRule="auto"/>
              <w:jc w:val="right"/>
              <w:rPr>
                <w:rFonts w:cs="Arial"/>
              </w:rPr>
            </w:pPr>
          </w:p>
        </w:tc>
      </w:tr>
      <w:tr w:rsidR="00914857" w:rsidRPr="0067034B" w14:paraId="54C2FB3D" w14:textId="77777777" w:rsidTr="00914857">
        <w:tc>
          <w:tcPr>
            <w:tcW w:w="3439" w:type="dxa"/>
            <w:shd w:val="clear" w:color="auto" w:fill="F2F2F2"/>
          </w:tcPr>
          <w:p w14:paraId="76E25E80"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5504DBB" w14:textId="77777777" w:rsidR="00914857" w:rsidRPr="00C247D3" w:rsidRDefault="00914857" w:rsidP="00914857">
            <w:pPr>
              <w:tabs>
                <w:tab w:val="left" w:pos="4253"/>
              </w:tabs>
              <w:spacing w:after="100"/>
              <w:jc w:val="right"/>
              <w:rPr>
                <w:rFonts w:cs="Arial"/>
              </w:rPr>
            </w:pPr>
          </w:p>
        </w:tc>
      </w:tr>
    </w:tbl>
    <w:p w14:paraId="572D3A1C"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Relay Settings &amp; Protection</w:t>
      </w:r>
    </w:p>
    <w:p w14:paraId="7D1B3409" w14:textId="77777777" w:rsidR="00914857" w:rsidRPr="00C247D3" w:rsidRDefault="00914857" w:rsidP="002D0842">
      <w:pPr>
        <w:numPr>
          <w:ilvl w:val="1"/>
          <w:numId w:val="24"/>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Relay Settings at the CATO Transmission Interface Point</w:t>
      </w:r>
    </w:p>
    <w:p w14:paraId="17A844BE" w14:textId="2D982759"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CATO shall complete the attached protection schedule pro-forma (Schedule 3.4 - Appendix 1) in respect of the CATO Plant and Apparatus at the CATO Transmission Interface Point at &lt;Location&gt;.  The CATO</w:t>
      </w:r>
      <w:r w:rsidR="00A47903" w:rsidRPr="00C247D3">
        <w:rPr>
          <w:rFonts w:eastAsia="Calibri" w:cs="Arial"/>
          <w:sz w:val="22"/>
          <w:szCs w:val="22"/>
        </w:rPr>
        <w:t xml:space="preserve"> </w:t>
      </w:r>
      <w:r w:rsidRPr="00C247D3">
        <w:rPr>
          <w:rFonts w:eastAsia="Calibri" w:cs="Arial"/>
          <w:sz w:val="22"/>
          <w:szCs w:val="22"/>
        </w:rPr>
        <w:t>has agreed these protection settings with The Company and the PTO.  This includes details of the following:</w:t>
      </w:r>
    </w:p>
    <w:p w14:paraId="2D61F016"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 xml:space="preserve">Circuit diagrams of both ac connections and tripping for the purposes of interpreting the </w:t>
      </w:r>
      <w:proofErr w:type="gramStart"/>
      <w:r w:rsidRPr="00C247D3">
        <w:rPr>
          <w:rFonts w:eastAsia="Calibri" w:cs="Arial"/>
          <w:sz w:val="22"/>
          <w:szCs w:val="22"/>
        </w:rPr>
        <w:t>schedule;</w:t>
      </w:r>
      <w:proofErr w:type="gramEnd"/>
    </w:p>
    <w:p w14:paraId="21444546" w14:textId="3B1D8AE1"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 xml:space="preserve">Protection co-ordination report confirming compliance with the applicable clauses of </w:t>
      </w:r>
      <w:r w:rsidR="00560AA1" w:rsidRPr="00C247D3">
        <w:rPr>
          <w:rFonts w:eastAsia="Calibri" w:cs="Arial"/>
          <w:sz w:val="22"/>
          <w:szCs w:val="22"/>
        </w:rPr>
        <w:t xml:space="preserve">ECC </w:t>
      </w:r>
      <w:r w:rsidR="002D712C" w:rsidRPr="00C247D3">
        <w:rPr>
          <w:rFonts w:eastAsia="Calibri" w:cs="Arial"/>
          <w:sz w:val="22"/>
          <w:szCs w:val="22"/>
        </w:rPr>
        <w:t>6.2</w:t>
      </w:r>
      <w:r w:rsidR="00A120A0" w:rsidRPr="00C247D3">
        <w:rPr>
          <w:rFonts w:eastAsia="Calibri" w:cs="Arial"/>
          <w:sz w:val="22"/>
          <w:szCs w:val="22"/>
        </w:rPr>
        <w:t xml:space="preserve"> of the</w:t>
      </w:r>
      <w:r w:rsidRPr="00C247D3">
        <w:rPr>
          <w:rFonts w:eastAsia="Calibri" w:cs="Arial"/>
          <w:sz w:val="22"/>
          <w:szCs w:val="22"/>
        </w:rPr>
        <w:t xml:space="preserve"> Grid Code European Connection Conditions, </w:t>
      </w:r>
      <w:r w:rsidR="00A120A0" w:rsidRPr="00C247D3">
        <w:rPr>
          <w:rFonts w:eastAsia="Calibri" w:cs="Arial"/>
          <w:sz w:val="22"/>
          <w:szCs w:val="22"/>
        </w:rPr>
        <w:t xml:space="preserve">as provided for </w:t>
      </w:r>
      <w:r w:rsidR="000370E9" w:rsidRPr="00C247D3">
        <w:rPr>
          <w:rFonts w:eastAsia="Calibri" w:cs="Arial"/>
          <w:sz w:val="22"/>
          <w:szCs w:val="22"/>
        </w:rPr>
        <w:t>in STC Section D, Part 1, clause 2.2.6</w:t>
      </w:r>
      <w:r w:rsidR="000D14ED" w:rsidRPr="00C247D3">
        <w:rPr>
          <w:rFonts w:eastAsia="Calibri" w:cs="Arial"/>
          <w:sz w:val="22"/>
          <w:szCs w:val="22"/>
        </w:rPr>
        <w:t>. T</w:t>
      </w:r>
      <w:r w:rsidRPr="00C247D3">
        <w:rPr>
          <w:rFonts w:eastAsia="Calibri" w:cs="Arial"/>
          <w:sz w:val="22"/>
          <w:szCs w:val="22"/>
        </w:rPr>
        <w:t>he report shall also show how co-ordination with the PTO’s existing system backup protection is achieved including proposed back-up protection grading curves; and</w:t>
      </w:r>
    </w:p>
    <w:p w14:paraId="53225AA2"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Details of the Protection Dependability Index per protected zone which shall be consistent with the requirements defined in ECC 6.2.2.2.2 (d) of the Grid Code.</w:t>
      </w:r>
    </w:p>
    <w:p w14:paraId="67FBC846" w14:textId="4ACF27B6"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 xml:space="preserve">Any subsequent alterations to the protection settings, shall be agreed between The Company, the PTO and the CATO which shall be consistent with the requirements defined </w:t>
      </w:r>
      <w:proofErr w:type="gramStart"/>
      <w:r w:rsidRPr="00C247D3">
        <w:rPr>
          <w:rFonts w:eastAsia="Calibri" w:cs="Arial"/>
          <w:sz w:val="22"/>
          <w:szCs w:val="22"/>
        </w:rPr>
        <w:t>in  Grid</w:t>
      </w:r>
      <w:proofErr w:type="gramEnd"/>
      <w:r w:rsidRPr="00C247D3">
        <w:rPr>
          <w:rFonts w:eastAsia="Calibri" w:cs="Arial"/>
          <w:sz w:val="22"/>
          <w:szCs w:val="22"/>
        </w:rPr>
        <w:t xml:space="preserve"> Code (ECC.6.2.2.5), as provided in the STC Section D Part 1, 2.2.6.</w:t>
      </w:r>
    </w:p>
    <w:p w14:paraId="5AB63AC8" w14:textId="3E643C5B" w:rsidR="001A6DA9" w:rsidRPr="00C247D3" w:rsidRDefault="008C3735"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 xml:space="preserve">No CATO equipment shall be energised until the protection </w:t>
      </w:r>
      <w:r w:rsidR="006E399F" w:rsidRPr="00C247D3">
        <w:rPr>
          <w:rFonts w:eastAsia="Calibri" w:cs="Arial"/>
          <w:sz w:val="22"/>
          <w:szCs w:val="22"/>
        </w:rPr>
        <w:t xml:space="preserve">settings have been finalised.  The CATO shall agree with the PTO </w:t>
      </w:r>
      <w:r w:rsidR="0013711A" w:rsidRPr="00C247D3">
        <w:rPr>
          <w:rFonts w:eastAsia="Calibri" w:cs="Arial"/>
          <w:sz w:val="22"/>
          <w:szCs w:val="22"/>
        </w:rPr>
        <w:t xml:space="preserve">and The Company and carry out a combined commissioning programme </w:t>
      </w:r>
      <w:r w:rsidR="00D35A34" w:rsidRPr="00C247D3">
        <w:rPr>
          <w:rFonts w:eastAsia="Calibri" w:cs="Arial"/>
          <w:sz w:val="22"/>
          <w:szCs w:val="22"/>
        </w:rPr>
        <w:t>for the protection systems in accordance with STCP 19-4.</w:t>
      </w:r>
    </w:p>
    <w:p w14:paraId="517DC60D" w14:textId="61B1656F" w:rsidR="002C6303" w:rsidRPr="00C247D3" w:rsidRDefault="002C6303"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w:t>
      </w:r>
    </w:p>
    <w:p w14:paraId="413F13F3" w14:textId="6DD09432" w:rsidR="00914857" w:rsidRPr="00C247D3" w:rsidRDefault="00914857" w:rsidP="002D0842">
      <w:pPr>
        <w:numPr>
          <w:ilvl w:val="1"/>
          <w:numId w:val="26"/>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 xml:space="preserve">Protection Arrangements at the </w:t>
      </w:r>
      <w:r w:rsidR="009C001F" w:rsidRPr="00C247D3">
        <w:rPr>
          <w:rFonts w:eastAsia="Calibri" w:cs="Arial"/>
          <w:sz w:val="22"/>
          <w:szCs w:val="22"/>
          <w:u w:val="single"/>
        </w:rPr>
        <w:t xml:space="preserve">CATO </w:t>
      </w:r>
      <w:r w:rsidRPr="00C247D3">
        <w:rPr>
          <w:rFonts w:eastAsia="Calibri" w:cs="Arial"/>
          <w:sz w:val="22"/>
          <w:szCs w:val="22"/>
          <w:u w:val="single"/>
        </w:rPr>
        <w:t>Transmission Interface Point</w:t>
      </w:r>
    </w:p>
    <w:p w14:paraId="2BED280C"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fault clearance time (from fault inception to circuit breaker arc extinction) for faults on the CATO Plant and Apparatus directly connected to the PTO System meets the following minimum requirement(s</w:t>
      </w:r>
      <w:proofErr w:type="gramStart"/>
      <w:r w:rsidRPr="00C247D3">
        <w:rPr>
          <w:rFonts w:eastAsia="Calibri" w:cs="Arial"/>
          <w:sz w:val="22"/>
          <w:szCs w:val="22"/>
        </w:rPr>
        <w:t>):-</w:t>
      </w:r>
      <w:proofErr w:type="gramEnd"/>
    </w:p>
    <w:p w14:paraId="442614DF" w14:textId="77777777"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400</w:t>
      </w:r>
      <w:proofErr w:type="gramStart"/>
      <w:r w:rsidRPr="00C247D3">
        <w:rPr>
          <w:rFonts w:eastAsia="Calibri" w:cs="Arial"/>
          <w:sz w:val="22"/>
          <w:szCs w:val="22"/>
        </w:rPr>
        <w:t>kV:-</w:t>
      </w:r>
      <w:proofErr w:type="gramEnd"/>
      <w:r w:rsidRPr="00C247D3">
        <w:rPr>
          <w:rFonts w:eastAsia="Calibri" w:cs="Arial"/>
          <w:sz w:val="22"/>
          <w:szCs w:val="22"/>
        </w:rPr>
        <w:t xml:space="preserve"> within 80ms</w:t>
      </w:r>
    </w:p>
    <w:p w14:paraId="03FB97EA" w14:textId="29E91FFD"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275</w:t>
      </w:r>
      <w:proofErr w:type="gramStart"/>
      <w:r w:rsidRPr="00C247D3">
        <w:rPr>
          <w:rFonts w:eastAsia="Calibri" w:cs="Arial"/>
          <w:sz w:val="22"/>
          <w:szCs w:val="22"/>
        </w:rPr>
        <w:t>kV:-</w:t>
      </w:r>
      <w:proofErr w:type="gramEnd"/>
      <w:r w:rsidRPr="00C247D3">
        <w:rPr>
          <w:rFonts w:eastAsia="Calibri" w:cs="Arial"/>
          <w:sz w:val="22"/>
          <w:szCs w:val="22"/>
        </w:rPr>
        <w:t>within 1</w:t>
      </w:r>
      <w:r w:rsidR="00756889" w:rsidRPr="00C247D3">
        <w:rPr>
          <w:rFonts w:eastAsia="Calibri" w:cs="Arial"/>
          <w:sz w:val="22"/>
          <w:szCs w:val="22"/>
        </w:rPr>
        <w:t>0</w:t>
      </w:r>
      <w:r w:rsidRPr="00C247D3">
        <w:rPr>
          <w:rFonts w:eastAsia="Calibri" w:cs="Arial"/>
          <w:sz w:val="22"/>
          <w:szCs w:val="22"/>
        </w:rPr>
        <w:t>0ms</w:t>
      </w:r>
    </w:p>
    <w:p w14:paraId="65FFAADF"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At 132</w:t>
      </w:r>
      <w:proofErr w:type="gramStart"/>
      <w:r w:rsidRPr="00C247D3">
        <w:rPr>
          <w:rFonts w:eastAsia="Calibri" w:cs="Arial"/>
          <w:sz w:val="22"/>
          <w:szCs w:val="22"/>
        </w:rPr>
        <w:t>kV:-</w:t>
      </w:r>
      <w:proofErr w:type="gramEnd"/>
      <w:r w:rsidRPr="00C247D3">
        <w:rPr>
          <w:rFonts w:eastAsia="Calibri" w:cs="Arial"/>
          <w:sz w:val="22"/>
          <w:szCs w:val="22"/>
        </w:rPr>
        <w:t>within 120ms</w:t>
      </w:r>
    </w:p>
    <w:p w14:paraId="1C4B1610" w14:textId="6F50DB04" w:rsidR="00914857" w:rsidRPr="00C247D3" w:rsidRDefault="00914857" w:rsidP="6189A0EA">
      <w:pPr>
        <w:tabs>
          <w:tab w:val="left" w:pos="4253"/>
        </w:tabs>
        <w:spacing w:before="100" w:beforeAutospacing="1" w:after="100" w:afterAutospacing="1"/>
        <w:rPr>
          <w:rFonts w:eastAsia="Calibri" w:cs="Arial"/>
          <w:sz w:val="22"/>
          <w:szCs w:val="22"/>
        </w:rPr>
      </w:pPr>
      <w:r w:rsidRPr="00C247D3">
        <w:rPr>
          <w:rFonts w:eastAsia="Calibri" w:cs="Arial"/>
          <w:sz w:val="22"/>
          <w:szCs w:val="22"/>
        </w:rPr>
        <w:lastRenderedPageBreak/>
        <w:t>For faults on transformers the clearance time is specified for the HV side (e.g. for a fault on a 400/220kV transformer</w:t>
      </w:r>
      <w:r w:rsidR="00B701B0">
        <w:rPr>
          <w:rFonts w:eastAsia="Calibri" w:cs="Arial"/>
          <w:sz w:val="22"/>
          <w:szCs w:val="22"/>
        </w:rPr>
        <w:t>,</w:t>
      </w:r>
      <w:r w:rsidRPr="00C247D3">
        <w:rPr>
          <w:rFonts w:eastAsia="Calibri" w:cs="Arial"/>
          <w:sz w:val="22"/>
          <w:szCs w:val="22"/>
        </w:rPr>
        <w:t xml:space="preserve"> the maximum clearance time is 80ms.  Where </w:t>
      </w:r>
      <w:proofErr w:type="spellStart"/>
      <w:r w:rsidRPr="00C247D3">
        <w:rPr>
          <w:rFonts w:eastAsia="Calibri" w:cs="Arial"/>
          <w:sz w:val="22"/>
          <w:szCs w:val="22"/>
        </w:rPr>
        <w:t>intertripping</w:t>
      </w:r>
      <w:proofErr w:type="spellEnd"/>
      <w:r w:rsidRPr="00C247D3">
        <w:rPr>
          <w:rFonts w:eastAsia="Calibri" w:cs="Arial"/>
          <w:sz w:val="22"/>
          <w:szCs w:val="22"/>
        </w:rPr>
        <w:t xml:space="preserve"> is required to open circuit breakers, the overall fault clearance time shall not be extended by more than 60ms (total 140ms) to allow such </w:t>
      </w:r>
      <w:proofErr w:type="spellStart"/>
      <w:r w:rsidRPr="00C247D3">
        <w:rPr>
          <w:rFonts w:eastAsia="Calibri" w:cs="Arial"/>
          <w:sz w:val="22"/>
          <w:szCs w:val="22"/>
        </w:rPr>
        <w:t>intertripping</w:t>
      </w:r>
      <w:proofErr w:type="spellEnd"/>
      <w:r w:rsidRPr="00C247D3">
        <w:rPr>
          <w:rFonts w:eastAsia="Calibri" w:cs="Arial"/>
          <w:sz w:val="22"/>
          <w:szCs w:val="22"/>
        </w:rPr>
        <w:t xml:space="preserve"> to operate.</w:t>
      </w:r>
    </w:p>
    <w:p w14:paraId="079A309E"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4147D7D8" w14:textId="77777777" w:rsidR="00914857" w:rsidRPr="00C247D3" w:rsidRDefault="00914857" w:rsidP="00914857">
      <w:pPr>
        <w:tabs>
          <w:tab w:val="left" w:pos="4253"/>
        </w:tabs>
        <w:spacing w:before="100" w:beforeAutospacing="1" w:after="60"/>
        <w:jc w:val="both"/>
        <w:rPr>
          <w:rFonts w:eastAsia="Calibri" w:cs="Arial"/>
          <w:b/>
          <w:sz w:val="22"/>
          <w:szCs w:val="22"/>
        </w:rPr>
      </w:pPr>
      <w:r w:rsidRPr="00C247D3">
        <w:rPr>
          <w:rFonts w:eastAsia="Calibri" w:cs="Arial"/>
          <w:b/>
          <w:sz w:val="22"/>
          <w:szCs w:val="22"/>
        </w:rPr>
        <w:lastRenderedPageBreak/>
        <w:t>Schedule 3.4- Appendix 1</w:t>
      </w:r>
    </w:p>
    <w:p w14:paraId="7C304704" w14:textId="77777777" w:rsidR="00914857" w:rsidRPr="00C247D3" w:rsidRDefault="00914857" w:rsidP="00914857">
      <w:pPr>
        <w:tabs>
          <w:tab w:val="left" w:pos="4253"/>
        </w:tabs>
        <w:jc w:val="both"/>
        <w:rPr>
          <w:rFonts w:eastAsia="Calibri" w:cs="Arial"/>
          <w:sz w:val="22"/>
          <w:szCs w:val="22"/>
          <w:u w:val="single"/>
        </w:rPr>
      </w:pPr>
      <w:r w:rsidRPr="00C247D3">
        <w:rPr>
          <w:rFonts w:eastAsia="Calibri" w:cs="Arial"/>
          <w:sz w:val="22"/>
          <w:szCs w:val="22"/>
          <w:u w:val="single"/>
        </w:rPr>
        <w:t>PROTECTION AND INTERTRIPPING DETAILS AT THE CATO TRANSMISSION INTERFACE POINT</w:t>
      </w:r>
    </w:p>
    <w:p w14:paraId="63216494" w14:textId="77777777" w:rsidR="00914857" w:rsidRPr="00C247D3" w:rsidRDefault="00914857" w:rsidP="00914857">
      <w:pPr>
        <w:tabs>
          <w:tab w:val="left" w:pos="4253"/>
        </w:tabs>
        <w:spacing w:before="120"/>
        <w:jc w:val="both"/>
        <w:rPr>
          <w:rFonts w:eastAsia="Calibri" w:cs="Arial"/>
          <w:sz w:val="22"/>
          <w:szCs w:val="22"/>
          <w:u w:val="single"/>
        </w:rPr>
      </w:pPr>
      <w:r w:rsidRPr="00C247D3">
        <w:rPr>
          <w:rFonts w:eastAsia="Calibri" w:cs="Arial"/>
          <w:sz w:val="22"/>
          <w:szCs w:val="22"/>
          <w:u w:val="single"/>
        </w:rPr>
        <w:t>SITE NAME:</w:t>
      </w:r>
      <w:r w:rsidRPr="00C247D3">
        <w:rPr>
          <w:rFonts w:eastAsia="Calibri" w:cs="Arial"/>
        </w:rPr>
        <w:t xml:space="preserve"> </w:t>
      </w:r>
    </w:p>
    <w:p w14:paraId="131C72FC" w14:textId="77777777" w:rsidR="00914857" w:rsidRPr="00C247D3" w:rsidRDefault="00914857" w:rsidP="00914857">
      <w:pPr>
        <w:tabs>
          <w:tab w:val="left" w:pos="4253"/>
        </w:tabs>
        <w:spacing w:before="120"/>
        <w:jc w:val="both"/>
        <w:rPr>
          <w:rFonts w:eastAsia="Calibri" w:cs="Arial"/>
          <w:sz w:val="22"/>
          <w:szCs w:val="22"/>
        </w:rPr>
      </w:pPr>
      <w:r w:rsidRPr="00C247D3">
        <w:rPr>
          <w:rFonts w:eastAsia="Calibri" w:cs="Arial"/>
          <w:sz w:val="22"/>
          <w:szCs w:val="22"/>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B5D325E" w14:textId="77777777" w:rsidTr="00C62F69">
        <w:trPr>
          <w:trHeight w:val="687"/>
          <w:tblHeader/>
        </w:trPr>
        <w:tc>
          <w:tcPr>
            <w:tcW w:w="888" w:type="dxa"/>
            <w:vMerge w:val="restart"/>
          </w:tcPr>
          <w:p w14:paraId="4573F2A1" w14:textId="77777777" w:rsidR="00914857" w:rsidRPr="0067034B" w:rsidRDefault="00914857" w:rsidP="00914857">
            <w:pPr>
              <w:widowControl w:val="0"/>
              <w:autoSpaceDE w:val="0"/>
              <w:autoSpaceDN w:val="0"/>
              <w:spacing w:after="0"/>
              <w:rPr>
                <w:rFonts w:eastAsia="Arial" w:cs="Arial"/>
                <w:sz w:val="14"/>
                <w:szCs w:val="14"/>
                <w:lang w:val="en-US"/>
              </w:rPr>
            </w:pPr>
          </w:p>
          <w:p w14:paraId="0C2FF677"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270EDCE4" w14:textId="77777777" w:rsidR="00914857" w:rsidRPr="0067034B" w:rsidRDefault="00914857" w:rsidP="00914857">
            <w:pPr>
              <w:widowControl w:val="0"/>
              <w:autoSpaceDE w:val="0"/>
              <w:autoSpaceDN w:val="0"/>
              <w:spacing w:before="5" w:after="0"/>
              <w:rPr>
                <w:rFonts w:eastAsia="Arial" w:cs="Arial"/>
                <w:sz w:val="14"/>
                <w:szCs w:val="14"/>
                <w:lang w:val="en-US"/>
              </w:rPr>
            </w:pPr>
          </w:p>
          <w:p w14:paraId="003CF05F"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CDE2250" w14:textId="77777777" w:rsidR="00914857" w:rsidRPr="0067034B" w:rsidRDefault="00914857" w:rsidP="00914857">
            <w:pPr>
              <w:widowControl w:val="0"/>
              <w:autoSpaceDE w:val="0"/>
              <w:autoSpaceDN w:val="0"/>
              <w:spacing w:before="5" w:after="0"/>
              <w:rPr>
                <w:rFonts w:eastAsia="Arial" w:cs="Arial"/>
                <w:sz w:val="14"/>
                <w:szCs w:val="14"/>
                <w:lang w:val="en-US"/>
              </w:rPr>
            </w:pPr>
          </w:p>
          <w:p w14:paraId="30D71A93"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47235484"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16E20FF" w14:textId="77777777" w:rsidR="00914857" w:rsidRPr="0067034B" w:rsidRDefault="00914857" w:rsidP="00914857">
            <w:pPr>
              <w:widowControl w:val="0"/>
              <w:autoSpaceDE w:val="0"/>
              <w:autoSpaceDN w:val="0"/>
              <w:spacing w:before="5" w:after="0"/>
              <w:rPr>
                <w:rFonts w:eastAsia="Arial" w:cs="Arial"/>
                <w:sz w:val="14"/>
                <w:szCs w:val="14"/>
                <w:lang w:val="en-US"/>
              </w:rPr>
            </w:pPr>
          </w:p>
          <w:p w14:paraId="68F4B6B1"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0F119F43" w14:textId="77777777" w:rsidR="00914857" w:rsidRPr="0067034B" w:rsidRDefault="00914857" w:rsidP="00914857">
            <w:pPr>
              <w:widowControl w:val="0"/>
              <w:autoSpaceDE w:val="0"/>
              <w:autoSpaceDN w:val="0"/>
              <w:spacing w:after="0"/>
              <w:rPr>
                <w:rFonts w:eastAsia="Arial" w:cs="Arial"/>
                <w:sz w:val="14"/>
                <w:szCs w:val="14"/>
                <w:lang w:val="en-US"/>
              </w:rPr>
            </w:pPr>
          </w:p>
          <w:p w14:paraId="3217839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4B1FFED0" w14:textId="77777777" w:rsidR="00914857" w:rsidRPr="0067034B" w:rsidRDefault="00914857" w:rsidP="00914857">
            <w:pPr>
              <w:widowControl w:val="0"/>
              <w:autoSpaceDE w:val="0"/>
              <w:autoSpaceDN w:val="0"/>
              <w:spacing w:after="0"/>
              <w:rPr>
                <w:rFonts w:eastAsia="Arial" w:cs="Arial"/>
                <w:sz w:val="14"/>
                <w:szCs w:val="14"/>
                <w:lang w:val="en-US"/>
              </w:rPr>
            </w:pPr>
          </w:p>
          <w:p w14:paraId="257F4BEE"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proofErr w:type="gramStart"/>
            <w:r w:rsidRPr="0067034B">
              <w:rPr>
                <w:rFonts w:eastAsia="Arial" w:cs="Arial"/>
                <w:color w:val="313131"/>
                <w:w w:val="95"/>
                <w:sz w:val="14"/>
                <w:szCs w:val="14"/>
                <w:lang w:val="en-US"/>
              </w:rPr>
              <w:t>RELAY</w:t>
            </w:r>
            <w:proofErr w:type="gramEnd"/>
            <w:r w:rsidRPr="0067034B">
              <w:rPr>
                <w:rFonts w:eastAsia="Arial" w:cs="Arial"/>
                <w:color w:val="313131"/>
                <w:w w:val="95"/>
                <w:sz w:val="14"/>
                <w:szCs w:val="14"/>
                <w:lang w:val="en-US"/>
              </w:rPr>
              <w:t xml:space="preserve"> SETTINGS </w:t>
            </w:r>
            <w:r w:rsidRPr="0067034B">
              <w:rPr>
                <w:rFonts w:eastAsia="Arial" w:cs="Arial"/>
                <w:color w:val="313131"/>
                <w:sz w:val="14"/>
                <w:szCs w:val="14"/>
                <w:lang w:val="en-US"/>
              </w:rPr>
              <w:t>PLUS COMPONENT VALUES</w:t>
            </w:r>
          </w:p>
        </w:tc>
        <w:tc>
          <w:tcPr>
            <w:tcW w:w="835" w:type="dxa"/>
            <w:vMerge w:val="restart"/>
          </w:tcPr>
          <w:p w14:paraId="1F909F30" w14:textId="77777777" w:rsidR="00914857" w:rsidRPr="0067034B" w:rsidRDefault="00914857" w:rsidP="00914857">
            <w:pPr>
              <w:widowControl w:val="0"/>
              <w:autoSpaceDE w:val="0"/>
              <w:autoSpaceDN w:val="0"/>
              <w:spacing w:after="0"/>
              <w:rPr>
                <w:rFonts w:eastAsia="Arial" w:cs="Arial"/>
                <w:sz w:val="14"/>
                <w:szCs w:val="14"/>
                <w:lang w:val="en-US"/>
              </w:rPr>
            </w:pPr>
          </w:p>
          <w:p w14:paraId="0A37B0FC" w14:textId="77777777" w:rsidR="00914857" w:rsidRPr="0067034B" w:rsidRDefault="00914857" w:rsidP="00914857">
            <w:pPr>
              <w:widowControl w:val="0"/>
              <w:autoSpaceDE w:val="0"/>
              <w:autoSpaceDN w:val="0"/>
              <w:spacing w:before="7" w:after="0"/>
              <w:rPr>
                <w:rFonts w:eastAsia="Arial" w:cs="Arial"/>
                <w:sz w:val="14"/>
                <w:szCs w:val="14"/>
                <w:lang w:val="en-US"/>
              </w:rPr>
            </w:pPr>
          </w:p>
          <w:p w14:paraId="158D5E09"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34ACD28D" w14:textId="77777777" w:rsidTr="00C62F69">
        <w:trPr>
          <w:trHeight w:val="490"/>
          <w:tblHeader/>
        </w:trPr>
        <w:tc>
          <w:tcPr>
            <w:tcW w:w="888" w:type="dxa"/>
            <w:vMerge/>
            <w:tcBorders>
              <w:top w:val="nil"/>
            </w:tcBorders>
          </w:tcPr>
          <w:p w14:paraId="71623BB4" w14:textId="77777777" w:rsidR="00914857" w:rsidRPr="00F37610" w:rsidRDefault="00914857" w:rsidP="00914857">
            <w:pPr>
              <w:spacing w:after="200" w:line="276" w:lineRule="auto"/>
              <w:rPr>
                <w:rFonts w:eastAsia="Calibri" w:cs="Arial"/>
                <w:sz w:val="14"/>
                <w:szCs w:val="14"/>
              </w:rPr>
            </w:pPr>
          </w:p>
        </w:tc>
        <w:tc>
          <w:tcPr>
            <w:tcW w:w="1171" w:type="dxa"/>
          </w:tcPr>
          <w:p w14:paraId="6099567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7596C042" w14:textId="77777777" w:rsidR="00914857" w:rsidRPr="0067034B" w:rsidRDefault="00914857" w:rsidP="00914857">
            <w:pPr>
              <w:widowControl w:val="0"/>
              <w:autoSpaceDE w:val="0"/>
              <w:autoSpaceDN w:val="0"/>
              <w:spacing w:before="3" w:after="0"/>
              <w:rPr>
                <w:rFonts w:eastAsia="Arial" w:cs="Arial"/>
                <w:sz w:val="14"/>
                <w:szCs w:val="14"/>
                <w:lang w:val="en-US"/>
              </w:rPr>
            </w:pPr>
          </w:p>
          <w:p w14:paraId="335AAA8D"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384D9F64" w14:textId="77777777" w:rsidR="00914857" w:rsidRPr="0067034B" w:rsidRDefault="00914857" w:rsidP="00914857">
            <w:pPr>
              <w:widowControl w:val="0"/>
              <w:autoSpaceDE w:val="0"/>
              <w:autoSpaceDN w:val="0"/>
              <w:spacing w:before="3" w:after="0"/>
              <w:rPr>
                <w:rFonts w:eastAsia="Arial" w:cs="Arial"/>
                <w:sz w:val="14"/>
                <w:szCs w:val="14"/>
                <w:lang w:val="en-US"/>
              </w:rPr>
            </w:pPr>
          </w:p>
          <w:p w14:paraId="14E893B3"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397701BC"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258A5C9E"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80FF2A3" w14:textId="77777777" w:rsidR="00914857" w:rsidRPr="00F37610"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26DC3DDE" w14:textId="77777777" w:rsidR="00914857" w:rsidRPr="0067034B" w:rsidRDefault="00914857" w:rsidP="00914857">
            <w:pPr>
              <w:widowControl w:val="0"/>
              <w:autoSpaceDE w:val="0"/>
              <w:autoSpaceDN w:val="0"/>
              <w:spacing w:before="1" w:after="0"/>
              <w:rPr>
                <w:rFonts w:eastAsia="Arial" w:cs="Arial"/>
                <w:sz w:val="14"/>
                <w:szCs w:val="14"/>
                <w:lang w:val="en-US"/>
              </w:rPr>
            </w:pPr>
          </w:p>
          <w:p w14:paraId="6A3E41A4"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7169222B" w14:textId="77777777" w:rsidR="00914857" w:rsidRPr="0067034B" w:rsidRDefault="00914857" w:rsidP="00914857">
            <w:pPr>
              <w:widowControl w:val="0"/>
              <w:autoSpaceDE w:val="0"/>
              <w:autoSpaceDN w:val="0"/>
              <w:spacing w:before="10" w:after="0"/>
              <w:rPr>
                <w:rFonts w:eastAsia="Arial" w:cs="Arial"/>
                <w:sz w:val="14"/>
                <w:szCs w:val="14"/>
                <w:lang w:val="en-US"/>
              </w:rPr>
            </w:pPr>
          </w:p>
          <w:p w14:paraId="6950B38B"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804D94D"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D1137D6" w14:textId="77777777" w:rsidR="00914857" w:rsidRPr="0067034B" w:rsidRDefault="00914857" w:rsidP="00914857">
            <w:pPr>
              <w:widowControl w:val="0"/>
              <w:autoSpaceDE w:val="0"/>
              <w:autoSpaceDN w:val="0"/>
              <w:spacing w:before="10" w:after="0"/>
              <w:rPr>
                <w:rFonts w:eastAsia="Arial" w:cs="Arial"/>
                <w:sz w:val="14"/>
                <w:szCs w:val="14"/>
                <w:lang w:val="en-US"/>
              </w:rPr>
            </w:pPr>
          </w:p>
          <w:p w14:paraId="2897F6EB"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68E8579B"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3475C507"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51470B7" w14:textId="77777777" w:rsidR="00914857" w:rsidRPr="00F37610" w:rsidRDefault="00914857" w:rsidP="00914857">
            <w:pPr>
              <w:spacing w:after="200" w:line="276" w:lineRule="auto"/>
              <w:rPr>
                <w:rFonts w:eastAsia="Calibri" w:cs="Arial"/>
                <w:sz w:val="14"/>
                <w:szCs w:val="14"/>
              </w:rPr>
            </w:pPr>
          </w:p>
        </w:tc>
        <w:tc>
          <w:tcPr>
            <w:tcW w:w="835" w:type="dxa"/>
            <w:vMerge/>
            <w:tcBorders>
              <w:top w:val="nil"/>
            </w:tcBorders>
          </w:tcPr>
          <w:p w14:paraId="1C34E7C9" w14:textId="77777777" w:rsidR="00914857" w:rsidRPr="00F37610" w:rsidRDefault="00914857" w:rsidP="00914857">
            <w:pPr>
              <w:spacing w:after="200" w:line="276" w:lineRule="auto"/>
              <w:rPr>
                <w:rFonts w:eastAsia="Calibri" w:cs="Arial"/>
                <w:sz w:val="14"/>
                <w:szCs w:val="14"/>
              </w:rPr>
            </w:pPr>
          </w:p>
        </w:tc>
      </w:tr>
      <w:tr w:rsidR="00914857" w:rsidRPr="0067034B" w14:paraId="0260A54F" w14:textId="77777777" w:rsidTr="00C62F69">
        <w:trPr>
          <w:trHeight w:val="498"/>
        </w:trPr>
        <w:tc>
          <w:tcPr>
            <w:tcW w:w="888" w:type="dxa"/>
          </w:tcPr>
          <w:p w14:paraId="65163E77"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216753DE"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14093010"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3F85831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0002184B"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6B6AA50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54AB9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EB06459"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60067D6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6A94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999543"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24FFFE4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0BCB1349"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8AF860E"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50B672D8"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682D303A" w14:textId="77777777" w:rsidTr="00C62F69">
        <w:trPr>
          <w:trHeight w:val="465"/>
        </w:trPr>
        <w:tc>
          <w:tcPr>
            <w:tcW w:w="888" w:type="dxa"/>
          </w:tcPr>
          <w:p w14:paraId="50B27D33"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6A79DB87"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5FE7BE41"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587AB940"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721ACD4"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61F0466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9C92A17"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1560A44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78BD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C1121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84D7E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F6B16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FF6AB1"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2ACF8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0CD89D4"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3ABCA43" w14:textId="77777777" w:rsidTr="00C62F69">
        <w:trPr>
          <w:trHeight w:val="475"/>
        </w:trPr>
        <w:tc>
          <w:tcPr>
            <w:tcW w:w="888" w:type="dxa"/>
          </w:tcPr>
          <w:p w14:paraId="28A01357"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2012AF9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07E83763"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72A19585"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F21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17245D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7ED47C8"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4E789D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1A0C4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A6993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55171F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08D91B5"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421B8E17"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626F12E"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0EFF4FF9"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B23BA1A" w14:textId="77777777" w:rsidTr="00C62F69">
        <w:trPr>
          <w:trHeight w:val="464"/>
        </w:trPr>
        <w:tc>
          <w:tcPr>
            <w:tcW w:w="888" w:type="dxa"/>
          </w:tcPr>
          <w:p w14:paraId="207B5F22"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7FD595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D585A96"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1197DE06"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0A2D4222"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54EBD70"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8C6362C"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719109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79DA20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55DE37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DEB84C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5088A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F972C6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058F856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DFD57F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1C56C3B" w14:textId="77777777" w:rsidTr="00C62F69">
        <w:trPr>
          <w:trHeight w:val="464"/>
        </w:trPr>
        <w:tc>
          <w:tcPr>
            <w:tcW w:w="888" w:type="dxa"/>
          </w:tcPr>
          <w:p w14:paraId="14A75389"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723C6B4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12EDACEA"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430F402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1E2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0ED412AD"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8DD1D35"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5B67A7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484AC4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0D0F3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B1E71C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FFAB6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060223B"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30DFC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7AA2C75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0EC2AC0" w14:textId="77777777" w:rsidTr="00C62F69">
        <w:trPr>
          <w:trHeight w:val="467"/>
        </w:trPr>
        <w:tc>
          <w:tcPr>
            <w:tcW w:w="888" w:type="dxa"/>
          </w:tcPr>
          <w:p w14:paraId="1DD5EC6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2D9E9A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6CE59025"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DD7CB89"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1AA8166C"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D70E3E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EE5123B"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24F9231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4C347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2A92A2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C2E2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720A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62CD207"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10824032"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6FE575FC"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C63E4D2" w14:textId="77777777" w:rsidTr="00C62F69">
        <w:trPr>
          <w:trHeight w:val="441"/>
        </w:trPr>
        <w:tc>
          <w:tcPr>
            <w:tcW w:w="888" w:type="dxa"/>
          </w:tcPr>
          <w:p w14:paraId="0F30D84D"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FE6BF90"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324FDCFE"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3CDDC268"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2277EA39"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D61496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849AC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4D78856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3A29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07A82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6E75A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47CA734"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D274AB5"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769F344"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36A67F0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821007E" w14:textId="77777777" w:rsidTr="00C62F69">
        <w:trPr>
          <w:trHeight w:val="441"/>
        </w:trPr>
        <w:tc>
          <w:tcPr>
            <w:tcW w:w="888" w:type="dxa"/>
          </w:tcPr>
          <w:p w14:paraId="0F4E0563"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F316A2D"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5C31790"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86BD9A4"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2C891264"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93477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A288DF9"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70DB4D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841518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CE17F2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1D9116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7E7D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29DCD75"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0ADFD0B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566301"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7004685" w14:textId="77777777" w:rsidTr="00C62F69">
        <w:trPr>
          <w:trHeight w:val="466"/>
        </w:trPr>
        <w:tc>
          <w:tcPr>
            <w:tcW w:w="888" w:type="dxa"/>
          </w:tcPr>
          <w:p w14:paraId="051CC788"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C1F532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8C588C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D1C5DE7"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744B688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BF67FA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A8B02F5"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11FD1E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68FFE5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D1C26D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C0BEA6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BCCB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B58EF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DD8BC5E"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EBF2BC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23EF8C0" w14:textId="77777777" w:rsidTr="00C62F69">
        <w:trPr>
          <w:trHeight w:val="460"/>
        </w:trPr>
        <w:tc>
          <w:tcPr>
            <w:tcW w:w="888" w:type="dxa"/>
          </w:tcPr>
          <w:p w14:paraId="009E1724"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4BEA63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A015B8B"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121E1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41EE1"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9816DE9"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5626B1F"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BB458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0A7C7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96F3E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D18A2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0F21C6"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208F857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D000C9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5EF8E9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D706D8D" w14:textId="77777777" w:rsidTr="00C62F69">
        <w:trPr>
          <w:trHeight w:val="460"/>
        </w:trPr>
        <w:tc>
          <w:tcPr>
            <w:tcW w:w="888" w:type="dxa"/>
          </w:tcPr>
          <w:p w14:paraId="14D99DD1"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B881A03"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F5AE30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CC503D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D326AE9"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523C51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F1DC10F"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844F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5EF1AE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0E87DE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3269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305120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491BD42"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6166C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55087A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563233" w14:textId="77777777" w:rsidTr="00C62F69">
        <w:trPr>
          <w:trHeight w:val="460"/>
        </w:trPr>
        <w:tc>
          <w:tcPr>
            <w:tcW w:w="888" w:type="dxa"/>
          </w:tcPr>
          <w:p w14:paraId="3D27A54C"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34FD1D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AC049"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35FAE8D"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8B81EC7"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A81A40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A7EF543"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2393FF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FB15A8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1E9FC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775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60BD84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7F75991F"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5D803F5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C0A908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126D3F6" w14:textId="77777777" w:rsidTr="00C62F69">
        <w:trPr>
          <w:trHeight w:val="436"/>
        </w:trPr>
        <w:tc>
          <w:tcPr>
            <w:tcW w:w="888" w:type="dxa"/>
          </w:tcPr>
          <w:p w14:paraId="71D0B51A"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EC099D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DA761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F137F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0FD7A1D"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474293F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0330DB8"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21A2456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94C658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2E04E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1E35C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C0258A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0FE971"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A7B67AC"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B45003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349F90C9" w14:textId="77777777" w:rsidTr="00C62F69">
        <w:trPr>
          <w:trHeight w:val="457"/>
        </w:trPr>
        <w:tc>
          <w:tcPr>
            <w:tcW w:w="888" w:type="dxa"/>
          </w:tcPr>
          <w:p w14:paraId="799E8038"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50A9EE49"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2274FC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2D00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E773696"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2E75E72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C322BD1"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2BC7F0E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071B1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4A1FF1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5C4C8A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51EB8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6C5A3D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072B2402"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D111D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20455722" w14:textId="77777777" w:rsidTr="00C62F69">
        <w:trPr>
          <w:trHeight w:val="447"/>
        </w:trPr>
        <w:tc>
          <w:tcPr>
            <w:tcW w:w="888" w:type="dxa"/>
          </w:tcPr>
          <w:p w14:paraId="6882445C"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6885795A"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8D5C2B"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115BBB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9CFD42A"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350B4A4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2DDC9E"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337543C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4B72E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2873BF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14D37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00660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D55E09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295215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E2C304A"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D5D4114" w14:textId="77777777" w:rsidTr="00C62F69">
        <w:trPr>
          <w:trHeight w:val="447"/>
        </w:trPr>
        <w:tc>
          <w:tcPr>
            <w:tcW w:w="888" w:type="dxa"/>
          </w:tcPr>
          <w:p w14:paraId="1F2C7B6F"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8882120"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96B8D42"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E170580"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43AE840"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52ECB68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E23BD6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C26CAA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7392A2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71310E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7D507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85463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6E47DE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6BF1A3A"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5C5E011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69ED62BF" w14:textId="77777777" w:rsidTr="00C62F69">
        <w:trPr>
          <w:trHeight w:val="447"/>
        </w:trPr>
        <w:tc>
          <w:tcPr>
            <w:tcW w:w="888" w:type="dxa"/>
          </w:tcPr>
          <w:p w14:paraId="1D964E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2A55BF8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A0A49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BD6D77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C1513A7"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F9FA7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DEAFA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C04E51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2D4A9B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380E5C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2FC7BA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21A17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43B67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5EE743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ECFE8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52F23431" w14:textId="77777777" w:rsidR="00914857" w:rsidRPr="00C247D3" w:rsidRDefault="00914857" w:rsidP="00914857">
      <w:pPr>
        <w:tabs>
          <w:tab w:val="left" w:pos="4253"/>
        </w:tabs>
        <w:spacing w:before="100" w:beforeAutospacing="1" w:after="100" w:afterAutospacing="1"/>
        <w:jc w:val="both"/>
        <w:rPr>
          <w:rFonts w:eastAsia="Calibri" w:cs="Arial"/>
          <w:sz w:val="22"/>
          <w:szCs w:val="22"/>
          <w:u w:val="single"/>
        </w:rPr>
      </w:pPr>
      <w:r w:rsidRPr="00C247D3">
        <w:rPr>
          <w:rFonts w:eastAsia="Calibri" w:cs="Arial"/>
          <w:sz w:val="22"/>
          <w:szCs w:val="22"/>
          <w:u w:val="single"/>
        </w:rPr>
        <w:br w:type="page"/>
      </w:r>
    </w:p>
    <w:p w14:paraId="30C930D7" w14:textId="77777777" w:rsidR="00914857" w:rsidRPr="00C247D3" w:rsidRDefault="00914857" w:rsidP="00914857">
      <w:pPr>
        <w:spacing w:after="200" w:line="276" w:lineRule="auto"/>
        <w:rPr>
          <w:rFonts w:eastAsia="Calibri" w:cs="Arial"/>
          <w:sz w:val="22"/>
          <w:szCs w:val="22"/>
        </w:rPr>
      </w:pPr>
      <w:r w:rsidRPr="00C247D3">
        <w:rPr>
          <w:rFonts w:eastAsia="Calibri" w:cs="Arial"/>
          <w:sz w:val="22"/>
          <w:szCs w:val="22"/>
          <w:u w:val="single"/>
        </w:rPr>
        <w:lastRenderedPageBreak/>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2C15EB8" w14:textId="77777777" w:rsidTr="00C62F69">
        <w:trPr>
          <w:trHeight w:val="687"/>
          <w:tblHeader/>
        </w:trPr>
        <w:tc>
          <w:tcPr>
            <w:tcW w:w="888" w:type="dxa"/>
            <w:vMerge w:val="restart"/>
          </w:tcPr>
          <w:p w14:paraId="3163774E" w14:textId="77777777" w:rsidR="00914857" w:rsidRPr="0067034B" w:rsidRDefault="00914857" w:rsidP="00914857">
            <w:pPr>
              <w:widowControl w:val="0"/>
              <w:autoSpaceDE w:val="0"/>
              <w:autoSpaceDN w:val="0"/>
              <w:spacing w:after="0"/>
              <w:rPr>
                <w:rFonts w:eastAsia="Arial" w:cs="Arial"/>
                <w:sz w:val="14"/>
                <w:szCs w:val="14"/>
                <w:lang w:val="en-US"/>
              </w:rPr>
            </w:pPr>
          </w:p>
          <w:p w14:paraId="4FE4C4F3"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16648169" w14:textId="77777777" w:rsidR="00914857" w:rsidRPr="0067034B" w:rsidRDefault="00914857" w:rsidP="00914857">
            <w:pPr>
              <w:widowControl w:val="0"/>
              <w:autoSpaceDE w:val="0"/>
              <w:autoSpaceDN w:val="0"/>
              <w:spacing w:before="5" w:after="0"/>
              <w:rPr>
                <w:rFonts w:eastAsia="Arial" w:cs="Arial"/>
                <w:sz w:val="14"/>
                <w:szCs w:val="14"/>
                <w:lang w:val="en-US"/>
              </w:rPr>
            </w:pPr>
          </w:p>
          <w:p w14:paraId="28C55889"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5E24CDF" w14:textId="77777777" w:rsidR="00914857" w:rsidRPr="0067034B" w:rsidRDefault="00914857" w:rsidP="00914857">
            <w:pPr>
              <w:widowControl w:val="0"/>
              <w:autoSpaceDE w:val="0"/>
              <w:autoSpaceDN w:val="0"/>
              <w:spacing w:before="5" w:after="0"/>
              <w:rPr>
                <w:rFonts w:eastAsia="Arial" w:cs="Arial"/>
                <w:sz w:val="14"/>
                <w:szCs w:val="14"/>
                <w:lang w:val="en-US"/>
              </w:rPr>
            </w:pPr>
          </w:p>
          <w:p w14:paraId="45ABDD54"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6D56C2F1"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481992E" w14:textId="77777777" w:rsidR="00914857" w:rsidRPr="0067034B" w:rsidRDefault="00914857" w:rsidP="00914857">
            <w:pPr>
              <w:widowControl w:val="0"/>
              <w:autoSpaceDE w:val="0"/>
              <w:autoSpaceDN w:val="0"/>
              <w:spacing w:before="5" w:after="0"/>
              <w:rPr>
                <w:rFonts w:eastAsia="Arial" w:cs="Arial"/>
                <w:sz w:val="14"/>
                <w:szCs w:val="14"/>
                <w:lang w:val="en-US"/>
              </w:rPr>
            </w:pPr>
          </w:p>
          <w:p w14:paraId="6ADE367A"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69DCCC12" w14:textId="77777777" w:rsidR="00914857" w:rsidRPr="0067034B" w:rsidRDefault="00914857" w:rsidP="00914857">
            <w:pPr>
              <w:widowControl w:val="0"/>
              <w:autoSpaceDE w:val="0"/>
              <w:autoSpaceDN w:val="0"/>
              <w:spacing w:after="0"/>
              <w:rPr>
                <w:rFonts w:eastAsia="Arial" w:cs="Arial"/>
                <w:sz w:val="14"/>
                <w:szCs w:val="14"/>
                <w:lang w:val="en-US"/>
              </w:rPr>
            </w:pPr>
          </w:p>
          <w:p w14:paraId="568DC22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75E366D" w14:textId="77777777" w:rsidR="00914857" w:rsidRPr="0067034B" w:rsidRDefault="00914857" w:rsidP="00914857">
            <w:pPr>
              <w:widowControl w:val="0"/>
              <w:autoSpaceDE w:val="0"/>
              <w:autoSpaceDN w:val="0"/>
              <w:spacing w:after="0"/>
              <w:rPr>
                <w:rFonts w:eastAsia="Arial" w:cs="Arial"/>
                <w:sz w:val="14"/>
                <w:szCs w:val="14"/>
                <w:lang w:val="en-US"/>
              </w:rPr>
            </w:pPr>
          </w:p>
          <w:p w14:paraId="145AA86D"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proofErr w:type="gramStart"/>
            <w:r w:rsidRPr="0067034B">
              <w:rPr>
                <w:rFonts w:eastAsia="Arial" w:cs="Arial"/>
                <w:color w:val="313131"/>
                <w:w w:val="95"/>
                <w:sz w:val="14"/>
                <w:szCs w:val="14"/>
                <w:lang w:val="en-US"/>
              </w:rPr>
              <w:t>RELAY</w:t>
            </w:r>
            <w:proofErr w:type="gramEnd"/>
            <w:r w:rsidRPr="0067034B">
              <w:rPr>
                <w:rFonts w:eastAsia="Arial" w:cs="Arial"/>
                <w:color w:val="313131"/>
                <w:w w:val="95"/>
                <w:sz w:val="14"/>
                <w:szCs w:val="14"/>
                <w:lang w:val="en-US"/>
              </w:rPr>
              <w:t xml:space="preserve"> SETTINGS </w:t>
            </w:r>
            <w:r w:rsidRPr="0067034B">
              <w:rPr>
                <w:rFonts w:eastAsia="Arial" w:cs="Arial"/>
                <w:color w:val="313131"/>
                <w:sz w:val="14"/>
                <w:szCs w:val="14"/>
                <w:lang w:val="en-US"/>
              </w:rPr>
              <w:t>PLUS COMPONENT VALUES</w:t>
            </w:r>
          </w:p>
        </w:tc>
        <w:tc>
          <w:tcPr>
            <w:tcW w:w="835" w:type="dxa"/>
            <w:vMerge w:val="restart"/>
          </w:tcPr>
          <w:p w14:paraId="74FC133E" w14:textId="77777777" w:rsidR="00914857" w:rsidRPr="0067034B" w:rsidRDefault="00914857" w:rsidP="00914857">
            <w:pPr>
              <w:widowControl w:val="0"/>
              <w:autoSpaceDE w:val="0"/>
              <w:autoSpaceDN w:val="0"/>
              <w:spacing w:after="0"/>
              <w:rPr>
                <w:rFonts w:eastAsia="Arial" w:cs="Arial"/>
                <w:sz w:val="14"/>
                <w:szCs w:val="14"/>
                <w:lang w:val="en-US"/>
              </w:rPr>
            </w:pPr>
          </w:p>
          <w:p w14:paraId="057B33D4" w14:textId="77777777" w:rsidR="00914857" w:rsidRPr="0067034B" w:rsidRDefault="00914857" w:rsidP="00914857">
            <w:pPr>
              <w:widowControl w:val="0"/>
              <w:autoSpaceDE w:val="0"/>
              <w:autoSpaceDN w:val="0"/>
              <w:spacing w:before="7" w:after="0"/>
              <w:rPr>
                <w:rFonts w:eastAsia="Arial" w:cs="Arial"/>
                <w:sz w:val="14"/>
                <w:szCs w:val="14"/>
                <w:lang w:val="en-US"/>
              </w:rPr>
            </w:pPr>
          </w:p>
          <w:p w14:paraId="627FFAB2"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5333C04D" w14:textId="77777777" w:rsidTr="00C62F69">
        <w:trPr>
          <w:trHeight w:val="490"/>
          <w:tblHeader/>
        </w:trPr>
        <w:tc>
          <w:tcPr>
            <w:tcW w:w="888" w:type="dxa"/>
            <w:vMerge/>
            <w:tcBorders>
              <w:top w:val="nil"/>
            </w:tcBorders>
          </w:tcPr>
          <w:p w14:paraId="2F5BB3CD" w14:textId="77777777" w:rsidR="00914857" w:rsidRPr="0067034B" w:rsidRDefault="00914857" w:rsidP="00914857">
            <w:pPr>
              <w:spacing w:after="200" w:line="276" w:lineRule="auto"/>
              <w:rPr>
                <w:rFonts w:eastAsia="Calibri" w:cs="Arial"/>
                <w:sz w:val="14"/>
                <w:szCs w:val="14"/>
              </w:rPr>
            </w:pPr>
          </w:p>
        </w:tc>
        <w:tc>
          <w:tcPr>
            <w:tcW w:w="1171" w:type="dxa"/>
          </w:tcPr>
          <w:p w14:paraId="6C0D9C1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6129BEF3" w14:textId="77777777" w:rsidR="00914857" w:rsidRPr="0067034B" w:rsidRDefault="00914857" w:rsidP="00914857">
            <w:pPr>
              <w:widowControl w:val="0"/>
              <w:autoSpaceDE w:val="0"/>
              <w:autoSpaceDN w:val="0"/>
              <w:spacing w:before="3" w:after="0"/>
              <w:rPr>
                <w:rFonts w:eastAsia="Arial" w:cs="Arial"/>
                <w:sz w:val="14"/>
                <w:szCs w:val="14"/>
                <w:lang w:val="en-US"/>
              </w:rPr>
            </w:pPr>
          </w:p>
          <w:p w14:paraId="198F4AB8"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2932318A" w14:textId="77777777" w:rsidR="00914857" w:rsidRPr="0067034B" w:rsidRDefault="00914857" w:rsidP="00914857">
            <w:pPr>
              <w:widowControl w:val="0"/>
              <w:autoSpaceDE w:val="0"/>
              <w:autoSpaceDN w:val="0"/>
              <w:spacing w:before="3" w:after="0"/>
              <w:rPr>
                <w:rFonts w:eastAsia="Arial" w:cs="Arial"/>
                <w:sz w:val="14"/>
                <w:szCs w:val="14"/>
                <w:lang w:val="en-US"/>
              </w:rPr>
            </w:pPr>
          </w:p>
          <w:p w14:paraId="05A3338F"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0FD9FCE"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7CE89E23"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0307B209" w14:textId="77777777" w:rsidR="00914857" w:rsidRPr="0067034B"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5945A68F" w14:textId="77777777" w:rsidR="00914857" w:rsidRPr="0067034B" w:rsidRDefault="00914857" w:rsidP="00914857">
            <w:pPr>
              <w:widowControl w:val="0"/>
              <w:autoSpaceDE w:val="0"/>
              <w:autoSpaceDN w:val="0"/>
              <w:spacing w:before="1" w:after="0"/>
              <w:rPr>
                <w:rFonts w:eastAsia="Arial" w:cs="Arial"/>
                <w:sz w:val="14"/>
                <w:szCs w:val="14"/>
                <w:lang w:val="en-US"/>
              </w:rPr>
            </w:pPr>
          </w:p>
          <w:p w14:paraId="6013AAFE"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6D93CA75" w14:textId="77777777" w:rsidR="00914857" w:rsidRPr="0067034B" w:rsidRDefault="00914857" w:rsidP="00914857">
            <w:pPr>
              <w:widowControl w:val="0"/>
              <w:autoSpaceDE w:val="0"/>
              <w:autoSpaceDN w:val="0"/>
              <w:spacing w:before="10" w:after="0"/>
              <w:rPr>
                <w:rFonts w:eastAsia="Arial" w:cs="Arial"/>
                <w:sz w:val="14"/>
                <w:szCs w:val="14"/>
                <w:lang w:val="en-US"/>
              </w:rPr>
            </w:pPr>
          </w:p>
          <w:p w14:paraId="59CAD1D4"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4E09E70"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82B0228" w14:textId="77777777" w:rsidR="00914857" w:rsidRPr="0067034B" w:rsidRDefault="00914857" w:rsidP="00914857">
            <w:pPr>
              <w:widowControl w:val="0"/>
              <w:autoSpaceDE w:val="0"/>
              <w:autoSpaceDN w:val="0"/>
              <w:spacing w:before="10" w:after="0"/>
              <w:rPr>
                <w:rFonts w:eastAsia="Arial" w:cs="Arial"/>
                <w:sz w:val="14"/>
                <w:szCs w:val="14"/>
                <w:lang w:val="en-US"/>
              </w:rPr>
            </w:pPr>
          </w:p>
          <w:p w14:paraId="34FE9FB5"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2741C12A"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209C3D01"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4DD138D" w14:textId="77777777" w:rsidR="00914857" w:rsidRPr="0067034B" w:rsidRDefault="00914857" w:rsidP="00914857">
            <w:pPr>
              <w:spacing w:after="200" w:line="276" w:lineRule="auto"/>
              <w:rPr>
                <w:rFonts w:eastAsia="Calibri" w:cs="Arial"/>
                <w:sz w:val="14"/>
                <w:szCs w:val="14"/>
              </w:rPr>
            </w:pPr>
          </w:p>
        </w:tc>
        <w:tc>
          <w:tcPr>
            <w:tcW w:w="835" w:type="dxa"/>
            <w:vMerge/>
            <w:tcBorders>
              <w:top w:val="nil"/>
            </w:tcBorders>
          </w:tcPr>
          <w:p w14:paraId="5043C6F0" w14:textId="77777777" w:rsidR="00914857" w:rsidRPr="0067034B" w:rsidRDefault="00914857" w:rsidP="00914857">
            <w:pPr>
              <w:spacing w:after="200" w:line="276" w:lineRule="auto"/>
              <w:rPr>
                <w:rFonts w:eastAsia="Calibri" w:cs="Arial"/>
                <w:sz w:val="14"/>
                <w:szCs w:val="14"/>
              </w:rPr>
            </w:pPr>
          </w:p>
        </w:tc>
      </w:tr>
      <w:tr w:rsidR="00914857" w:rsidRPr="0067034B" w14:paraId="0B9CCCFA" w14:textId="77777777" w:rsidTr="00C62F69">
        <w:trPr>
          <w:trHeight w:val="498"/>
        </w:trPr>
        <w:tc>
          <w:tcPr>
            <w:tcW w:w="888" w:type="dxa"/>
          </w:tcPr>
          <w:p w14:paraId="03651F05"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5963BC83"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6243C22F"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5C7D61AF"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511963E5"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61A22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3AC7DA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B5E1264"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72F4572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C132D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8C72AE7"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3BC5DBD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308FFE4E"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1F1BD473"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09B1F8A7"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D4BFEBB" w14:textId="77777777" w:rsidTr="00C62F69">
        <w:trPr>
          <w:trHeight w:val="465"/>
        </w:trPr>
        <w:tc>
          <w:tcPr>
            <w:tcW w:w="888" w:type="dxa"/>
          </w:tcPr>
          <w:p w14:paraId="1970500A"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04BB5279"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2157A056"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39AEB57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E73A4B6"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82D334"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6ED39BE"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05CD35A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8FCC1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3955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42A4A9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C4BF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BE72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5860810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9423DDD"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5C58CAE" w14:textId="77777777" w:rsidTr="00C62F69">
        <w:trPr>
          <w:trHeight w:val="475"/>
        </w:trPr>
        <w:tc>
          <w:tcPr>
            <w:tcW w:w="888" w:type="dxa"/>
          </w:tcPr>
          <w:p w14:paraId="777835A8"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59AF532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3617144E"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2E72D332"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061CFD5C"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1305D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78E681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0D3B1A2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F6763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C5D04F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7953BF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298B2F"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6BCD3C80"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B96DDB5"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25C4463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D0BDDC" w14:textId="77777777" w:rsidTr="00C62F69">
        <w:trPr>
          <w:trHeight w:val="464"/>
        </w:trPr>
        <w:tc>
          <w:tcPr>
            <w:tcW w:w="888" w:type="dxa"/>
          </w:tcPr>
          <w:p w14:paraId="36B2E8F8"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8A0526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9851661"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51B8311F"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224160B5"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4127CF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F523F39"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01502FD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C49406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13860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D50C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A5BBF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CC8883C"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41F2389"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9A33262"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4424C92" w14:textId="77777777" w:rsidTr="00C62F69">
        <w:trPr>
          <w:trHeight w:val="464"/>
        </w:trPr>
        <w:tc>
          <w:tcPr>
            <w:tcW w:w="888" w:type="dxa"/>
          </w:tcPr>
          <w:p w14:paraId="271055C0"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38B65C66"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470390FE"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6EDE353D"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DAD649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FF9B3D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97488DC"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6B3264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1D0612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2B526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3053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B692FF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D61AEE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2780D401"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1451E170"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527664" w14:textId="77777777" w:rsidTr="00C62F69">
        <w:trPr>
          <w:trHeight w:val="467"/>
        </w:trPr>
        <w:tc>
          <w:tcPr>
            <w:tcW w:w="888" w:type="dxa"/>
          </w:tcPr>
          <w:p w14:paraId="1E80507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B9A928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33F44DF0"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E5EC48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4A769A8"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58D255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2DEC6F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782A57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A130D5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7F2BEA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68911E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80300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7BF01B6"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5B1916A"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2824515F"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2E13D85" w14:textId="77777777" w:rsidTr="00C62F69">
        <w:trPr>
          <w:trHeight w:val="441"/>
        </w:trPr>
        <w:tc>
          <w:tcPr>
            <w:tcW w:w="888" w:type="dxa"/>
          </w:tcPr>
          <w:p w14:paraId="3A949BBE"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72279173"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7303E947"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78193669"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7A495074"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9A06B2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3B7821"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67C76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4FD48DB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4E9D5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AF630D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1BBE6E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0969E50"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D442DD8"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4B9F8C9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6F16546" w14:textId="77777777" w:rsidTr="00C62F69">
        <w:trPr>
          <w:trHeight w:val="441"/>
        </w:trPr>
        <w:tc>
          <w:tcPr>
            <w:tcW w:w="888" w:type="dxa"/>
          </w:tcPr>
          <w:p w14:paraId="5601E7CA"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22260D5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DBB8F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053080A"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5C681F3A"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82EBB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69A41D8"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6DCDE4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248F9D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A5FDC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F05B68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939116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D5E19AD"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E0BD9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7A7443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8DCC8D4" w14:textId="77777777" w:rsidTr="00C62F69">
        <w:trPr>
          <w:trHeight w:val="466"/>
        </w:trPr>
        <w:tc>
          <w:tcPr>
            <w:tcW w:w="888" w:type="dxa"/>
          </w:tcPr>
          <w:p w14:paraId="05C7001B"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E5BBED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0B4E5F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6E726D9"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3CCA1ECF"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10CCC15"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2FE1626"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78A4857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A057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45746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4008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A87C88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6248C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32B2F7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AC8150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99B37BC" w14:textId="77777777" w:rsidTr="00C62F69">
        <w:trPr>
          <w:trHeight w:val="460"/>
        </w:trPr>
        <w:tc>
          <w:tcPr>
            <w:tcW w:w="888" w:type="dxa"/>
          </w:tcPr>
          <w:p w14:paraId="6911218A"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14091A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51FE046"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2EBB0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EE4EB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F4F3A58"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D7E16B6"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93A2EA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81D14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EB530D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20169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20FF214"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78C6C4D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C79D181"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8672FA2"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54F66FB" w14:textId="77777777" w:rsidTr="00C62F69">
        <w:trPr>
          <w:trHeight w:val="460"/>
        </w:trPr>
        <w:tc>
          <w:tcPr>
            <w:tcW w:w="888" w:type="dxa"/>
          </w:tcPr>
          <w:p w14:paraId="32B617FD"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EC325F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F937101"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63272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4E0E8E5"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63534CB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B3EDAB"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4AB168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2F0A32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4AF8AA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67C63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12C351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7FDE95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2EE29C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5C518A6"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A14B115" w14:textId="77777777" w:rsidTr="00C62F69">
        <w:trPr>
          <w:trHeight w:val="460"/>
        </w:trPr>
        <w:tc>
          <w:tcPr>
            <w:tcW w:w="888" w:type="dxa"/>
          </w:tcPr>
          <w:p w14:paraId="222E7A63"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C19DB37"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FBB01D"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A007F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5FBC12"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61BED0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0605F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3C49B0F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216E94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0B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33CA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DB3A8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3162074B"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8BE9A9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33D8498"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D71EC23" w14:textId="77777777" w:rsidTr="00C62F69">
        <w:trPr>
          <w:trHeight w:val="436"/>
        </w:trPr>
        <w:tc>
          <w:tcPr>
            <w:tcW w:w="888" w:type="dxa"/>
          </w:tcPr>
          <w:p w14:paraId="16DA41C2"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4E195BC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DE208BA"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75ACF3"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478B6E6"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60D807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F06A9F3"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1DB2C31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DF428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CA037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2F4AF8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F5F3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2F53E5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556461C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707B33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7552A36" w14:textId="77777777" w:rsidTr="00C62F69">
        <w:trPr>
          <w:trHeight w:val="457"/>
        </w:trPr>
        <w:tc>
          <w:tcPr>
            <w:tcW w:w="888" w:type="dxa"/>
          </w:tcPr>
          <w:p w14:paraId="267CE14B"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1FDBC74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7897C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66394D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551FD5B"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571728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C44C45F"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652E43F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AF2DB5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1D636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025E1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E1B5D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108AB4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49F9DE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A79A254"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432530" w14:textId="77777777" w:rsidTr="00C62F69">
        <w:trPr>
          <w:trHeight w:val="447"/>
        </w:trPr>
        <w:tc>
          <w:tcPr>
            <w:tcW w:w="888" w:type="dxa"/>
          </w:tcPr>
          <w:p w14:paraId="29412E37"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4496AA3B"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0D6064"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337B6B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B688063"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31238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D1C93DB"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4C61386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8BD034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634C34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33F2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0DE867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3D915B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A23D3CB"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3B80EE4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770B6BB" w14:textId="77777777" w:rsidTr="00C62F69">
        <w:trPr>
          <w:trHeight w:val="447"/>
        </w:trPr>
        <w:tc>
          <w:tcPr>
            <w:tcW w:w="888" w:type="dxa"/>
          </w:tcPr>
          <w:p w14:paraId="16F69023"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C043F3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F928A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9926B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C6F4672"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3EE68F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C3CC41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023C48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DC3B58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16D5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F02E29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CBB83F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C33F2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D5B790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93E55D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8D37E8B" w14:textId="77777777" w:rsidTr="00C62F69">
        <w:trPr>
          <w:trHeight w:val="447"/>
        </w:trPr>
        <w:tc>
          <w:tcPr>
            <w:tcW w:w="888" w:type="dxa"/>
          </w:tcPr>
          <w:p w14:paraId="1A1F0D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345BCB2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08EAC28"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C6F4B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4AE8194"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05ADB57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417D15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0C64C5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26BBB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9F5232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2085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2172A3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DBBE27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ECB31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29E955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64AAA230" w14:textId="4DDF6D55" w:rsidR="00914857" w:rsidRPr="0067034B" w:rsidRDefault="00914857" w:rsidP="00914857">
      <w:pPr>
        <w:spacing w:after="200" w:line="276" w:lineRule="auto"/>
        <w:rPr>
          <w:rFonts w:eastAsia="Calibri" w:cs="Arial"/>
          <w:sz w:val="22"/>
          <w:szCs w:val="22"/>
        </w:rPr>
      </w:pPr>
      <w:r w:rsidRPr="0067034B">
        <w:rPr>
          <w:rFonts w:eastAsia="Calibri" w:cs="Arial"/>
          <w:sz w:val="22"/>
          <w:szCs w:val="22"/>
          <w:u w:val="single"/>
        </w:rPr>
        <w:t xml:space="preserve">Note: * BU DT Phase Overcurrent protection </w:t>
      </w:r>
      <w:proofErr w:type="gramStart"/>
      <w:r w:rsidRPr="0067034B">
        <w:rPr>
          <w:rFonts w:eastAsia="Calibri" w:cs="Arial"/>
          <w:sz w:val="22"/>
          <w:szCs w:val="22"/>
          <w:u w:val="single"/>
        </w:rPr>
        <w:t>is able to</w:t>
      </w:r>
      <w:proofErr w:type="gramEnd"/>
      <w:r w:rsidRPr="0067034B">
        <w:rPr>
          <w:rFonts w:eastAsia="Calibri" w:cs="Arial"/>
          <w:sz w:val="22"/>
          <w:szCs w:val="22"/>
          <w:u w:val="single"/>
        </w:rPr>
        <w:t xml:space="preserve"> detect both phase-phase and phase-earth faults under minimum infeed conditions from </w:t>
      </w:r>
      <w:r w:rsidR="00BD43DB" w:rsidRPr="0067034B">
        <w:rPr>
          <w:rFonts w:eastAsia="Calibri" w:cs="Arial"/>
          <w:sz w:val="22"/>
          <w:szCs w:val="22"/>
          <w:u w:val="single"/>
        </w:rPr>
        <w:t>PTO</w:t>
      </w:r>
      <w:r w:rsidRPr="0067034B">
        <w:rPr>
          <w:rFonts w:eastAsia="Calibri" w:cs="Arial"/>
          <w:sz w:val="22"/>
          <w:szCs w:val="22"/>
          <w:u w:val="single"/>
        </w:rPr>
        <w:t xml:space="preserve"> side and trip in less than 300ms (protection operating time).</w:t>
      </w:r>
    </w:p>
    <w:p w14:paraId="011D09D8" w14:textId="77777777" w:rsidR="00914857" w:rsidRPr="0067034B" w:rsidRDefault="00914857" w:rsidP="00914857">
      <w:pPr>
        <w:tabs>
          <w:tab w:val="left" w:pos="4253"/>
        </w:tabs>
        <w:spacing w:before="100" w:beforeAutospacing="1" w:after="100" w:afterAutospacing="1"/>
        <w:jc w:val="both"/>
        <w:rPr>
          <w:rFonts w:eastAsia="Calibri" w:cs="Arial"/>
          <w:sz w:val="22"/>
          <w:szCs w:val="22"/>
        </w:rPr>
        <w:sectPr w:rsidR="00914857" w:rsidRPr="0067034B" w:rsidSect="00C62F69">
          <w:pgSz w:w="16838" w:h="11906" w:orient="landscape"/>
          <w:pgMar w:top="1440" w:right="1440" w:bottom="1134" w:left="1440" w:header="709" w:footer="709" w:gutter="0"/>
          <w:cols w:space="708"/>
          <w:docGrid w:linePitch="360"/>
        </w:sectPr>
      </w:pPr>
    </w:p>
    <w:p w14:paraId="520F675A"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3.5</w:t>
      </w:r>
    </w:p>
    <w:p w14:paraId="33FCD744"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914857" w:rsidRPr="0067034B" w14:paraId="65C32F59" w14:textId="77777777" w:rsidTr="00914857">
        <w:tc>
          <w:tcPr>
            <w:tcW w:w="3439" w:type="dxa"/>
            <w:shd w:val="clear" w:color="auto" w:fill="F2F2F2"/>
          </w:tcPr>
          <w:p w14:paraId="05DB1C68" w14:textId="77777777" w:rsidR="00914857" w:rsidRPr="00C247D3" w:rsidRDefault="00914857" w:rsidP="00914857">
            <w:pPr>
              <w:tabs>
                <w:tab w:val="left" w:pos="4253"/>
              </w:tabs>
              <w:spacing w:after="100"/>
              <w:jc w:val="both"/>
              <w:rPr>
                <w:rFonts w:cs="Arial"/>
              </w:rPr>
            </w:pPr>
            <w:r w:rsidRPr="00C247D3">
              <w:rPr>
                <w:rFonts w:cs="Arial"/>
              </w:rPr>
              <w:t>PTO:</w:t>
            </w:r>
          </w:p>
        </w:tc>
        <w:tc>
          <w:tcPr>
            <w:tcW w:w="10595" w:type="dxa"/>
            <w:gridSpan w:val="2"/>
          </w:tcPr>
          <w:p w14:paraId="41DD66F2" w14:textId="77777777" w:rsidR="00914857" w:rsidRPr="00C247D3" w:rsidRDefault="00914857" w:rsidP="00914857">
            <w:pPr>
              <w:tabs>
                <w:tab w:val="left" w:pos="4253"/>
              </w:tabs>
              <w:spacing w:after="100"/>
              <w:jc w:val="right"/>
              <w:rPr>
                <w:rFonts w:cs="Arial"/>
              </w:rPr>
            </w:pPr>
          </w:p>
        </w:tc>
      </w:tr>
      <w:tr w:rsidR="00914857" w:rsidRPr="0067034B" w14:paraId="078DE81B" w14:textId="77777777" w:rsidTr="00914857">
        <w:tc>
          <w:tcPr>
            <w:tcW w:w="3439" w:type="dxa"/>
            <w:shd w:val="clear" w:color="auto" w:fill="F2F2F2"/>
          </w:tcPr>
          <w:p w14:paraId="0BFC5695" w14:textId="77777777" w:rsidR="00914857" w:rsidRPr="00105266" w:rsidRDefault="00914857" w:rsidP="00914857">
            <w:pPr>
              <w:tabs>
                <w:tab w:val="left" w:pos="4253"/>
              </w:tabs>
              <w:spacing w:after="100"/>
              <w:jc w:val="both"/>
              <w:rPr>
                <w:rFonts w:cs="Arial"/>
                <w:strike/>
              </w:rPr>
            </w:pPr>
          </w:p>
        </w:tc>
        <w:tc>
          <w:tcPr>
            <w:tcW w:w="10595" w:type="dxa"/>
            <w:gridSpan w:val="2"/>
          </w:tcPr>
          <w:p w14:paraId="6A923F29" w14:textId="77777777" w:rsidR="00914857" w:rsidRPr="00105266" w:rsidRDefault="00914857" w:rsidP="00914857">
            <w:pPr>
              <w:tabs>
                <w:tab w:val="left" w:pos="4253"/>
              </w:tabs>
              <w:spacing w:after="100"/>
              <w:jc w:val="right"/>
              <w:rPr>
                <w:rFonts w:cs="Arial"/>
                <w:strike/>
              </w:rPr>
            </w:pPr>
          </w:p>
        </w:tc>
      </w:tr>
      <w:tr w:rsidR="00914857" w:rsidRPr="0067034B" w14:paraId="4A982582" w14:textId="77777777" w:rsidTr="00914857">
        <w:tc>
          <w:tcPr>
            <w:tcW w:w="3451" w:type="dxa"/>
            <w:gridSpan w:val="2"/>
            <w:shd w:val="clear" w:color="auto" w:fill="F2F2F2"/>
          </w:tcPr>
          <w:p w14:paraId="6A0E0FF9" w14:textId="77777777" w:rsidR="00914857" w:rsidRPr="00105266" w:rsidRDefault="00914857" w:rsidP="00914857">
            <w:pPr>
              <w:tabs>
                <w:tab w:val="left" w:pos="4253"/>
              </w:tabs>
              <w:spacing w:after="0" w:line="264" w:lineRule="auto"/>
              <w:rPr>
                <w:rFonts w:cs="Arial"/>
              </w:rPr>
            </w:pPr>
            <w:r w:rsidRPr="00105266">
              <w:rPr>
                <w:rFonts w:cs="Arial"/>
              </w:rPr>
              <w:t>CTO:</w:t>
            </w:r>
          </w:p>
        </w:tc>
        <w:tc>
          <w:tcPr>
            <w:tcW w:w="10583" w:type="dxa"/>
          </w:tcPr>
          <w:p w14:paraId="3887BE31" w14:textId="77777777" w:rsidR="00914857" w:rsidRPr="00105266" w:rsidRDefault="00914857" w:rsidP="00914857">
            <w:pPr>
              <w:tabs>
                <w:tab w:val="left" w:pos="4253"/>
              </w:tabs>
              <w:spacing w:after="0" w:line="264" w:lineRule="auto"/>
              <w:jc w:val="right"/>
              <w:rPr>
                <w:rFonts w:cs="Arial"/>
                <w:b/>
              </w:rPr>
            </w:pPr>
          </w:p>
        </w:tc>
      </w:tr>
      <w:tr w:rsidR="00914857" w:rsidRPr="0067034B" w14:paraId="24A6A0BC" w14:textId="77777777" w:rsidTr="00914857">
        <w:tc>
          <w:tcPr>
            <w:tcW w:w="3451" w:type="dxa"/>
            <w:gridSpan w:val="2"/>
            <w:shd w:val="clear" w:color="auto" w:fill="F2F2F2"/>
          </w:tcPr>
          <w:p w14:paraId="49E3BF8C" w14:textId="77777777" w:rsidR="00914857" w:rsidRPr="00105266" w:rsidRDefault="00914857" w:rsidP="00914857">
            <w:pPr>
              <w:tabs>
                <w:tab w:val="left" w:pos="4253"/>
              </w:tabs>
              <w:spacing w:after="0" w:line="264" w:lineRule="auto"/>
              <w:rPr>
                <w:rFonts w:cs="Arial"/>
              </w:rPr>
            </w:pPr>
          </w:p>
        </w:tc>
        <w:tc>
          <w:tcPr>
            <w:tcW w:w="10583" w:type="dxa"/>
          </w:tcPr>
          <w:p w14:paraId="41383719" w14:textId="77777777" w:rsidR="00914857" w:rsidRPr="00105266" w:rsidRDefault="00914857" w:rsidP="00914857">
            <w:pPr>
              <w:tabs>
                <w:tab w:val="left" w:pos="4253"/>
              </w:tabs>
              <w:spacing w:after="0" w:line="264" w:lineRule="auto"/>
              <w:jc w:val="right"/>
              <w:rPr>
                <w:rFonts w:cs="Arial"/>
              </w:rPr>
            </w:pPr>
          </w:p>
        </w:tc>
      </w:tr>
      <w:tr w:rsidR="00914857" w:rsidRPr="0067034B" w14:paraId="607C11E2" w14:textId="77777777" w:rsidTr="00914857">
        <w:tc>
          <w:tcPr>
            <w:tcW w:w="3439" w:type="dxa"/>
            <w:shd w:val="clear" w:color="auto" w:fill="F2F2F2"/>
          </w:tcPr>
          <w:p w14:paraId="2771204B" w14:textId="77777777" w:rsidR="00914857" w:rsidRPr="00105266" w:rsidRDefault="00914857" w:rsidP="00914857">
            <w:pPr>
              <w:tabs>
                <w:tab w:val="left" w:pos="4253"/>
              </w:tabs>
              <w:spacing w:after="100"/>
              <w:jc w:val="both"/>
              <w:rPr>
                <w:rFonts w:cs="Arial"/>
              </w:rPr>
            </w:pPr>
            <w:r w:rsidRPr="00105266">
              <w:rPr>
                <w:rFonts w:cs="Arial"/>
              </w:rPr>
              <w:t>Transmission Interface Site:</w:t>
            </w:r>
          </w:p>
        </w:tc>
        <w:tc>
          <w:tcPr>
            <w:tcW w:w="10595" w:type="dxa"/>
            <w:gridSpan w:val="2"/>
          </w:tcPr>
          <w:p w14:paraId="39F0A87A" w14:textId="77777777" w:rsidR="00914857" w:rsidRPr="00105266" w:rsidRDefault="00914857" w:rsidP="00914857">
            <w:pPr>
              <w:tabs>
                <w:tab w:val="left" w:pos="4253"/>
              </w:tabs>
              <w:spacing w:after="100"/>
              <w:jc w:val="right"/>
              <w:rPr>
                <w:rFonts w:cs="Arial"/>
              </w:rPr>
            </w:pPr>
          </w:p>
        </w:tc>
      </w:tr>
    </w:tbl>
    <w:p w14:paraId="12C6E279" w14:textId="77777777" w:rsidR="00914857" w:rsidRPr="00105266" w:rsidRDefault="00914857" w:rsidP="00914857">
      <w:pPr>
        <w:tabs>
          <w:tab w:val="left" w:pos="4253"/>
        </w:tabs>
        <w:spacing w:before="100" w:beforeAutospacing="1" w:after="100" w:afterAutospacing="1"/>
        <w:jc w:val="both"/>
        <w:rPr>
          <w:rFonts w:eastAsia="Calibri" w:cs="Arial"/>
          <w:b/>
          <w:sz w:val="22"/>
          <w:szCs w:val="22"/>
        </w:rPr>
      </w:pPr>
      <w:r w:rsidRPr="00105266">
        <w:rPr>
          <w:rFonts w:eastAsia="Calibri" w:cs="Arial"/>
          <w:b/>
          <w:sz w:val="22"/>
          <w:szCs w:val="22"/>
        </w:rPr>
        <w:t>Other Technical Requirements</w:t>
      </w:r>
    </w:p>
    <w:tbl>
      <w:tblPr>
        <w:tblStyle w:val="TableGrid1"/>
        <w:tblW w:w="14029" w:type="dxa"/>
        <w:tblLook w:val="04A0" w:firstRow="1" w:lastRow="0" w:firstColumn="1" w:lastColumn="0" w:noHBand="0" w:noVBand="1"/>
      </w:tblPr>
      <w:tblGrid>
        <w:gridCol w:w="1134"/>
        <w:gridCol w:w="2158"/>
        <w:gridCol w:w="1721"/>
        <w:gridCol w:w="9016"/>
      </w:tblGrid>
      <w:tr w:rsidR="00914857" w:rsidRPr="0067034B" w14:paraId="473E4435" w14:textId="77777777" w:rsidTr="00E65B41">
        <w:trPr>
          <w:tblHeader/>
        </w:trPr>
        <w:tc>
          <w:tcPr>
            <w:tcW w:w="1134" w:type="dxa"/>
          </w:tcPr>
          <w:p w14:paraId="72EAE77D" w14:textId="77777777" w:rsidR="00914857" w:rsidRPr="00105266" w:rsidRDefault="00914857" w:rsidP="00914857">
            <w:pPr>
              <w:tabs>
                <w:tab w:val="left" w:pos="4253"/>
              </w:tabs>
              <w:spacing w:after="0"/>
              <w:rPr>
                <w:rFonts w:cs="Arial"/>
                <w:b/>
              </w:rPr>
            </w:pPr>
          </w:p>
        </w:tc>
        <w:tc>
          <w:tcPr>
            <w:tcW w:w="2158" w:type="dxa"/>
          </w:tcPr>
          <w:p w14:paraId="38BF94B5" w14:textId="77777777" w:rsidR="00914857" w:rsidRPr="00105266" w:rsidRDefault="00914857" w:rsidP="00914857">
            <w:pPr>
              <w:tabs>
                <w:tab w:val="left" w:pos="4253"/>
              </w:tabs>
              <w:spacing w:after="0"/>
              <w:rPr>
                <w:rFonts w:cs="Arial"/>
                <w:b/>
              </w:rPr>
            </w:pPr>
            <w:r w:rsidRPr="00105266">
              <w:rPr>
                <w:rFonts w:cs="Arial"/>
                <w:b/>
              </w:rPr>
              <w:t>Criteria</w:t>
            </w:r>
          </w:p>
        </w:tc>
        <w:tc>
          <w:tcPr>
            <w:tcW w:w="1721" w:type="dxa"/>
          </w:tcPr>
          <w:p w14:paraId="28B8A59E" w14:textId="77777777" w:rsidR="00914857" w:rsidRPr="00105266" w:rsidRDefault="00914857" w:rsidP="00914857">
            <w:pPr>
              <w:tabs>
                <w:tab w:val="left" w:pos="4253"/>
              </w:tabs>
              <w:spacing w:after="0"/>
              <w:rPr>
                <w:rFonts w:cs="Arial"/>
                <w:b/>
              </w:rPr>
            </w:pPr>
            <w:r w:rsidRPr="00105266">
              <w:rPr>
                <w:rFonts w:cs="Arial"/>
                <w:b/>
              </w:rPr>
              <w:t>Code Ref – CATO to comply with:</w:t>
            </w:r>
          </w:p>
        </w:tc>
        <w:tc>
          <w:tcPr>
            <w:tcW w:w="9016" w:type="dxa"/>
          </w:tcPr>
          <w:p w14:paraId="4EB66B46" w14:textId="77777777" w:rsidR="00914857" w:rsidRPr="00105266" w:rsidRDefault="00914857" w:rsidP="00914857">
            <w:pPr>
              <w:tabs>
                <w:tab w:val="left" w:pos="4253"/>
              </w:tabs>
              <w:spacing w:after="0"/>
              <w:rPr>
                <w:rFonts w:cs="Arial"/>
                <w:b/>
              </w:rPr>
            </w:pPr>
            <w:r w:rsidRPr="00105266">
              <w:rPr>
                <w:rFonts w:cs="Arial"/>
                <w:b/>
              </w:rPr>
              <w:t>Obligations</w:t>
            </w:r>
          </w:p>
        </w:tc>
      </w:tr>
      <w:tr w:rsidR="00914857" w:rsidRPr="0067034B" w14:paraId="760F18E2" w14:textId="77777777" w:rsidTr="00E65B41">
        <w:tc>
          <w:tcPr>
            <w:tcW w:w="1134" w:type="dxa"/>
          </w:tcPr>
          <w:p w14:paraId="3ACB6EAF" w14:textId="77777777" w:rsidR="00914857" w:rsidRPr="00105266" w:rsidRDefault="00914857" w:rsidP="00914857">
            <w:pPr>
              <w:tabs>
                <w:tab w:val="left" w:pos="4253"/>
              </w:tabs>
              <w:spacing w:after="0"/>
              <w:rPr>
                <w:rFonts w:cs="Arial"/>
              </w:rPr>
            </w:pPr>
            <w:r w:rsidRPr="00105266">
              <w:rPr>
                <w:rFonts w:cs="Arial"/>
              </w:rPr>
              <w:t>1.</w:t>
            </w:r>
          </w:p>
        </w:tc>
        <w:tc>
          <w:tcPr>
            <w:tcW w:w="2158" w:type="dxa"/>
          </w:tcPr>
          <w:p w14:paraId="296209B7" w14:textId="77777777" w:rsidR="00914857" w:rsidRPr="00105266" w:rsidRDefault="00914857" w:rsidP="00914857">
            <w:pPr>
              <w:tabs>
                <w:tab w:val="left" w:pos="4253"/>
              </w:tabs>
              <w:spacing w:after="0"/>
              <w:rPr>
                <w:rFonts w:cs="Arial"/>
              </w:rPr>
            </w:pPr>
            <w:r w:rsidRPr="00105266">
              <w:rPr>
                <w:rFonts w:cs="Arial"/>
              </w:rPr>
              <w:t>Protection of interconnecting connections at the CATO Transmission Interface Point</w:t>
            </w:r>
          </w:p>
        </w:tc>
        <w:tc>
          <w:tcPr>
            <w:tcW w:w="1721" w:type="dxa"/>
          </w:tcPr>
          <w:p w14:paraId="311B78AA" w14:textId="77777777" w:rsidR="00914857" w:rsidRPr="00105266" w:rsidRDefault="00914857" w:rsidP="00914857">
            <w:pPr>
              <w:tabs>
                <w:tab w:val="left" w:pos="4253"/>
              </w:tabs>
              <w:spacing w:after="0"/>
              <w:rPr>
                <w:rFonts w:cs="Arial"/>
              </w:rPr>
            </w:pPr>
            <w:r w:rsidRPr="00105266">
              <w:rPr>
                <w:rFonts w:cs="Arial"/>
              </w:rPr>
              <w:t>ECC 6.2.2.3.1</w:t>
            </w:r>
          </w:p>
          <w:p w14:paraId="05F0DAAB" w14:textId="77777777" w:rsidR="00914857" w:rsidRPr="00105266" w:rsidRDefault="00914857" w:rsidP="00914857">
            <w:pPr>
              <w:tabs>
                <w:tab w:val="left" w:pos="4253"/>
              </w:tabs>
              <w:spacing w:after="0"/>
              <w:rPr>
                <w:rFonts w:cs="Arial"/>
              </w:rPr>
            </w:pPr>
            <w:r w:rsidRPr="00105266">
              <w:rPr>
                <w:rFonts w:cs="Arial"/>
              </w:rPr>
              <w:t>ECC.6.2.2.2.2</w:t>
            </w:r>
          </w:p>
        </w:tc>
        <w:tc>
          <w:tcPr>
            <w:tcW w:w="9016" w:type="dxa"/>
          </w:tcPr>
          <w:p w14:paraId="22999434" w14:textId="169CED3A" w:rsidR="00914857" w:rsidRPr="00105266" w:rsidRDefault="00603A13" w:rsidP="00914857">
            <w:pPr>
              <w:tabs>
                <w:tab w:val="left" w:pos="4253"/>
              </w:tabs>
              <w:spacing w:after="0"/>
              <w:rPr>
                <w:rFonts w:cs="Arial"/>
              </w:rPr>
            </w:pPr>
            <w:r w:rsidRPr="00105266">
              <w:rPr>
                <w:rFonts w:cs="Arial"/>
              </w:rPr>
              <w:t xml:space="preserve">The protection of interconnecting connections </w:t>
            </w:r>
            <w:r w:rsidR="0011299B" w:rsidRPr="00105266">
              <w:rPr>
                <w:rFonts w:cs="Arial"/>
              </w:rPr>
              <w:t>at the CATO Transmission Interface Site shall be discussed and agreed between the CATO and the PTO in the detailed design phase</w:t>
            </w:r>
            <w:r w:rsidR="005B1924" w:rsidRPr="00105266">
              <w:rPr>
                <w:rFonts w:cs="Arial"/>
              </w:rPr>
              <w:t>, which shall be in accordance with the applicable electrical standards as defined in A1.1.</w:t>
            </w:r>
          </w:p>
          <w:p w14:paraId="5D1C1E4D" w14:textId="77777777" w:rsidR="004438A4" w:rsidRPr="00105266" w:rsidRDefault="004438A4" w:rsidP="00914857">
            <w:pPr>
              <w:tabs>
                <w:tab w:val="left" w:pos="4253"/>
              </w:tabs>
              <w:spacing w:after="0"/>
              <w:rPr>
                <w:rFonts w:cs="Arial"/>
              </w:rPr>
            </w:pPr>
          </w:p>
          <w:p w14:paraId="78D761C2" w14:textId="2EE69BC7" w:rsidR="00914857" w:rsidRPr="00105266" w:rsidRDefault="00914857" w:rsidP="00914857">
            <w:pPr>
              <w:tabs>
                <w:tab w:val="left" w:pos="4253"/>
              </w:tabs>
              <w:spacing w:after="0"/>
              <w:rPr>
                <w:rFonts w:cs="Arial"/>
              </w:rPr>
            </w:pPr>
            <w:r w:rsidRPr="00105266">
              <w:rPr>
                <w:rFonts w:cs="Arial"/>
              </w:rPr>
              <w:t>All protection equipment capable of tripping the interconnecting circuit breaker complies with ECC.6.2.2.2.2 of the Grid Code. As provided in STC Section D, Part 1, 2.2.6</w:t>
            </w:r>
            <w:r w:rsidR="002D7DC4">
              <w:rPr>
                <w:rFonts w:cs="Arial"/>
              </w:rPr>
              <w:t>.</w:t>
            </w:r>
          </w:p>
          <w:p w14:paraId="79CE4BA1" w14:textId="77777777" w:rsidR="00914857" w:rsidRPr="00105266" w:rsidRDefault="00914857" w:rsidP="00914857">
            <w:pPr>
              <w:tabs>
                <w:tab w:val="left" w:pos="4253"/>
              </w:tabs>
              <w:spacing w:after="0"/>
              <w:rPr>
                <w:rFonts w:cs="Arial"/>
              </w:rPr>
            </w:pPr>
          </w:p>
          <w:p w14:paraId="56B8F747" w14:textId="098ADE6F" w:rsidR="004438A4" w:rsidRPr="004B38FF" w:rsidRDefault="00914857" w:rsidP="00914857">
            <w:pPr>
              <w:tabs>
                <w:tab w:val="left" w:pos="4253"/>
              </w:tabs>
              <w:spacing w:after="0"/>
              <w:rPr>
                <w:rFonts w:cs="Arial"/>
              </w:rPr>
            </w:pPr>
            <w:proofErr w:type="gramStart"/>
            <w:r w:rsidRPr="00105266">
              <w:rPr>
                <w:rFonts w:cs="Arial"/>
              </w:rPr>
              <w:t>In the event that</w:t>
            </w:r>
            <w:proofErr w:type="gramEnd"/>
            <w:r w:rsidRPr="00105266">
              <w:rPr>
                <w:rFonts w:cs="Arial"/>
              </w:rPr>
              <w:t xml:space="preserve"> the </w:t>
            </w:r>
            <w:r w:rsidRPr="00105266">
              <w:rPr>
                <w:rFonts w:cs="Arial"/>
                <w:u w:val="single"/>
              </w:rPr>
              <w:t>CATO</w:t>
            </w:r>
            <w:r w:rsidRPr="00105266" w:rsidDel="003A2E2D">
              <w:rPr>
                <w:rFonts w:cs="Arial"/>
              </w:rPr>
              <w:t xml:space="preserve"> </w:t>
            </w:r>
            <w:r w:rsidRPr="00105266">
              <w:rPr>
                <w:rFonts w:cs="Arial"/>
              </w:rPr>
              <w:t xml:space="preserve">connects any CATO Plant and Apparatus within the Transmission busbar protection zone which utilises Gas Insulated Switchgear equipment, then the </w:t>
            </w:r>
            <w:r w:rsidRPr="00105266">
              <w:rPr>
                <w:rFonts w:cs="Arial"/>
                <w:u w:val="single"/>
              </w:rPr>
              <w:t>PTO</w:t>
            </w:r>
            <w:r w:rsidRPr="00105266" w:rsidDel="002A5F0E">
              <w:rPr>
                <w:rFonts w:cs="Arial"/>
              </w:rPr>
              <w:t xml:space="preserve"> </w:t>
            </w:r>
            <w:r w:rsidRPr="00105266">
              <w:rPr>
                <w:rFonts w:cs="Arial"/>
              </w:rPr>
              <w:t>shall provide all necessary alarms and indications with respect to any gas zones</w:t>
            </w:r>
            <w:r w:rsidR="00AA6128" w:rsidRPr="00105266">
              <w:rPr>
                <w:rFonts w:cs="Arial"/>
              </w:rPr>
              <w:t xml:space="preserve"> across</w:t>
            </w:r>
            <w:r w:rsidRPr="00105266">
              <w:rPr>
                <w:rFonts w:cs="Arial"/>
              </w:rPr>
              <w:t xml:space="preserve"> </w:t>
            </w:r>
            <w:r w:rsidRPr="004B38FF">
              <w:rPr>
                <w:rFonts w:cs="Arial"/>
              </w:rPr>
              <w:t>the ownership boundary.</w:t>
            </w:r>
          </w:p>
          <w:p w14:paraId="5F9F1C57" w14:textId="77777777" w:rsidR="00914857" w:rsidRPr="004B38FF" w:rsidRDefault="00914857" w:rsidP="00914857">
            <w:pPr>
              <w:tabs>
                <w:tab w:val="left" w:pos="4253"/>
              </w:tabs>
              <w:spacing w:after="0"/>
              <w:rPr>
                <w:rFonts w:cs="Arial"/>
              </w:rPr>
            </w:pPr>
          </w:p>
        </w:tc>
      </w:tr>
      <w:tr w:rsidR="00914857" w:rsidRPr="0067034B" w14:paraId="6567AAA3" w14:textId="77777777" w:rsidTr="00E65B41">
        <w:tc>
          <w:tcPr>
            <w:tcW w:w="1134" w:type="dxa"/>
          </w:tcPr>
          <w:p w14:paraId="3C3A89CB" w14:textId="199E383E" w:rsidR="00914857" w:rsidRPr="00105266" w:rsidRDefault="007439A7" w:rsidP="00914857">
            <w:pPr>
              <w:tabs>
                <w:tab w:val="left" w:pos="4253"/>
              </w:tabs>
              <w:spacing w:after="0"/>
              <w:rPr>
                <w:rFonts w:cs="Arial"/>
              </w:rPr>
            </w:pPr>
            <w:r w:rsidRPr="00105266">
              <w:rPr>
                <w:rFonts w:cs="Arial"/>
              </w:rPr>
              <w:t>2</w:t>
            </w:r>
            <w:r w:rsidR="00BF007C" w:rsidRPr="00105266">
              <w:rPr>
                <w:rFonts w:cs="Arial"/>
              </w:rPr>
              <w:t>.</w:t>
            </w:r>
          </w:p>
        </w:tc>
        <w:tc>
          <w:tcPr>
            <w:tcW w:w="2158" w:type="dxa"/>
          </w:tcPr>
          <w:p w14:paraId="2CC4F59B" w14:textId="77777777" w:rsidR="00914857" w:rsidRPr="00105266" w:rsidRDefault="00914857" w:rsidP="00914857">
            <w:pPr>
              <w:tabs>
                <w:tab w:val="left" w:pos="4253"/>
              </w:tabs>
              <w:spacing w:after="0"/>
              <w:rPr>
                <w:rFonts w:cs="Arial"/>
              </w:rPr>
            </w:pPr>
            <w:r w:rsidRPr="00105266">
              <w:rPr>
                <w:rFonts w:cs="Arial"/>
              </w:rPr>
              <w:t>Circuit Breaker Fail Protection at the CATO Transmission Interface Point</w:t>
            </w:r>
          </w:p>
        </w:tc>
        <w:tc>
          <w:tcPr>
            <w:tcW w:w="1721" w:type="dxa"/>
          </w:tcPr>
          <w:p w14:paraId="1B0F1261" w14:textId="77777777" w:rsidR="00914857" w:rsidRPr="00105266" w:rsidRDefault="00914857" w:rsidP="00914857">
            <w:pPr>
              <w:tabs>
                <w:tab w:val="left" w:pos="4253"/>
              </w:tabs>
              <w:spacing w:after="0"/>
              <w:rPr>
                <w:rFonts w:cs="Arial"/>
              </w:rPr>
            </w:pPr>
            <w:r w:rsidRPr="00105266">
              <w:rPr>
                <w:rFonts w:cs="Arial"/>
              </w:rPr>
              <w:t>ECC.6.2.2.3.2</w:t>
            </w:r>
          </w:p>
        </w:tc>
        <w:tc>
          <w:tcPr>
            <w:tcW w:w="9016" w:type="dxa"/>
          </w:tcPr>
          <w:p w14:paraId="43E30CD1" w14:textId="363AF6FA" w:rsidR="00F75129" w:rsidRPr="00105266" w:rsidRDefault="00F3354A" w:rsidP="00914857">
            <w:pPr>
              <w:tabs>
                <w:tab w:val="left" w:pos="4253"/>
              </w:tabs>
              <w:spacing w:after="0"/>
              <w:rPr>
                <w:rFonts w:cs="Arial"/>
                <w:u w:val="single"/>
              </w:rPr>
            </w:pPr>
            <w:r w:rsidRPr="00105266">
              <w:rPr>
                <w:rFonts w:cs="Arial"/>
                <w:u w:val="single"/>
              </w:rPr>
              <w:t xml:space="preserve">The requirements for circuit breaker fail protection at the CATO Transmission Site </w:t>
            </w:r>
            <w:r w:rsidR="001B6E42" w:rsidRPr="00105266">
              <w:rPr>
                <w:rFonts w:cs="Arial"/>
                <w:u w:val="single"/>
              </w:rPr>
              <w:t>including</w:t>
            </w:r>
            <w:r w:rsidR="005215DC" w:rsidRPr="00105266">
              <w:rPr>
                <w:rFonts w:cs="Arial"/>
                <w:u w:val="single"/>
              </w:rPr>
              <w:t xml:space="preserve"> as appropriate</w:t>
            </w:r>
            <w:r w:rsidR="001B6E42" w:rsidRPr="00105266">
              <w:rPr>
                <w:rFonts w:cs="Arial"/>
                <w:u w:val="single"/>
              </w:rPr>
              <w:t xml:space="preserve"> the configuration, alarms</w:t>
            </w:r>
            <w:r w:rsidR="00154747" w:rsidRPr="00105266">
              <w:rPr>
                <w:rFonts w:cs="Arial"/>
                <w:u w:val="single"/>
              </w:rPr>
              <w:t>, status indications</w:t>
            </w:r>
            <w:r w:rsidR="002501BB">
              <w:rPr>
                <w:rFonts w:cs="Arial"/>
                <w:u w:val="single"/>
              </w:rPr>
              <w:t xml:space="preserve"> and</w:t>
            </w:r>
            <w:r w:rsidR="003A1890" w:rsidRPr="00105266">
              <w:rPr>
                <w:rFonts w:cs="Arial"/>
                <w:u w:val="single"/>
              </w:rPr>
              <w:t xml:space="preserve"> trip commands shall be discussed and agreed between the CATO and PTO in the detailed design phase.</w:t>
            </w:r>
            <w:r w:rsidR="002A63F2" w:rsidRPr="00105266">
              <w:rPr>
                <w:rFonts w:cs="Arial"/>
                <w:u w:val="single"/>
              </w:rPr>
              <w:t xml:space="preserve"> Such requirements shall be accordance with the applicable electrical standards</w:t>
            </w:r>
            <w:r w:rsidR="002A674C" w:rsidRPr="00105266">
              <w:rPr>
                <w:rFonts w:cs="Arial"/>
                <w:u w:val="single"/>
              </w:rPr>
              <w:t xml:space="preserve"> as defined in A1.1.</w:t>
            </w:r>
          </w:p>
          <w:p w14:paraId="1B27EACE" w14:textId="13ABFCCC" w:rsidR="00914857" w:rsidRPr="00105266" w:rsidRDefault="00914857" w:rsidP="00914857">
            <w:pPr>
              <w:tabs>
                <w:tab w:val="left" w:pos="4253"/>
              </w:tabs>
              <w:spacing w:after="0"/>
              <w:rPr>
                <w:rFonts w:cs="Arial"/>
              </w:rPr>
            </w:pPr>
          </w:p>
        </w:tc>
      </w:tr>
      <w:tr w:rsidR="00914857" w:rsidRPr="0067034B" w14:paraId="1810A2A2" w14:textId="77777777" w:rsidTr="00E65B41">
        <w:tc>
          <w:tcPr>
            <w:tcW w:w="1134" w:type="dxa"/>
          </w:tcPr>
          <w:p w14:paraId="550A2C32" w14:textId="372C4339" w:rsidR="00914857" w:rsidRPr="00105266" w:rsidRDefault="007439A7" w:rsidP="00914857">
            <w:pPr>
              <w:tabs>
                <w:tab w:val="left" w:pos="4253"/>
              </w:tabs>
              <w:spacing w:after="0"/>
              <w:rPr>
                <w:rFonts w:cs="Arial"/>
              </w:rPr>
            </w:pPr>
            <w:r w:rsidRPr="00105266">
              <w:rPr>
                <w:rFonts w:cs="Arial"/>
              </w:rPr>
              <w:lastRenderedPageBreak/>
              <w:t>3</w:t>
            </w:r>
            <w:r w:rsidR="00914857" w:rsidRPr="00105266">
              <w:rPr>
                <w:rFonts w:cs="Arial"/>
              </w:rPr>
              <w:t>.</w:t>
            </w:r>
          </w:p>
        </w:tc>
        <w:tc>
          <w:tcPr>
            <w:tcW w:w="2158" w:type="dxa"/>
          </w:tcPr>
          <w:p w14:paraId="024E531C" w14:textId="77777777" w:rsidR="00914857" w:rsidRPr="00105266" w:rsidRDefault="00914857" w:rsidP="00914857">
            <w:pPr>
              <w:tabs>
                <w:tab w:val="left" w:pos="4253"/>
              </w:tabs>
              <w:spacing w:after="0"/>
              <w:rPr>
                <w:rFonts w:cs="Arial"/>
              </w:rPr>
            </w:pPr>
            <w:r w:rsidRPr="00105266">
              <w:rPr>
                <w:rFonts w:cs="Arial"/>
              </w:rPr>
              <w:t>Fault Disconnection Facilities</w:t>
            </w:r>
          </w:p>
        </w:tc>
        <w:tc>
          <w:tcPr>
            <w:tcW w:w="1721" w:type="dxa"/>
          </w:tcPr>
          <w:p w14:paraId="11D6FD97" w14:textId="77777777" w:rsidR="00914857" w:rsidRPr="00105266" w:rsidRDefault="00914857" w:rsidP="00914857">
            <w:pPr>
              <w:tabs>
                <w:tab w:val="left" w:pos="4253"/>
              </w:tabs>
              <w:spacing w:after="0"/>
              <w:rPr>
                <w:rFonts w:cs="Arial"/>
              </w:rPr>
            </w:pPr>
          </w:p>
        </w:tc>
        <w:tc>
          <w:tcPr>
            <w:tcW w:w="9016" w:type="dxa"/>
          </w:tcPr>
          <w:p w14:paraId="7FCB47F8" w14:textId="77777777" w:rsidR="00914857" w:rsidRPr="00105266" w:rsidRDefault="00914857" w:rsidP="00914857">
            <w:pPr>
              <w:tabs>
                <w:tab w:val="left" w:pos="4253"/>
              </w:tabs>
              <w:spacing w:after="0"/>
              <w:rPr>
                <w:rFonts w:cs="Arial"/>
                <w:u w:val="single"/>
              </w:rPr>
            </w:pPr>
            <w:r w:rsidRPr="00105266">
              <w:rPr>
                <w:rFonts w:cs="Arial"/>
                <w:u w:val="single"/>
              </w:rPr>
              <w:t>The CATO:</w:t>
            </w:r>
          </w:p>
          <w:p w14:paraId="3494FC31" w14:textId="505275C9" w:rsidR="00914857" w:rsidRPr="00105266" w:rsidRDefault="00914857" w:rsidP="00914857">
            <w:pPr>
              <w:tabs>
                <w:tab w:val="left" w:pos="4253"/>
              </w:tabs>
              <w:spacing w:after="0"/>
              <w:rPr>
                <w:rFonts w:cs="Arial"/>
              </w:rPr>
            </w:pPr>
            <w:r w:rsidRPr="00105266">
              <w:rPr>
                <w:rFonts w:cs="Arial"/>
              </w:rPr>
              <w:t xml:space="preserve">To make provision for tripping of the circuit breakers forming part of the CATO Plant and Apparatus at the </w:t>
            </w:r>
            <w:r w:rsidR="00702AD3" w:rsidRPr="00105266">
              <w:rPr>
                <w:rFonts w:cs="Arial"/>
              </w:rPr>
              <w:t xml:space="preserve">CATO </w:t>
            </w:r>
            <w:r w:rsidRPr="00105266">
              <w:rPr>
                <w:rFonts w:cs="Arial"/>
              </w:rPr>
              <w:t xml:space="preserve">Interface Point by PTO’s protection systems in accordance with </w:t>
            </w:r>
            <w:r w:rsidR="00731EB9" w:rsidRPr="00105266">
              <w:rPr>
                <w:rFonts w:cs="Arial"/>
              </w:rPr>
              <w:t xml:space="preserve">the </w:t>
            </w:r>
            <w:r w:rsidR="00544FDE" w:rsidRPr="00105266">
              <w:rPr>
                <w:rFonts w:cs="Arial"/>
              </w:rPr>
              <w:t>electrical standards defined in A1.1</w:t>
            </w:r>
            <w:r w:rsidRPr="00105266">
              <w:rPr>
                <w:rFonts w:cs="Arial"/>
              </w:rPr>
              <w:t>.</w:t>
            </w:r>
          </w:p>
          <w:p w14:paraId="529BAA75" w14:textId="77777777" w:rsidR="00914857" w:rsidRPr="00105266" w:rsidRDefault="00914857" w:rsidP="00914857">
            <w:pPr>
              <w:tabs>
                <w:tab w:val="left" w:pos="4253"/>
              </w:tabs>
              <w:spacing w:after="0"/>
              <w:rPr>
                <w:rFonts w:cs="Arial"/>
              </w:rPr>
            </w:pPr>
          </w:p>
          <w:p w14:paraId="38E72F5C" w14:textId="77777777" w:rsidR="00914857" w:rsidRPr="00105266" w:rsidRDefault="00914857" w:rsidP="00914857">
            <w:pPr>
              <w:tabs>
                <w:tab w:val="left" w:pos="4253"/>
              </w:tabs>
              <w:spacing w:after="0"/>
              <w:rPr>
                <w:rFonts w:cs="Arial"/>
              </w:rPr>
            </w:pPr>
          </w:p>
        </w:tc>
      </w:tr>
      <w:tr w:rsidR="00914857" w:rsidRPr="0067034B" w14:paraId="0FCD8E71" w14:textId="77777777" w:rsidTr="00E65B41">
        <w:tc>
          <w:tcPr>
            <w:tcW w:w="1134" w:type="dxa"/>
          </w:tcPr>
          <w:p w14:paraId="513BDBE5" w14:textId="62143C51" w:rsidR="00914857" w:rsidRPr="00105266" w:rsidRDefault="007439A7" w:rsidP="00914857">
            <w:pPr>
              <w:tabs>
                <w:tab w:val="left" w:pos="4253"/>
              </w:tabs>
              <w:spacing w:after="0"/>
              <w:rPr>
                <w:rFonts w:cs="Arial"/>
              </w:rPr>
            </w:pPr>
            <w:r w:rsidRPr="00105266">
              <w:rPr>
                <w:rFonts w:cs="Arial"/>
              </w:rPr>
              <w:t>4</w:t>
            </w:r>
            <w:r w:rsidR="00914857" w:rsidRPr="00105266">
              <w:rPr>
                <w:rFonts w:cs="Arial"/>
              </w:rPr>
              <w:t>.</w:t>
            </w:r>
          </w:p>
        </w:tc>
        <w:tc>
          <w:tcPr>
            <w:tcW w:w="2158" w:type="dxa"/>
          </w:tcPr>
          <w:p w14:paraId="006FBF21" w14:textId="299668E9" w:rsidR="00914857" w:rsidRPr="00105266" w:rsidRDefault="00914857" w:rsidP="00914857">
            <w:pPr>
              <w:tabs>
                <w:tab w:val="left" w:pos="4253"/>
              </w:tabs>
              <w:spacing w:after="0"/>
              <w:rPr>
                <w:rFonts w:cs="Arial"/>
              </w:rPr>
            </w:pPr>
            <w:r w:rsidRPr="00105266">
              <w:rPr>
                <w:rFonts w:cs="Arial"/>
              </w:rPr>
              <w:t>Reactive capability at the</w:t>
            </w:r>
            <w:r w:rsidR="008E3E70" w:rsidRPr="00105266">
              <w:rPr>
                <w:rFonts w:cs="Arial"/>
              </w:rPr>
              <w:t xml:space="preserve"> CATO </w:t>
            </w:r>
            <w:r w:rsidRPr="00105266">
              <w:rPr>
                <w:rFonts w:cs="Arial"/>
              </w:rPr>
              <w:t>Transmission Interface Point</w:t>
            </w:r>
          </w:p>
        </w:tc>
        <w:tc>
          <w:tcPr>
            <w:tcW w:w="1721" w:type="dxa"/>
          </w:tcPr>
          <w:p w14:paraId="5A040DC8" w14:textId="77777777" w:rsidR="00914857" w:rsidRPr="00105266" w:rsidRDefault="00914857" w:rsidP="00914857">
            <w:pPr>
              <w:tabs>
                <w:tab w:val="left" w:pos="4253"/>
              </w:tabs>
              <w:spacing w:after="0"/>
              <w:rPr>
                <w:rFonts w:cs="Arial"/>
              </w:rPr>
            </w:pPr>
          </w:p>
        </w:tc>
        <w:tc>
          <w:tcPr>
            <w:tcW w:w="9016" w:type="dxa"/>
          </w:tcPr>
          <w:p w14:paraId="2E29AC8E" w14:textId="4B2D365A" w:rsidR="00914857" w:rsidRPr="00044F97" w:rsidRDefault="007536FA" w:rsidP="00E37588">
            <w:pPr>
              <w:tabs>
                <w:tab w:val="left" w:pos="4253"/>
              </w:tabs>
              <w:spacing w:after="0"/>
              <w:rPr>
                <w:rFonts w:cs="Arial"/>
              </w:rPr>
            </w:pPr>
            <w:r w:rsidRPr="00105266">
              <w:rPr>
                <w:rFonts w:cs="Arial"/>
                <w:u w:val="single"/>
              </w:rPr>
              <w:t>The reactive capabil</w:t>
            </w:r>
            <w:r w:rsidR="00011EB3" w:rsidRPr="00105266">
              <w:rPr>
                <w:rFonts w:cs="Arial"/>
                <w:u w:val="single"/>
              </w:rPr>
              <w:t xml:space="preserve">ity at the CATO Transmission Interface Point </w:t>
            </w:r>
            <w:r w:rsidR="00011EB3" w:rsidRPr="00105266">
              <w:rPr>
                <w:rFonts w:cs="Arial"/>
              </w:rPr>
              <w:t>s</w:t>
            </w:r>
            <w:r w:rsidR="007915C4" w:rsidRPr="00105266">
              <w:rPr>
                <w:rFonts w:cs="Arial"/>
              </w:rPr>
              <w:t xml:space="preserve">hall be specified </w:t>
            </w:r>
            <w:r w:rsidR="00400FDA" w:rsidRPr="00105266">
              <w:rPr>
                <w:rFonts w:cs="Arial"/>
              </w:rPr>
              <w:t>in accordance with the requirements of the tender</w:t>
            </w:r>
            <w:r w:rsidR="00400FDA" w:rsidRPr="00044F97">
              <w:rPr>
                <w:rFonts w:cs="Arial"/>
              </w:rPr>
              <w:t>.</w:t>
            </w:r>
          </w:p>
        </w:tc>
      </w:tr>
      <w:tr w:rsidR="00914857" w:rsidRPr="0067034B" w14:paraId="1B8479A1" w14:textId="77777777" w:rsidTr="00E65B41">
        <w:tc>
          <w:tcPr>
            <w:tcW w:w="1134" w:type="dxa"/>
          </w:tcPr>
          <w:p w14:paraId="5BDE4A22" w14:textId="52A2D963" w:rsidR="00914857" w:rsidRPr="00044F97" w:rsidRDefault="007439A7" w:rsidP="00914857">
            <w:pPr>
              <w:tabs>
                <w:tab w:val="left" w:pos="4253"/>
              </w:tabs>
              <w:spacing w:after="0"/>
              <w:rPr>
                <w:rFonts w:cs="Arial"/>
              </w:rPr>
            </w:pPr>
            <w:r w:rsidRPr="00044F97">
              <w:rPr>
                <w:rFonts w:cs="Arial"/>
              </w:rPr>
              <w:t>5</w:t>
            </w:r>
            <w:r w:rsidR="00914857" w:rsidRPr="00044F97">
              <w:rPr>
                <w:rFonts w:cs="Arial"/>
              </w:rPr>
              <w:t>.</w:t>
            </w:r>
          </w:p>
        </w:tc>
        <w:tc>
          <w:tcPr>
            <w:tcW w:w="2158" w:type="dxa"/>
          </w:tcPr>
          <w:p w14:paraId="79CEE652" w14:textId="77777777" w:rsidR="00914857" w:rsidRPr="00044F97" w:rsidRDefault="00914857" w:rsidP="00914857">
            <w:pPr>
              <w:tabs>
                <w:tab w:val="left" w:pos="4253"/>
              </w:tabs>
              <w:spacing w:after="0"/>
              <w:rPr>
                <w:rFonts w:cs="Arial"/>
              </w:rPr>
            </w:pPr>
            <w:r w:rsidRPr="00044F97">
              <w:rPr>
                <w:rFonts w:cs="Arial"/>
              </w:rPr>
              <w:t>Restoration</w:t>
            </w:r>
          </w:p>
        </w:tc>
        <w:tc>
          <w:tcPr>
            <w:tcW w:w="1721" w:type="dxa"/>
          </w:tcPr>
          <w:p w14:paraId="1166CE2E" w14:textId="77777777" w:rsidR="00914857" w:rsidRPr="00044F97" w:rsidRDefault="00914857" w:rsidP="00914857">
            <w:pPr>
              <w:tabs>
                <w:tab w:val="left" w:pos="4253"/>
              </w:tabs>
              <w:spacing w:after="0"/>
              <w:rPr>
                <w:rFonts w:cs="Arial"/>
              </w:rPr>
            </w:pPr>
          </w:p>
        </w:tc>
        <w:tc>
          <w:tcPr>
            <w:tcW w:w="9016" w:type="dxa"/>
          </w:tcPr>
          <w:p w14:paraId="30006DE3" w14:textId="29B6DD83" w:rsidR="00914857" w:rsidRPr="004D568D" w:rsidRDefault="00E92AC6" w:rsidP="00914857">
            <w:pPr>
              <w:tabs>
                <w:tab w:val="left" w:pos="4253"/>
              </w:tabs>
              <w:spacing w:after="0"/>
              <w:rPr>
                <w:rFonts w:cs="Arial"/>
              </w:rPr>
            </w:pPr>
            <w:r w:rsidRPr="00044F97">
              <w:rPr>
                <w:rFonts w:cs="Arial"/>
              </w:rPr>
              <w:t>The CATO shall ensure restoration measures are put in place in accordance with the requirements of the STC &amp; STCPs.</w:t>
            </w:r>
          </w:p>
        </w:tc>
      </w:tr>
      <w:tr w:rsidR="00EF2AA3" w:rsidRPr="0067034B" w14:paraId="6383C088" w14:textId="77777777" w:rsidTr="00E65B41">
        <w:tc>
          <w:tcPr>
            <w:tcW w:w="1134" w:type="dxa"/>
          </w:tcPr>
          <w:p w14:paraId="4EB2A8A2" w14:textId="52A00FC0" w:rsidR="00EF2AA3" w:rsidRPr="00044F97" w:rsidRDefault="00EF2AA3" w:rsidP="00EF2AA3">
            <w:pPr>
              <w:tabs>
                <w:tab w:val="left" w:pos="4253"/>
              </w:tabs>
              <w:spacing w:after="0"/>
              <w:rPr>
                <w:rFonts w:cs="Arial"/>
              </w:rPr>
            </w:pPr>
            <w:r w:rsidRPr="00044F97">
              <w:rPr>
                <w:rFonts w:cs="Arial"/>
              </w:rPr>
              <w:t>6.</w:t>
            </w:r>
          </w:p>
        </w:tc>
        <w:tc>
          <w:tcPr>
            <w:tcW w:w="2158" w:type="dxa"/>
          </w:tcPr>
          <w:p w14:paraId="36FC3AF9" w14:textId="61891B94" w:rsidR="00EF2AA3" w:rsidRPr="00044F97" w:rsidRDefault="00EF2AA3" w:rsidP="00EF2AA3">
            <w:pPr>
              <w:tabs>
                <w:tab w:val="left" w:pos="4253"/>
              </w:tabs>
              <w:spacing w:after="0"/>
              <w:rPr>
                <w:rFonts w:cs="Arial"/>
              </w:rPr>
            </w:pPr>
            <w:r w:rsidRPr="00044F97">
              <w:rPr>
                <w:rFonts w:cs="Arial"/>
              </w:rPr>
              <w:t>Further Resilience Requirements</w:t>
            </w:r>
          </w:p>
        </w:tc>
        <w:tc>
          <w:tcPr>
            <w:tcW w:w="1721" w:type="dxa"/>
          </w:tcPr>
          <w:p w14:paraId="056F406C" w14:textId="77777777" w:rsidR="00EF2AA3" w:rsidRPr="00044F97" w:rsidRDefault="00EF2AA3" w:rsidP="00EF2AA3">
            <w:pPr>
              <w:tabs>
                <w:tab w:val="left" w:pos="4253"/>
              </w:tabs>
              <w:spacing w:after="0"/>
              <w:rPr>
                <w:rFonts w:cs="Arial"/>
              </w:rPr>
            </w:pPr>
          </w:p>
        </w:tc>
        <w:tc>
          <w:tcPr>
            <w:tcW w:w="9016" w:type="dxa"/>
          </w:tcPr>
          <w:p w14:paraId="63F3ED02" w14:textId="77777777" w:rsidR="00EF2AA3" w:rsidRPr="00044F97" w:rsidRDefault="00EF2AA3" w:rsidP="00EF2AA3">
            <w:pPr>
              <w:tabs>
                <w:tab w:val="left" w:pos="4253"/>
              </w:tabs>
              <w:rPr>
                <w:rFonts w:cs="Arial"/>
                <w:u w:val="single"/>
              </w:rPr>
            </w:pPr>
            <w:r w:rsidRPr="00044F97">
              <w:rPr>
                <w:rFonts w:cs="Arial"/>
                <w:u w:val="single"/>
              </w:rPr>
              <w:t>The CATO:</w:t>
            </w:r>
          </w:p>
          <w:p w14:paraId="18071A2C" w14:textId="1FD84350" w:rsidR="00EF2AA3" w:rsidRPr="00044F97" w:rsidRDefault="00EF2AA3" w:rsidP="00EF2AA3">
            <w:pPr>
              <w:tabs>
                <w:tab w:val="left" w:pos="4253"/>
              </w:tabs>
              <w:spacing w:after="0"/>
              <w:rPr>
                <w:rFonts w:cs="Arial"/>
                <w:u w:val="single"/>
              </w:rPr>
            </w:pPr>
            <w:r w:rsidRPr="00044F97">
              <w:rPr>
                <w:rFonts w:cs="Arial"/>
                <w:u w:val="single"/>
              </w:rPr>
              <w:t xml:space="preserve">In designing their Plant and Apparatus, the CATO shall avoid introducing any common mode failure which is beyond what is permitted by the security </w:t>
            </w:r>
            <w:proofErr w:type="gramStart"/>
            <w:r w:rsidRPr="00044F97">
              <w:rPr>
                <w:rFonts w:cs="Arial"/>
                <w:u w:val="single"/>
              </w:rPr>
              <w:t>standards</w:t>
            </w:r>
            <w:proofErr w:type="gramEnd"/>
            <w:r w:rsidRPr="00044F97">
              <w:rPr>
                <w:rFonts w:cs="Arial"/>
                <w:u w:val="single"/>
              </w:rPr>
              <w:t xml:space="preserve"> or which could potentially affect the CATO’s ability to meet their obligations under the Grid Code or the STC.</w:t>
            </w:r>
          </w:p>
        </w:tc>
      </w:tr>
      <w:tr w:rsidR="00EF2AA3" w:rsidRPr="0067034B" w14:paraId="4E169475" w14:textId="77777777" w:rsidTr="00E65B41">
        <w:tc>
          <w:tcPr>
            <w:tcW w:w="1134" w:type="dxa"/>
          </w:tcPr>
          <w:p w14:paraId="443AD900" w14:textId="4713DB27" w:rsidR="00EF2AA3" w:rsidRPr="00044F97" w:rsidRDefault="000D671B" w:rsidP="00EF2AA3">
            <w:pPr>
              <w:tabs>
                <w:tab w:val="left" w:pos="4253"/>
              </w:tabs>
              <w:spacing w:after="0"/>
              <w:rPr>
                <w:rFonts w:cs="Arial"/>
              </w:rPr>
            </w:pPr>
            <w:r w:rsidRPr="00044F97">
              <w:rPr>
                <w:rFonts w:cs="Arial"/>
              </w:rPr>
              <w:t>7</w:t>
            </w:r>
            <w:r w:rsidR="00EF2AA3" w:rsidRPr="00044F97">
              <w:rPr>
                <w:rFonts w:cs="Arial"/>
              </w:rPr>
              <w:t>.</w:t>
            </w:r>
          </w:p>
        </w:tc>
        <w:tc>
          <w:tcPr>
            <w:tcW w:w="2158" w:type="dxa"/>
          </w:tcPr>
          <w:p w14:paraId="20A3A1BB" w14:textId="4317A983" w:rsidR="00EF2AA3" w:rsidRPr="00044F97" w:rsidRDefault="00EF2AA3" w:rsidP="00EF2AA3">
            <w:pPr>
              <w:tabs>
                <w:tab w:val="left" w:pos="4253"/>
              </w:tabs>
              <w:spacing w:after="0"/>
              <w:rPr>
                <w:rFonts w:cs="Arial"/>
              </w:rPr>
            </w:pPr>
            <w:r w:rsidRPr="00044F97">
              <w:rPr>
                <w:rFonts w:cs="Arial"/>
              </w:rPr>
              <w:t xml:space="preserve">Voltage Control Requirements at the </w:t>
            </w:r>
            <w:r w:rsidR="00CA371D" w:rsidRPr="00044F97">
              <w:rPr>
                <w:rFonts w:cs="Arial"/>
              </w:rPr>
              <w:t xml:space="preserve">CATO </w:t>
            </w:r>
            <w:r w:rsidRPr="00044F97">
              <w:rPr>
                <w:rFonts w:cs="Arial"/>
              </w:rPr>
              <w:t>Transmission Interface Point</w:t>
            </w:r>
          </w:p>
        </w:tc>
        <w:tc>
          <w:tcPr>
            <w:tcW w:w="1721" w:type="dxa"/>
          </w:tcPr>
          <w:p w14:paraId="11B42BD2" w14:textId="0E076B78" w:rsidR="00EF2AA3" w:rsidRPr="00044F97" w:rsidRDefault="00EF2AA3" w:rsidP="00EF2AA3">
            <w:pPr>
              <w:tabs>
                <w:tab w:val="left" w:pos="4253"/>
              </w:tabs>
              <w:spacing w:after="0"/>
              <w:rPr>
                <w:rFonts w:cs="Arial"/>
              </w:rPr>
            </w:pPr>
          </w:p>
        </w:tc>
        <w:tc>
          <w:tcPr>
            <w:tcW w:w="9016" w:type="dxa"/>
          </w:tcPr>
          <w:p w14:paraId="3ABF0B05" w14:textId="2055999B" w:rsidR="00EF2AA3" w:rsidRPr="004D568D" w:rsidRDefault="00C37465" w:rsidP="008E499D">
            <w:pPr>
              <w:tabs>
                <w:tab w:val="left" w:pos="4253"/>
              </w:tabs>
              <w:spacing w:after="0"/>
              <w:rPr>
                <w:rFonts w:cs="Arial"/>
              </w:rPr>
            </w:pPr>
            <w:r w:rsidRPr="00044F97">
              <w:rPr>
                <w:rFonts w:cs="Arial"/>
                <w:u w:val="single"/>
              </w:rPr>
              <w:t>The voltage control requirements at the CATO Transmission Interface Point</w:t>
            </w:r>
            <w:r w:rsidR="00EF2AA3" w:rsidRPr="00044F97">
              <w:rPr>
                <w:rFonts w:cs="Arial"/>
                <w:u w:val="single"/>
              </w:rPr>
              <w:t xml:space="preserve"> shall </w:t>
            </w:r>
            <w:r w:rsidRPr="00044F97">
              <w:rPr>
                <w:rFonts w:cs="Arial"/>
                <w:u w:val="single"/>
              </w:rPr>
              <w:t xml:space="preserve">be </w:t>
            </w:r>
            <w:r w:rsidR="0086730C" w:rsidRPr="00044F97">
              <w:rPr>
                <w:rFonts w:cs="Arial"/>
                <w:u w:val="single"/>
              </w:rPr>
              <w:t>in accordance with the requirements of the tender.</w:t>
            </w:r>
          </w:p>
        </w:tc>
      </w:tr>
      <w:tr w:rsidR="00EF2AA3" w:rsidRPr="0067034B" w14:paraId="543405D9" w14:textId="77777777" w:rsidTr="00E65B41">
        <w:tc>
          <w:tcPr>
            <w:tcW w:w="1134" w:type="dxa"/>
          </w:tcPr>
          <w:p w14:paraId="534A3DF2" w14:textId="013DDF3C" w:rsidR="00EF2AA3" w:rsidRPr="00044F97" w:rsidRDefault="000D671B" w:rsidP="00EF2AA3">
            <w:pPr>
              <w:tabs>
                <w:tab w:val="left" w:pos="4253"/>
              </w:tabs>
              <w:spacing w:after="0"/>
              <w:rPr>
                <w:rFonts w:cs="Arial"/>
              </w:rPr>
            </w:pPr>
            <w:r w:rsidRPr="00044F97">
              <w:rPr>
                <w:rFonts w:cs="Arial"/>
              </w:rPr>
              <w:t>8</w:t>
            </w:r>
            <w:r w:rsidR="00EF2AA3" w:rsidRPr="00044F97">
              <w:rPr>
                <w:rFonts w:cs="Arial"/>
              </w:rPr>
              <w:t>.</w:t>
            </w:r>
          </w:p>
        </w:tc>
        <w:tc>
          <w:tcPr>
            <w:tcW w:w="2158" w:type="dxa"/>
          </w:tcPr>
          <w:p w14:paraId="623746E7" w14:textId="77777777" w:rsidR="00EF2AA3" w:rsidRPr="00044F97" w:rsidRDefault="00EF2AA3" w:rsidP="00EF2AA3">
            <w:pPr>
              <w:tabs>
                <w:tab w:val="left" w:pos="4253"/>
              </w:tabs>
              <w:spacing w:after="0"/>
              <w:rPr>
                <w:rFonts w:cs="Arial"/>
              </w:rPr>
            </w:pPr>
            <w:r w:rsidRPr="00044F97">
              <w:rPr>
                <w:rFonts w:cs="Arial"/>
              </w:rPr>
              <w:t>Power Oscillation Damping</w:t>
            </w:r>
          </w:p>
        </w:tc>
        <w:tc>
          <w:tcPr>
            <w:tcW w:w="1721" w:type="dxa"/>
          </w:tcPr>
          <w:p w14:paraId="7DA7EB86" w14:textId="77777777" w:rsidR="00EF2AA3" w:rsidRPr="00044F97" w:rsidRDefault="00EF2AA3" w:rsidP="00EF2AA3">
            <w:pPr>
              <w:tabs>
                <w:tab w:val="left" w:pos="4253"/>
              </w:tabs>
              <w:spacing w:after="0"/>
              <w:rPr>
                <w:rFonts w:cs="Arial"/>
              </w:rPr>
            </w:pPr>
          </w:p>
        </w:tc>
        <w:tc>
          <w:tcPr>
            <w:tcW w:w="9016" w:type="dxa"/>
          </w:tcPr>
          <w:p w14:paraId="2E036B31" w14:textId="77777777" w:rsidR="00EF2AA3" w:rsidRPr="00044F97" w:rsidRDefault="00EF2AA3" w:rsidP="00EF2AA3">
            <w:pPr>
              <w:tabs>
                <w:tab w:val="left" w:pos="4253"/>
              </w:tabs>
              <w:spacing w:after="0"/>
              <w:rPr>
                <w:rFonts w:cs="Arial"/>
              </w:rPr>
            </w:pPr>
            <w:r w:rsidRPr="00044F97">
              <w:rPr>
                <w:rFonts w:cs="Arial"/>
              </w:rPr>
              <w:t xml:space="preserve">To be determined on a </w:t>
            </w:r>
            <w:proofErr w:type="gramStart"/>
            <w:r w:rsidRPr="00044F97">
              <w:rPr>
                <w:rFonts w:cs="Arial"/>
              </w:rPr>
              <w:t>case by case</w:t>
            </w:r>
            <w:proofErr w:type="gramEnd"/>
            <w:r w:rsidRPr="00044F97">
              <w:rPr>
                <w:rFonts w:cs="Arial"/>
              </w:rPr>
              <w:t xml:space="preserve"> basis</w:t>
            </w:r>
          </w:p>
        </w:tc>
      </w:tr>
      <w:tr w:rsidR="00EF2AA3" w:rsidRPr="0067034B" w14:paraId="3D888C1D" w14:textId="77777777" w:rsidTr="00E65B41">
        <w:tc>
          <w:tcPr>
            <w:tcW w:w="1134" w:type="dxa"/>
          </w:tcPr>
          <w:p w14:paraId="6AD147DF" w14:textId="4DB1E84A" w:rsidR="00EF2AA3" w:rsidRPr="00044F97" w:rsidRDefault="000D671B" w:rsidP="00EF2AA3">
            <w:pPr>
              <w:tabs>
                <w:tab w:val="left" w:pos="4253"/>
              </w:tabs>
              <w:spacing w:after="0"/>
              <w:rPr>
                <w:rFonts w:cs="Arial"/>
              </w:rPr>
            </w:pPr>
            <w:r w:rsidRPr="00044F97">
              <w:rPr>
                <w:rFonts w:cs="Arial"/>
              </w:rPr>
              <w:t>9</w:t>
            </w:r>
            <w:r w:rsidR="00EF2AA3" w:rsidRPr="00044F97">
              <w:rPr>
                <w:rFonts w:cs="Arial"/>
              </w:rPr>
              <w:t>.</w:t>
            </w:r>
          </w:p>
        </w:tc>
        <w:tc>
          <w:tcPr>
            <w:tcW w:w="2158" w:type="dxa"/>
          </w:tcPr>
          <w:p w14:paraId="79BF2161" w14:textId="77777777" w:rsidR="00EF2AA3" w:rsidRPr="00044F97" w:rsidRDefault="00EF2AA3" w:rsidP="00EF2AA3">
            <w:pPr>
              <w:tabs>
                <w:tab w:val="left" w:pos="4253"/>
              </w:tabs>
              <w:spacing w:after="0"/>
              <w:rPr>
                <w:rFonts w:cs="Arial"/>
              </w:rPr>
            </w:pPr>
            <w:r w:rsidRPr="00044F97">
              <w:rPr>
                <w:rFonts w:cs="Arial"/>
              </w:rPr>
              <w:t>Fault Ride Through</w:t>
            </w:r>
          </w:p>
        </w:tc>
        <w:tc>
          <w:tcPr>
            <w:tcW w:w="1721" w:type="dxa"/>
          </w:tcPr>
          <w:p w14:paraId="347091AE" w14:textId="77777777" w:rsidR="00EF2AA3" w:rsidRPr="00044F97" w:rsidRDefault="00EF2AA3" w:rsidP="00EF2AA3">
            <w:pPr>
              <w:tabs>
                <w:tab w:val="left" w:pos="4253"/>
              </w:tabs>
              <w:spacing w:after="0"/>
              <w:rPr>
                <w:rFonts w:cs="Arial"/>
              </w:rPr>
            </w:pPr>
            <w:r w:rsidRPr="00044F97">
              <w:rPr>
                <w:rFonts w:cs="Arial"/>
              </w:rPr>
              <w:t>ECC.6.3.15</w:t>
            </w:r>
          </w:p>
        </w:tc>
        <w:tc>
          <w:tcPr>
            <w:tcW w:w="9016" w:type="dxa"/>
          </w:tcPr>
          <w:p w14:paraId="5D919B66"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36037411" w14:textId="5FDBC38A" w:rsidR="00EF2AA3" w:rsidRPr="00044F97" w:rsidRDefault="00EF2AA3" w:rsidP="00EF2AA3">
            <w:pPr>
              <w:tabs>
                <w:tab w:val="left" w:pos="4253"/>
              </w:tabs>
              <w:spacing w:after="0"/>
              <w:rPr>
                <w:rFonts w:cs="Arial"/>
              </w:rPr>
            </w:pPr>
            <w:r w:rsidRPr="00044F97">
              <w:rPr>
                <w:rFonts w:cs="Arial"/>
              </w:rPr>
              <w:t>To meet the applicable requirements of ECC.6.3.15.  The total fault clearance time on the National Electricity Transmission System shall be agreed by the Lead Parties</w:t>
            </w:r>
            <w:r w:rsidRPr="004D568D">
              <w:rPr>
                <w:rFonts w:cs="Arial"/>
              </w:rPr>
              <w:t>.</w:t>
            </w:r>
          </w:p>
        </w:tc>
      </w:tr>
      <w:tr w:rsidR="00EF2AA3" w:rsidRPr="0067034B" w14:paraId="2DCC1ED3" w14:textId="77777777" w:rsidTr="00E65B41">
        <w:tc>
          <w:tcPr>
            <w:tcW w:w="1134" w:type="dxa"/>
          </w:tcPr>
          <w:p w14:paraId="3A740981" w14:textId="0C37A461" w:rsidR="00EF2AA3" w:rsidRPr="00044F97" w:rsidRDefault="000D671B" w:rsidP="00EF2AA3">
            <w:pPr>
              <w:tabs>
                <w:tab w:val="left" w:pos="4253"/>
              </w:tabs>
              <w:spacing w:after="0"/>
              <w:rPr>
                <w:rFonts w:cs="Arial"/>
              </w:rPr>
            </w:pPr>
            <w:r w:rsidRPr="00044F97">
              <w:rPr>
                <w:rFonts w:cs="Arial"/>
              </w:rPr>
              <w:t>10</w:t>
            </w:r>
            <w:r w:rsidR="00EF2AA3" w:rsidRPr="00044F97">
              <w:rPr>
                <w:rFonts w:cs="Arial"/>
              </w:rPr>
              <w:t>.</w:t>
            </w:r>
          </w:p>
        </w:tc>
        <w:tc>
          <w:tcPr>
            <w:tcW w:w="2158" w:type="dxa"/>
          </w:tcPr>
          <w:p w14:paraId="109D72F5" w14:textId="77777777" w:rsidR="00EF2AA3" w:rsidRPr="00044F97" w:rsidRDefault="00EF2AA3" w:rsidP="00EF2AA3">
            <w:pPr>
              <w:tabs>
                <w:tab w:val="left" w:pos="4253"/>
              </w:tabs>
              <w:spacing w:after="0"/>
              <w:rPr>
                <w:rFonts w:cs="Arial"/>
              </w:rPr>
            </w:pPr>
            <w:r w:rsidRPr="00044F97">
              <w:rPr>
                <w:rFonts w:cs="Arial"/>
              </w:rPr>
              <w:t xml:space="preserve">Harmonic Performance at the CATO </w:t>
            </w:r>
            <w:r w:rsidRPr="00044F97">
              <w:rPr>
                <w:rFonts w:cs="Arial"/>
              </w:rPr>
              <w:lastRenderedPageBreak/>
              <w:t>Transmission Interface Point</w:t>
            </w:r>
          </w:p>
        </w:tc>
        <w:tc>
          <w:tcPr>
            <w:tcW w:w="1721" w:type="dxa"/>
          </w:tcPr>
          <w:p w14:paraId="034FD35C" w14:textId="77777777" w:rsidR="00EF2AA3" w:rsidRPr="00044F97" w:rsidRDefault="00EF2AA3" w:rsidP="00EF2AA3">
            <w:pPr>
              <w:tabs>
                <w:tab w:val="left" w:pos="4253"/>
              </w:tabs>
              <w:spacing w:after="0"/>
              <w:rPr>
                <w:rFonts w:cs="Arial"/>
              </w:rPr>
            </w:pPr>
            <w:r w:rsidRPr="00044F97">
              <w:rPr>
                <w:rFonts w:cs="Arial"/>
              </w:rPr>
              <w:lastRenderedPageBreak/>
              <w:t>ECC.6.1.5(a)</w:t>
            </w:r>
          </w:p>
        </w:tc>
        <w:tc>
          <w:tcPr>
            <w:tcW w:w="9016" w:type="dxa"/>
          </w:tcPr>
          <w:p w14:paraId="38488D60" w14:textId="77777777" w:rsidR="007D4A60" w:rsidRPr="007D4A60" w:rsidRDefault="007D4A60" w:rsidP="007D4A60">
            <w:pPr>
              <w:tabs>
                <w:tab w:val="left" w:pos="4253"/>
              </w:tabs>
              <w:spacing w:after="0"/>
              <w:rPr>
                <w:rFonts w:cs="Arial"/>
                <w:u w:val="single"/>
              </w:rPr>
            </w:pPr>
            <w:r w:rsidRPr="007D4A60">
              <w:rPr>
                <w:rFonts w:cs="Arial"/>
                <w:u w:val="single"/>
              </w:rPr>
              <w:t>The PTO:</w:t>
            </w:r>
          </w:p>
          <w:p w14:paraId="526467ED" w14:textId="426765B0" w:rsidR="007D4A60" w:rsidRPr="007D4A60" w:rsidRDefault="007D4A60" w:rsidP="007D4A60">
            <w:pPr>
              <w:tabs>
                <w:tab w:val="left" w:pos="4253"/>
              </w:tabs>
              <w:spacing w:after="0"/>
              <w:rPr>
                <w:rFonts w:cs="Arial"/>
                <w:u w:val="single"/>
                <w:lang w:val="en-US"/>
              </w:rPr>
            </w:pPr>
            <w:r w:rsidRPr="007D4A60">
              <w:rPr>
                <w:rFonts w:cs="Arial"/>
                <w:u w:val="single"/>
              </w:rPr>
              <w:t xml:space="preserve">Shall </w:t>
            </w:r>
            <w:r w:rsidRPr="007D4A60">
              <w:rPr>
                <w:rFonts w:cs="Arial"/>
                <w:u w:val="single"/>
                <w:lang w:val="en-US"/>
              </w:rPr>
              <w:t xml:space="preserve">specify to </w:t>
            </w:r>
            <w:r w:rsidR="00576D87">
              <w:rPr>
                <w:rFonts w:cs="Arial"/>
                <w:u w:val="single"/>
                <w:lang w:val="en-US"/>
              </w:rPr>
              <w:t xml:space="preserve">the </w:t>
            </w:r>
            <w:r w:rsidRPr="007D4A60">
              <w:rPr>
                <w:rFonts w:cs="Arial"/>
                <w:u w:val="single"/>
                <w:lang w:val="en-US"/>
              </w:rPr>
              <w:t xml:space="preserve">CATO by written notice, the harmonic voltage distortion or harmonic current emission limits (as appropriate), in conjunction with harmonic impedance loci and background levels at the transmission interface point </w:t>
            </w:r>
            <w:r w:rsidRPr="007D4A60">
              <w:rPr>
                <w:rFonts w:cs="Arial"/>
                <w:u w:val="single"/>
              </w:rPr>
              <w:t xml:space="preserve">by the date agreed between The </w:t>
            </w:r>
            <w:r w:rsidRPr="007D4A60">
              <w:rPr>
                <w:rFonts w:cs="Arial"/>
                <w:u w:val="single"/>
              </w:rPr>
              <w:lastRenderedPageBreak/>
              <w:t>Company, the PTO and the CATO</w:t>
            </w:r>
            <w:r w:rsidRPr="007D4A60">
              <w:rPr>
                <w:rFonts w:cs="Arial"/>
                <w:u w:val="single"/>
                <w:lang w:val="en-US"/>
              </w:rPr>
              <w:t xml:space="preserve">. The specification of the above limits shall be prepared in accordance with </w:t>
            </w:r>
            <w:r w:rsidR="007D32C7">
              <w:rPr>
                <w:rFonts w:cs="Arial"/>
                <w:u w:val="single"/>
                <w:lang w:val="en-US"/>
              </w:rPr>
              <w:t xml:space="preserve">the </w:t>
            </w:r>
            <w:r w:rsidRPr="007D4A60">
              <w:rPr>
                <w:rFonts w:cs="Arial"/>
                <w:u w:val="single"/>
                <w:lang w:val="en-US"/>
              </w:rPr>
              <w:t>procedures specified in Engineering Recommendation (ER) G5/5.</w:t>
            </w:r>
          </w:p>
          <w:p w14:paraId="70F3D6F2" w14:textId="77777777" w:rsidR="007D4A60" w:rsidRPr="007D4A60" w:rsidRDefault="007D4A60" w:rsidP="007D4A60">
            <w:pPr>
              <w:tabs>
                <w:tab w:val="left" w:pos="4253"/>
              </w:tabs>
              <w:spacing w:after="0"/>
              <w:rPr>
                <w:rFonts w:cs="Arial"/>
                <w:u w:val="single"/>
              </w:rPr>
            </w:pPr>
          </w:p>
          <w:p w14:paraId="5589F8AD" w14:textId="77777777" w:rsidR="007D4A60" w:rsidRPr="007D4A60" w:rsidRDefault="007D4A60" w:rsidP="007D4A60">
            <w:pPr>
              <w:tabs>
                <w:tab w:val="left" w:pos="4253"/>
              </w:tabs>
              <w:spacing w:after="0"/>
              <w:rPr>
                <w:rFonts w:cs="Arial"/>
                <w:u w:val="single"/>
              </w:rPr>
            </w:pPr>
            <w:r w:rsidRPr="007D4A60">
              <w:rPr>
                <w:rFonts w:cs="Arial"/>
                <w:u w:val="single"/>
              </w:rPr>
              <w:t>The CATO:</w:t>
            </w:r>
          </w:p>
          <w:p w14:paraId="2915DAF1" w14:textId="64758DC2" w:rsidR="007D4A60" w:rsidRPr="007D4A60" w:rsidRDefault="00312907" w:rsidP="007D4A60">
            <w:pPr>
              <w:tabs>
                <w:tab w:val="left" w:pos="4253"/>
              </w:tabs>
              <w:spacing w:after="0"/>
              <w:rPr>
                <w:rFonts w:cs="Arial"/>
                <w:u w:val="single"/>
              </w:rPr>
            </w:pPr>
            <w:r>
              <w:rPr>
                <w:rFonts w:cs="Arial"/>
                <w:u w:val="single"/>
              </w:rPr>
              <w:t>Shall c</w:t>
            </w:r>
            <w:r w:rsidR="007D4A60" w:rsidRPr="007D4A60">
              <w:rPr>
                <w:rFonts w:cs="Arial"/>
                <w:u w:val="single"/>
              </w:rPr>
              <w:t>arr</w:t>
            </w:r>
            <w:r>
              <w:rPr>
                <w:rFonts w:cs="Arial"/>
                <w:u w:val="single"/>
              </w:rPr>
              <w:t>y</w:t>
            </w:r>
            <w:r w:rsidR="007D4A60" w:rsidRPr="007D4A60">
              <w:rPr>
                <w:rFonts w:cs="Arial"/>
                <w:u w:val="single"/>
              </w:rPr>
              <w:t xml:space="preserve"> out an Assessment to ensure that its CATO Transmission System complies with the applicable standards specified in the Grid Code ECC.6.1.5.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467D1E13" w14:textId="77777777" w:rsidR="007D4A60" w:rsidRPr="007D4A60" w:rsidRDefault="007D4A60" w:rsidP="007D4A60">
            <w:pPr>
              <w:tabs>
                <w:tab w:val="left" w:pos="4253"/>
              </w:tabs>
              <w:spacing w:after="0"/>
              <w:rPr>
                <w:rFonts w:cs="Arial"/>
                <w:u w:val="single"/>
              </w:rPr>
            </w:pPr>
          </w:p>
          <w:p w14:paraId="48F7A687" w14:textId="77777777" w:rsidR="007D4A60" w:rsidRPr="007D4A60" w:rsidRDefault="007D4A60" w:rsidP="007D4A60">
            <w:pPr>
              <w:tabs>
                <w:tab w:val="left" w:pos="4253"/>
              </w:tabs>
              <w:spacing w:after="0"/>
              <w:rPr>
                <w:rFonts w:cs="Arial"/>
                <w:u w:val="single"/>
              </w:rPr>
            </w:pPr>
            <w:r w:rsidRPr="007D4A60">
              <w:rPr>
                <w:rFonts w:cs="Arial"/>
                <w:u w:val="single"/>
              </w:rPr>
              <w:t xml:space="preserve">The CATO will provide The PTO with Harmonic Assessment information (as specified in STCP 12-1) </w:t>
            </w:r>
            <w:proofErr w:type="gramStart"/>
            <w:r w:rsidRPr="007D4A60">
              <w:rPr>
                <w:rFonts w:cs="Arial"/>
                <w:u w:val="single"/>
              </w:rPr>
              <w:t>and also</w:t>
            </w:r>
            <w:proofErr w:type="gramEnd"/>
            <w:r w:rsidRPr="007D4A60">
              <w:rPr>
                <w:rFonts w:cs="Arial"/>
                <w:u w:val="single"/>
              </w:rPr>
              <w:t>, in accordance with ER G5/5, submit a report to confirm compliance with limits specified (including inter-harmonic distortion) by the date agreed with the PTO.</w:t>
            </w:r>
          </w:p>
          <w:p w14:paraId="01798411" w14:textId="023F1F61" w:rsidR="00EF2AA3" w:rsidRPr="00044F97" w:rsidRDefault="00EF2AA3" w:rsidP="00EF2AA3">
            <w:pPr>
              <w:tabs>
                <w:tab w:val="left" w:pos="4253"/>
              </w:tabs>
              <w:spacing w:after="0"/>
              <w:rPr>
                <w:rFonts w:cs="Arial"/>
              </w:rPr>
            </w:pPr>
          </w:p>
        </w:tc>
      </w:tr>
      <w:tr w:rsidR="00EF2AA3" w:rsidRPr="0067034B" w14:paraId="37A9C552" w14:textId="77777777" w:rsidTr="00E65B41">
        <w:tc>
          <w:tcPr>
            <w:tcW w:w="1134" w:type="dxa"/>
          </w:tcPr>
          <w:p w14:paraId="0AC7434C" w14:textId="5F3CB7DC" w:rsidR="00EF2AA3" w:rsidRPr="00044F97" w:rsidRDefault="000D671B" w:rsidP="00EF2AA3">
            <w:pPr>
              <w:tabs>
                <w:tab w:val="left" w:pos="4253"/>
              </w:tabs>
              <w:spacing w:after="0"/>
              <w:rPr>
                <w:rFonts w:cs="Arial"/>
              </w:rPr>
            </w:pPr>
            <w:r w:rsidRPr="00044F97">
              <w:rPr>
                <w:rFonts w:cs="Arial"/>
              </w:rPr>
              <w:lastRenderedPageBreak/>
              <w:t>11</w:t>
            </w:r>
            <w:r w:rsidR="00EF2AA3" w:rsidRPr="00044F97">
              <w:rPr>
                <w:rFonts w:cs="Arial"/>
              </w:rPr>
              <w:t>.</w:t>
            </w:r>
          </w:p>
        </w:tc>
        <w:tc>
          <w:tcPr>
            <w:tcW w:w="2158" w:type="dxa"/>
          </w:tcPr>
          <w:p w14:paraId="196D73E5" w14:textId="77777777" w:rsidR="00EF2AA3" w:rsidRPr="00044F97" w:rsidRDefault="00EF2AA3" w:rsidP="00EF2AA3">
            <w:pPr>
              <w:tabs>
                <w:tab w:val="left" w:pos="4253"/>
              </w:tabs>
              <w:spacing w:after="0"/>
              <w:rPr>
                <w:rFonts w:cs="Arial"/>
              </w:rPr>
            </w:pPr>
            <w:r w:rsidRPr="00044F97">
              <w:rPr>
                <w:rFonts w:cs="Arial"/>
              </w:rPr>
              <w:t>Power Quality Monitoring at the CATO Transmission Interface Point</w:t>
            </w:r>
          </w:p>
        </w:tc>
        <w:tc>
          <w:tcPr>
            <w:tcW w:w="1721" w:type="dxa"/>
          </w:tcPr>
          <w:p w14:paraId="1703D9A5" w14:textId="77777777" w:rsidR="00EF2AA3" w:rsidRPr="00044F97" w:rsidRDefault="00EF2AA3" w:rsidP="00EF2AA3">
            <w:pPr>
              <w:tabs>
                <w:tab w:val="left" w:pos="4253"/>
              </w:tabs>
              <w:spacing w:after="0"/>
              <w:rPr>
                <w:rFonts w:cs="Arial"/>
              </w:rPr>
            </w:pPr>
          </w:p>
        </w:tc>
        <w:tc>
          <w:tcPr>
            <w:tcW w:w="9016" w:type="dxa"/>
          </w:tcPr>
          <w:p w14:paraId="22B96BB7" w14:textId="77777777" w:rsidR="00E65B41" w:rsidRPr="00FA37B8" w:rsidRDefault="00E65B41" w:rsidP="00E65B41">
            <w:pPr>
              <w:tabs>
                <w:tab w:val="left" w:pos="4253"/>
              </w:tabs>
              <w:spacing w:after="0"/>
              <w:rPr>
                <w:rFonts w:cs="Arial"/>
                <w:u w:val="single"/>
              </w:rPr>
            </w:pPr>
            <w:r w:rsidRPr="00FA37B8">
              <w:rPr>
                <w:rFonts w:cs="Arial"/>
                <w:u w:val="single"/>
              </w:rPr>
              <w:t>The CATO:</w:t>
            </w:r>
          </w:p>
          <w:p w14:paraId="3E66101D" w14:textId="51E12347" w:rsidR="00E65B41" w:rsidRPr="004D568D" w:rsidRDefault="00F02DDF" w:rsidP="00E65B41">
            <w:pPr>
              <w:tabs>
                <w:tab w:val="left" w:pos="4253"/>
              </w:tabs>
              <w:spacing w:after="0"/>
              <w:rPr>
                <w:rFonts w:cs="Arial"/>
              </w:rPr>
            </w:pPr>
            <w:r>
              <w:rPr>
                <w:rFonts w:cs="Arial"/>
              </w:rPr>
              <w:t>Shall p</w:t>
            </w:r>
            <w:r w:rsidR="00E65B41" w:rsidRPr="004D568D">
              <w:rPr>
                <w:rFonts w:cs="Arial"/>
              </w:rPr>
              <w:t>rovide three phase voltage transducers on the CATO Plant and Apparatus of suitable accuracy and performance.  These shall be appropriately sited at the CATO Transmission Interface Point to enable continuous power quality voltage monitoring to be undertaken with the CATO’s Plant and Apparatus at the CATO Transmission Interface Point energised.</w:t>
            </w:r>
          </w:p>
          <w:p w14:paraId="6C85110F" w14:textId="77777777" w:rsidR="00E65B41" w:rsidRPr="004D568D" w:rsidRDefault="00E65B41" w:rsidP="00E65B41">
            <w:pPr>
              <w:tabs>
                <w:tab w:val="left" w:pos="4253"/>
              </w:tabs>
              <w:spacing w:after="0"/>
              <w:rPr>
                <w:rFonts w:cs="Arial"/>
              </w:rPr>
            </w:pPr>
          </w:p>
          <w:p w14:paraId="47EC5533" w14:textId="77777777" w:rsidR="00E65B41" w:rsidRPr="004D568D" w:rsidRDefault="00E65B41" w:rsidP="00E65B41">
            <w:pPr>
              <w:tabs>
                <w:tab w:val="left" w:pos="4253"/>
              </w:tabs>
              <w:spacing w:after="0"/>
              <w:rPr>
                <w:rFonts w:cs="Arial"/>
              </w:rPr>
            </w:pPr>
            <w:r w:rsidRPr="004D568D">
              <w:rPr>
                <w:rFonts w:cs="Arial"/>
              </w:rPr>
              <w:t xml:space="preserve">Examples of suitable voltage transducers are detailed in TS 3.02.05_RES “Voltage Transformers” (with </w:t>
            </w:r>
            <w:proofErr w:type="gramStart"/>
            <w:r w:rsidRPr="004D568D">
              <w:rPr>
                <w:rFonts w:cs="Arial"/>
              </w:rPr>
              <w:t>particular reference</w:t>
            </w:r>
            <w:proofErr w:type="gramEnd"/>
            <w:r w:rsidRPr="004D568D">
              <w:rPr>
                <w:rFonts w:cs="Arial"/>
              </w:rPr>
              <w:t xml:space="preserve"> to section 1.3) or, alternatively, in TS 3.02.12_RES “Voltage Dividers”.</w:t>
            </w:r>
          </w:p>
          <w:p w14:paraId="508D5CF8" w14:textId="77777777" w:rsidR="00E65B41" w:rsidRPr="004D568D" w:rsidRDefault="00E65B41" w:rsidP="00E65B41">
            <w:pPr>
              <w:tabs>
                <w:tab w:val="left" w:pos="4253"/>
              </w:tabs>
              <w:spacing w:after="0"/>
              <w:rPr>
                <w:rFonts w:cs="Arial"/>
              </w:rPr>
            </w:pPr>
          </w:p>
          <w:p w14:paraId="5A346EF5" w14:textId="79FC1D1E" w:rsidR="00E65B41" w:rsidRPr="004D568D" w:rsidRDefault="00272633" w:rsidP="00E65B41">
            <w:pPr>
              <w:tabs>
                <w:tab w:val="left" w:pos="4253"/>
              </w:tabs>
              <w:spacing w:after="0"/>
              <w:rPr>
                <w:rFonts w:cs="Arial"/>
              </w:rPr>
            </w:pPr>
            <w:r>
              <w:rPr>
                <w:rFonts w:cs="Arial"/>
              </w:rPr>
              <w:t>Shall p</w:t>
            </w:r>
            <w:r w:rsidR="00E65B41" w:rsidRPr="004D568D">
              <w:rPr>
                <w:rFonts w:cs="Arial"/>
              </w:rPr>
              <w:t>rovide three phase current transducers of suitable accuracy and performance on the CATO Plant and Apparatus at the Transmission Interface Point to enable continuous power quality current monitoring to be undertaken by The Company.</w:t>
            </w:r>
          </w:p>
          <w:p w14:paraId="2891972E" w14:textId="77777777" w:rsidR="00E65B41" w:rsidRPr="004D568D" w:rsidRDefault="00E65B41" w:rsidP="00E65B41">
            <w:pPr>
              <w:tabs>
                <w:tab w:val="left" w:pos="4253"/>
              </w:tabs>
              <w:spacing w:after="0"/>
              <w:rPr>
                <w:rFonts w:cs="Arial"/>
              </w:rPr>
            </w:pPr>
          </w:p>
          <w:p w14:paraId="746181F2" w14:textId="345A8A1B" w:rsidR="00E65B41" w:rsidRPr="00FA37B8" w:rsidRDefault="00E65B41" w:rsidP="00E65B41">
            <w:pPr>
              <w:jc w:val="both"/>
              <w:rPr>
                <w:rFonts w:cs="Arial"/>
              </w:rPr>
            </w:pPr>
            <w:r w:rsidRPr="004D568D">
              <w:rPr>
                <w:rFonts w:cs="Arial"/>
              </w:rPr>
              <w:lastRenderedPageBreak/>
              <w:t>Shall provide the CT and VT signals from the transducers (as specified above) to a suitable termination point within the cubicle and shall in agreement with PTO provide a permanent, Class A power quality monitors as defined in IEC 61000</w:t>
            </w:r>
            <w:r w:rsidRPr="004D568D">
              <w:rPr>
                <w:rFonts w:cs="Arial"/>
              </w:rPr>
              <w:noBreakHyphen/>
              <w:t xml:space="preserve">4-30 at the Transmission Interface Point in order </w:t>
            </w:r>
            <w:r w:rsidR="006F786E">
              <w:rPr>
                <w:rFonts w:cs="Arial"/>
              </w:rPr>
              <w:t xml:space="preserve">the </w:t>
            </w:r>
            <w:r w:rsidRPr="00FA37B8">
              <w:rPr>
                <w:rFonts w:cs="Arial"/>
              </w:rPr>
              <w:t xml:space="preserve">PTO can check compliance against the specified limits and provide cubicle space, power supplies, and ancillary equipment within the Substation which satisfy the requirements detailed in TGN(E) 295. </w:t>
            </w:r>
          </w:p>
          <w:p w14:paraId="5BC310A1" w14:textId="77777777" w:rsidR="00E65B41" w:rsidRPr="00FA37B8" w:rsidRDefault="00E65B41" w:rsidP="00E65B41">
            <w:pPr>
              <w:tabs>
                <w:tab w:val="left" w:pos="4253"/>
              </w:tabs>
              <w:spacing w:after="0"/>
              <w:rPr>
                <w:rFonts w:cs="Arial"/>
              </w:rPr>
            </w:pPr>
          </w:p>
          <w:p w14:paraId="6561EA18" w14:textId="77777777" w:rsidR="00E65B41" w:rsidRPr="00FA37B8" w:rsidRDefault="00E65B41" w:rsidP="00E65B41">
            <w:pPr>
              <w:tabs>
                <w:tab w:val="left" w:pos="4253"/>
              </w:tabs>
              <w:spacing w:after="0"/>
              <w:rPr>
                <w:rFonts w:cs="Arial"/>
              </w:rPr>
            </w:pPr>
          </w:p>
          <w:p w14:paraId="785E935A" w14:textId="77777777" w:rsidR="00E65B41" w:rsidRPr="00FA37B8" w:rsidRDefault="00E65B41" w:rsidP="00E65B41">
            <w:pPr>
              <w:tabs>
                <w:tab w:val="left" w:pos="4253"/>
              </w:tabs>
              <w:spacing w:after="0"/>
              <w:rPr>
                <w:rFonts w:cs="Arial"/>
                <w:u w:val="single"/>
              </w:rPr>
            </w:pPr>
            <w:r w:rsidRPr="00FA37B8">
              <w:rPr>
                <w:rFonts w:cs="Arial"/>
                <w:u w:val="single"/>
              </w:rPr>
              <w:t>In order that the PTO:</w:t>
            </w:r>
          </w:p>
          <w:p w14:paraId="5F47CE77" w14:textId="77777777" w:rsidR="00E65B41" w:rsidRPr="00FA37B8" w:rsidRDefault="00E65B41" w:rsidP="00E65B41">
            <w:pPr>
              <w:tabs>
                <w:tab w:val="left" w:pos="4253"/>
              </w:tabs>
              <w:spacing w:after="0"/>
              <w:rPr>
                <w:rFonts w:cs="Arial"/>
              </w:rPr>
            </w:pPr>
          </w:p>
          <w:p w14:paraId="60C8A549" w14:textId="030B52AF" w:rsidR="00E65B41" w:rsidRPr="00FA37B8" w:rsidRDefault="00E65B41" w:rsidP="00FA37B8">
            <w:pPr>
              <w:pStyle w:val="ListParagraph"/>
              <w:numPr>
                <w:ilvl w:val="0"/>
                <w:numId w:val="37"/>
              </w:numPr>
              <w:tabs>
                <w:tab w:val="left" w:pos="4253"/>
              </w:tabs>
              <w:spacing w:after="0"/>
              <w:rPr>
                <w:rFonts w:cs="Arial"/>
              </w:rPr>
            </w:pPr>
            <w:r w:rsidRPr="00FA37B8">
              <w:rPr>
                <w:rFonts w:cs="Arial"/>
              </w:rPr>
              <w:t xml:space="preserve">can undertake a </w:t>
            </w:r>
            <w:proofErr w:type="gramStart"/>
            <w:r w:rsidRPr="00FA37B8">
              <w:rPr>
                <w:rFonts w:cs="Arial"/>
              </w:rPr>
              <w:t>four week</w:t>
            </w:r>
            <w:proofErr w:type="gramEnd"/>
            <w:r w:rsidRPr="00FA37B8">
              <w:rPr>
                <w:rFonts w:cs="Arial"/>
              </w:rPr>
              <w:t xml:space="preserve"> period of continuous power quality voltage measurements using the above facilities immediately prior to the energisation of the CATO Plant and Apparatus feeders to establish a baseline for compliance with the Grid Code and</w:t>
            </w:r>
          </w:p>
          <w:p w14:paraId="0C79DD9B" w14:textId="77777777" w:rsidR="00E65B41" w:rsidRPr="00FA37B8" w:rsidRDefault="00E65B41" w:rsidP="00FA37B8">
            <w:pPr>
              <w:pStyle w:val="ListParagraph"/>
              <w:numPr>
                <w:ilvl w:val="0"/>
                <w:numId w:val="37"/>
              </w:numPr>
              <w:tabs>
                <w:tab w:val="left" w:pos="4253"/>
              </w:tabs>
              <w:spacing w:after="0"/>
              <w:rPr>
                <w:rFonts w:cs="Arial"/>
              </w:rPr>
            </w:pPr>
            <w:r w:rsidRPr="00FA37B8">
              <w:rPr>
                <w:rFonts w:cs="Arial"/>
              </w:rPr>
              <w:t xml:space="preserve">can carry out continuous power quality monitoring thereon during and after commissioning of the </w:t>
            </w:r>
            <w:r w:rsidRPr="00FA37B8">
              <w:rPr>
                <w:rFonts w:cs="Arial"/>
                <w:highlight w:val="yellow"/>
              </w:rPr>
              <w:t>CATO Plant and Apparatus</w:t>
            </w:r>
            <w:r w:rsidRPr="00FA37B8">
              <w:rPr>
                <w:rFonts w:cs="Arial"/>
              </w:rPr>
              <w:t xml:space="preserve"> both with and without the connection to the transmission system.</w:t>
            </w:r>
          </w:p>
          <w:p w14:paraId="3A372EFE" w14:textId="77777777" w:rsidR="00E65B41" w:rsidRPr="00F02DDF" w:rsidRDefault="00E65B41" w:rsidP="00E65B41">
            <w:pPr>
              <w:tabs>
                <w:tab w:val="left" w:pos="4253"/>
              </w:tabs>
              <w:spacing w:after="0"/>
              <w:rPr>
                <w:rFonts w:ascii="Calibri" w:hAnsi="Calibri"/>
              </w:rPr>
            </w:pPr>
          </w:p>
          <w:p w14:paraId="765BB7DE" w14:textId="39EDB386" w:rsidR="00EF2AA3" w:rsidRPr="00F02DDF" w:rsidRDefault="00EF2AA3" w:rsidP="00EF2AA3">
            <w:pPr>
              <w:tabs>
                <w:tab w:val="left" w:pos="4253"/>
              </w:tabs>
              <w:spacing w:after="0"/>
              <w:rPr>
                <w:rFonts w:cs="Arial"/>
              </w:rPr>
            </w:pPr>
          </w:p>
        </w:tc>
      </w:tr>
      <w:tr w:rsidR="00EF2AA3" w:rsidRPr="0067034B" w14:paraId="6802949B" w14:textId="77777777" w:rsidTr="00E65B41">
        <w:tc>
          <w:tcPr>
            <w:tcW w:w="1134" w:type="dxa"/>
          </w:tcPr>
          <w:p w14:paraId="0703B66E" w14:textId="6FB75804" w:rsidR="00EF2AA3" w:rsidRPr="00044F97" w:rsidRDefault="00EF2AA3" w:rsidP="00EF2AA3">
            <w:pPr>
              <w:tabs>
                <w:tab w:val="left" w:pos="4253"/>
              </w:tabs>
              <w:spacing w:after="0"/>
              <w:rPr>
                <w:rFonts w:cs="Arial"/>
              </w:rPr>
            </w:pPr>
            <w:r w:rsidRPr="00044F97">
              <w:rPr>
                <w:rFonts w:cs="Arial"/>
              </w:rPr>
              <w:lastRenderedPageBreak/>
              <w:t>1</w:t>
            </w:r>
            <w:r w:rsidR="000D671B" w:rsidRPr="00044F97">
              <w:rPr>
                <w:rFonts w:cs="Arial"/>
              </w:rPr>
              <w:t>2</w:t>
            </w:r>
            <w:r w:rsidRPr="00044F97">
              <w:rPr>
                <w:rFonts w:cs="Arial"/>
              </w:rPr>
              <w:t>.</w:t>
            </w:r>
          </w:p>
        </w:tc>
        <w:tc>
          <w:tcPr>
            <w:tcW w:w="2158" w:type="dxa"/>
          </w:tcPr>
          <w:p w14:paraId="347A530F" w14:textId="77777777" w:rsidR="00EF2AA3" w:rsidRPr="00044F97" w:rsidRDefault="00EF2AA3" w:rsidP="00EF2AA3">
            <w:pPr>
              <w:tabs>
                <w:tab w:val="left" w:pos="4253"/>
              </w:tabs>
              <w:spacing w:after="0"/>
              <w:rPr>
                <w:rFonts w:cs="Arial"/>
              </w:rPr>
            </w:pPr>
            <w:r w:rsidRPr="00044F97">
              <w:rPr>
                <w:rFonts w:cs="Arial"/>
              </w:rPr>
              <w:t>Voltage Phase Unbalance</w:t>
            </w:r>
          </w:p>
        </w:tc>
        <w:tc>
          <w:tcPr>
            <w:tcW w:w="1721" w:type="dxa"/>
          </w:tcPr>
          <w:p w14:paraId="53D129A9" w14:textId="77777777" w:rsidR="00EF2AA3" w:rsidRPr="00044F97" w:rsidRDefault="00EF2AA3" w:rsidP="00EF2AA3">
            <w:pPr>
              <w:tabs>
                <w:tab w:val="left" w:pos="4253"/>
              </w:tabs>
              <w:spacing w:after="0"/>
              <w:rPr>
                <w:rFonts w:cs="Arial"/>
              </w:rPr>
            </w:pPr>
            <w:r w:rsidRPr="00044F97">
              <w:rPr>
                <w:rFonts w:cs="Arial"/>
              </w:rPr>
              <w:t>ECC.6.1.5(b)</w:t>
            </w:r>
          </w:p>
          <w:p w14:paraId="1A380F9D" w14:textId="77777777" w:rsidR="00EF2AA3" w:rsidRPr="00044F97" w:rsidRDefault="00EF2AA3" w:rsidP="00EF2AA3">
            <w:pPr>
              <w:tabs>
                <w:tab w:val="left" w:pos="4253"/>
              </w:tabs>
              <w:spacing w:after="0"/>
              <w:rPr>
                <w:rFonts w:cs="Arial"/>
              </w:rPr>
            </w:pPr>
            <w:r w:rsidRPr="00044F97">
              <w:rPr>
                <w:rFonts w:cs="Arial"/>
              </w:rPr>
              <w:t>ECC.6.1.6</w:t>
            </w:r>
          </w:p>
        </w:tc>
        <w:tc>
          <w:tcPr>
            <w:tcW w:w="9016" w:type="dxa"/>
          </w:tcPr>
          <w:p w14:paraId="73BBBDFE"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0474AFD0" w14:textId="1ABCF4B4" w:rsidR="00EF2AA3" w:rsidRPr="00044F97" w:rsidRDefault="00EF2AA3" w:rsidP="00EF2AA3">
            <w:pPr>
              <w:tabs>
                <w:tab w:val="left" w:pos="4253"/>
              </w:tabs>
              <w:spacing w:after="0"/>
              <w:rPr>
                <w:rFonts w:cs="Arial"/>
              </w:rPr>
            </w:pPr>
            <w:r w:rsidRPr="00044F97">
              <w:rPr>
                <w:rFonts w:cs="Arial"/>
              </w:rPr>
              <w:t xml:space="preserve">Shall carry out an unbalance assessment in accordance with Grid Code </w:t>
            </w:r>
            <w:r w:rsidR="00B90D4B">
              <w:rPr>
                <w:rFonts w:cs="Arial"/>
              </w:rPr>
              <w:t xml:space="preserve">European </w:t>
            </w:r>
            <w:r w:rsidR="004D568D">
              <w:rPr>
                <w:rFonts w:cs="Arial"/>
              </w:rPr>
              <w:t>Connection</w:t>
            </w:r>
            <w:r w:rsidR="00E20266">
              <w:rPr>
                <w:rFonts w:cs="Arial"/>
              </w:rPr>
              <w:t xml:space="preserve"> </w:t>
            </w:r>
            <w:r w:rsidRPr="00044F97">
              <w:rPr>
                <w:rFonts w:cs="Arial"/>
              </w:rPr>
              <w:t xml:space="preserve">Conditions </w:t>
            </w:r>
            <w:r w:rsidR="00E20266">
              <w:rPr>
                <w:rFonts w:cs="Arial"/>
              </w:rPr>
              <w:t>E</w:t>
            </w:r>
            <w:r w:rsidRPr="00044F97">
              <w:rPr>
                <w:rFonts w:cs="Arial"/>
              </w:rPr>
              <w:t>CC.6.1.5(b) and ECC.6.1.6.</w:t>
            </w:r>
          </w:p>
          <w:p w14:paraId="0B897FD4" w14:textId="77777777" w:rsidR="00EF2AA3" w:rsidRPr="00044F97" w:rsidRDefault="00EF2AA3" w:rsidP="00EF2AA3">
            <w:pPr>
              <w:tabs>
                <w:tab w:val="left" w:pos="4253"/>
              </w:tabs>
              <w:spacing w:after="0"/>
              <w:rPr>
                <w:rFonts w:cs="Arial"/>
              </w:rPr>
            </w:pPr>
          </w:p>
          <w:p w14:paraId="34F9A382" w14:textId="77777777" w:rsidR="00EF2AA3" w:rsidRPr="006D5954" w:rsidRDefault="00EF2AA3" w:rsidP="00EF2AA3">
            <w:pPr>
              <w:tabs>
                <w:tab w:val="left" w:pos="4253"/>
              </w:tabs>
              <w:spacing w:after="0"/>
              <w:rPr>
                <w:rFonts w:cs="Arial"/>
              </w:rPr>
            </w:pPr>
            <w:r w:rsidRPr="00044F97">
              <w:rPr>
                <w:rFonts w:cs="Arial"/>
              </w:rPr>
              <w:t>The results of this assessment are published as a formal statement of compliance.</w:t>
            </w:r>
          </w:p>
        </w:tc>
      </w:tr>
      <w:tr w:rsidR="00EF2AA3" w:rsidRPr="0067034B" w14:paraId="7123FF1F" w14:textId="77777777" w:rsidTr="00E65B41">
        <w:tc>
          <w:tcPr>
            <w:tcW w:w="1134" w:type="dxa"/>
          </w:tcPr>
          <w:p w14:paraId="460BEB1B" w14:textId="06246C6A" w:rsidR="00EF2AA3" w:rsidRPr="006D5954" w:rsidRDefault="00EF2AA3" w:rsidP="00EF2AA3">
            <w:pPr>
              <w:tabs>
                <w:tab w:val="left" w:pos="4253"/>
              </w:tabs>
              <w:spacing w:after="0"/>
              <w:rPr>
                <w:rFonts w:cs="Arial"/>
              </w:rPr>
            </w:pPr>
            <w:r w:rsidRPr="006D5954">
              <w:rPr>
                <w:rFonts w:cs="Arial"/>
              </w:rPr>
              <w:t>1</w:t>
            </w:r>
            <w:r w:rsidR="000D671B" w:rsidRPr="006D5954">
              <w:rPr>
                <w:rFonts w:cs="Arial"/>
              </w:rPr>
              <w:t>3</w:t>
            </w:r>
            <w:r w:rsidRPr="006D5954">
              <w:rPr>
                <w:rFonts w:cs="Arial"/>
              </w:rPr>
              <w:t>.</w:t>
            </w:r>
          </w:p>
        </w:tc>
        <w:tc>
          <w:tcPr>
            <w:tcW w:w="2158" w:type="dxa"/>
          </w:tcPr>
          <w:p w14:paraId="52473AC2" w14:textId="77777777" w:rsidR="00EF2AA3" w:rsidRPr="006D5954" w:rsidRDefault="00EF2AA3" w:rsidP="00EF2AA3">
            <w:pPr>
              <w:tabs>
                <w:tab w:val="left" w:pos="4253"/>
              </w:tabs>
              <w:spacing w:after="0"/>
              <w:rPr>
                <w:rFonts w:cs="Arial"/>
              </w:rPr>
            </w:pPr>
            <w:r w:rsidRPr="006D5954">
              <w:rPr>
                <w:rFonts w:cs="Arial"/>
              </w:rPr>
              <w:t>Electromagnetic Transients</w:t>
            </w:r>
          </w:p>
        </w:tc>
        <w:tc>
          <w:tcPr>
            <w:tcW w:w="1721" w:type="dxa"/>
          </w:tcPr>
          <w:p w14:paraId="11A5F70D" w14:textId="77777777" w:rsidR="00EF2AA3" w:rsidRPr="006D5954" w:rsidRDefault="00EF2AA3" w:rsidP="00EF2AA3">
            <w:pPr>
              <w:tabs>
                <w:tab w:val="left" w:pos="4253"/>
              </w:tabs>
              <w:spacing w:after="0"/>
              <w:rPr>
                <w:rFonts w:cs="Arial"/>
              </w:rPr>
            </w:pPr>
            <w:r w:rsidRPr="006D5954">
              <w:rPr>
                <w:rFonts w:cs="Arial"/>
              </w:rPr>
              <w:t>ECC.6.1.7(a)</w:t>
            </w:r>
          </w:p>
          <w:p w14:paraId="270367A5" w14:textId="77777777" w:rsidR="00EF2AA3" w:rsidRPr="006D5954" w:rsidRDefault="00EF2AA3" w:rsidP="00EF2AA3">
            <w:pPr>
              <w:tabs>
                <w:tab w:val="left" w:pos="4253"/>
              </w:tabs>
              <w:spacing w:after="0"/>
              <w:rPr>
                <w:rFonts w:cs="Arial"/>
              </w:rPr>
            </w:pPr>
            <w:r w:rsidRPr="006D5954">
              <w:rPr>
                <w:rFonts w:cs="Arial"/>
              </w:rPr>
              <w:t>ECC.6.1.7(b)</w:t>
            </w:r>
          </w:p>
        </w:tc>
        <w:tc>
          <w:tcPr>
            <w:tcW w:w="9016" w:type="dxa"/>
          </w:tcPr>
          <w:p w14:paraId="48ABE814" w14:textId="77777777" w:rsidR="00EF2AA3" w:rsidRPr="006D5954" w:rsidRDefault="00EF2AA3" w:rsidP="00EF2AA3">
            <w:pPr>
              <w:tabs>
                <w:tab w:val="left" w:pos="4253"/>
              </w:tabs>
              <w:spacing w:after="0"/>
              <w:rPr>
                <w:rFonts w:cs="Arial"/>
                <w:u w:val="single"/>
              </w:rPr>
            </w:pPr>
            <w:r w:rsidRPr="006D5954">
              <w:rPr>
                <w:rFonts w:cs="Arial"/>
                <w:u w:val="single"/>
              </w:rPr>
              <w:t>The CATO:</w:t>
            </w:r>
          </w:p>
          <w:p w14:paraId="05F31785" w14:textId="77777777" w:rsidR="00EF2AA3" w:rsidRPr="006D5954" w:rsidRDefault="00EF2AA3" w:rsidP="00EF2AA3">
            <w:pPr>
              <w:tabs>
                <w:tab w:val="left" w:pos="4253"/>
              </w:tabs>
              <w:spacing w:after="0"/>
              <w:rPr>
                <w:rFonts w:cs="Arial"/>
              </w:rPr>
            </w:pPr>
            <w:r w:rsidRPr="006D5954">
              <w:rPr>
                <w:rFonts w:cs="Arial"/>
              </w:rPr>
              <w:t>Shall take appropriate measures to minimise the probability and severity of electromagnetic voltage transients which may occur when the CATO Plant and Apparatus (or any material subsystem) is connected to or disconnected from the National Electricity Transmission System.</w:t>
            </w:r>
          </w:p>
          <w:p w14:paraId="59D9EB08" w14:textId="77777777" w:rsidR="00EF2AA3" w:rsidRPr="006D5954" w:rsidRDefault="00EF2AA3" w:rsidP="00EF2AA3">
            <w:pPr>
              <w:tabs>
                <w:tab w:val="left" w:pos="4253"/>
              </w:tabs>
              <w:spacing w:after="0"/>
              <w:rPr>
                <w:rFonts w:cs="Arial"/>
              </w:rPr>
            </w:pPr>
          </w:p>
          <w:p w14:paraId="181A8812" w14:textId="266E0EAA" w:rsidR="00EF2AA3" w:rsidRPr="006D5954" w:rsidRDefault="00C947D7" w:rsidP="00EF2AA3">
            <w:pPr>
              <w:tabs>
                <w:tab w:val="left" w:pos="4253"/>
              </w:tabs>
              <w:spacing w:after="0"/>
              <w:rPr>
                <w:rFonts w:cs="Arial"/>
              </w:rPr>
            </w:pPr>
            <w:r>
              <w:rPr>
                <w:rFonts w:cs="Arial"/>
              </w:rPr>
              <w:t>Shall p</w:t>
            </w:r>
            <w:r w:rsidR="00EF2AA3" w:rsidRPr="006D5954">
              <w:rPr>
                <w:rFonts w:cs="Arial"/>
              </w:rPr>
              <w:t>rovide to The Company and PTO details of such measures and an assessment of the predicted probability and severity of such transients.</w:t>
            </w:r>
          </w:p>
          <w:p w14:paraId="4CE2DF2C" w14:textId="77777777" w:rsidR="00EF2AA3" w:rsidRPr="006D5954" w:rsidRDefault="00EF2AA3" w:rsidP="00EF2AA3">
            <w:pPr>
              <w:tabs>
                <w:tab w:val="left" w:pos="4253"/>
              </w:tabs>
              <w:spacing w:after="0"/>
              <w:rPr>
                <w:rFonts w:cs="Arial"/>
              </w:rPr>
            </w:pPr>
          </w:p>
          <w:p w14:paraId="36988383" w14:textId="77777777" w:rsidR="00EF2AA3" w:rsidRPr="006D5954" w:rsidRDefault="00EF2AA3" w:rsidP="00EF2AA3">
            <w:pPr>
              <w:tabs>
                <w:tab w:val="left" w:pos="4253"/>
              </w:tabs>
              <w:spacing w:after="0"/>
              <w:rPr>
                <w:rFonts w:cs="Arial"/>
                <w:u w:val="single"/>
              </w:rPr>
            </w:pPr>
            <w:r w:rsidRPr="006D5954">
              <w:rPr>
                <w:rFonts w:cs="Arial"/>
                <w:u w:val="single"/>
              </w:rPr>
              <w:t>The Company:</w:t>
            </w:r>
          </w:p>
          <w:p w14:paraId="13F9FAFB" w14:textId="1FBBDE8C" w:rsidR="00EF2AA3" w:rsidRPr="006D5954" w:rsidRDefault="00EF1443" w:rsidP="00EF2AA3">
            <w:pPr>
              <w:tabs>
                <w:tab w:val="left" w:pos="4253"/>
              </w:tabs>
              <w:spacing w:after="0"/>
              <w:rPr>
                <w:rFonts w:cs="Arial"/>
              </w:rPr>
            </w:pPr>
            <w:r>
              <w:rPr>
                <w:rFonts w:cs="Arial"/>
              </w:rPr>
              <w:t>Shall p</w:t>
            </w:r>
            <w:r w:rsidR="00EF2AA3" w:rsidRPr="006D5954">
              <w:rPr>
                <w:rFonts w:cs="Arial"/>
              </w:rPr>
              <w:t>rovide the latest fault level information to enable the assessment detailed above.</w:t>
            </w:r>
          </w:p>
          <w:p w14:paraId="781E201C" w14:textId="77777777" w:rsidR="00EF2AA3" w:rsidRPr="006D5954" w:rsidRDefault="00EF2AA3" w:rsidP="00EF2AA3">
            <w:pPr>
              <w:tabs>
                <w:tab w:val="left" w:pos="4253"/>
              </w:tabs>
              <w:spacing w:after="0"/>
              <w:rPr>
                <w:rFonts w:cs="Arial"/>
              </w:rPr>
            </w:pPr>
          </w:p>
          <w:p w14:paraId="36C2C377" w14:textId="346165CC" w:rsidR="00EF2AA3" w:rsidRPr="006D5954" w:rsidRDefault="00EF2AA3" w:rsidP="00EF2AA3">
            <w:pPr>
              <w:tabs>
                <w:tab w:val="left" w:pos="4253"/>
              </w:tabs>
              <w:spacing w:after="0"/>
              <w:rPr>
                <w:rFonts w:cs="Arial"/>
              </w:rPr>
            </w:pPr>
            <w:r w:rsidRPr="006D5954">
              <w:rPr>
                <w:rFonts w:cs="Arial"/>
              </w:rPr>
              <w:t xml:space="preserve">Note: The CATO may wish to </w:t>
            </w:r>
            <w:proofErr w:type="gramStart"/>
            <w:r w:rsidRPr="006D5954">
              <w:rPr>
                <w:rFonts w:cs="Arial"/>
              </w:rPr>
              <w:t>make reference</w:t>
            </w:r>
            <w:proofErr w:type="gramEnd"/>
            <w:r w:rsidRPr="006D5954">
              <w:rPr>
                <w:rFonts w:cs="Arial"/>
              </w:rPr>
              <w:t xml:space="preserve"> to guidance documents including, but not limited to, IEC 60071-4.</w:t>
            </w:r>
          </w:p>
          <w:p w14:paraId="68D17848" w14:textId="77777777" w:rsidR="00EF2AA3" w:rsidRPr="006D5954" w:rsidRDefault="00EF2AA3" w:rsidP="00EF2AA3">
            <w:pPr>
              <w:tabs>
                <w:tab w:val="left" w:pos="4253"/>
              </w:tabs>
              <w:spacing w:after="0"/>
              <w:rPr>
                <w:rFonts w:cs="Arial"/>
              </w:rPr>
            </w:pPr>
          </w:p>
          <w:p w14:paraId="47004A02" w14:textId="26D4BCB6" w:rsidR="00EF2AA3" w:rsidRPr="006D5954" w:rsidRDefault="00EF2AA3" w:rsidP="00EF2AA3">
            <w:pPr>
              <w:tabs>
                <w:tab w:val="left" w:pos="4253"/>
              </w:tabs>
              <w:spacing w:after="0"/>
              <w:rPr>
                <w:rFonts w:cs="Arial"/>
              </w:rPr>
            </w:pPr>
            <w:proofErr w:type="gramStart"/>
            <w:r w:rsidRPr="006D5954">
              <w:rPr>
                <w:rFonts w:cs="Arial"/>
              </w:rPr>
              <w:t>In order to</w:t>
            </w:r>
            <w:proofErr w:type="gramEnd"/>
            <w:r w:rsidRPr="006D5954">
              <w:rPr>
                <w:rFonts w:cs="Arial"/>
              </w:rPr>
              <w:t xml:space="preserve"> limit </w:t>
            </w:r>
            <w:proofErr w:type="gramStart"/>
            <w:r w:rsidRPr="006D5954">
              <w:rPr>
                <w:rFonts w:cs="Arial"/>
              </w:rPr>
              <w:t>voltage</w:t>
            </w:r>
            <w:proofErr w:type="gramEnd"/>
            <w:r w:rsidRPr="006D5954">
              <w:rPr>
                <w:rFonts w:cs="Arial"/>
              </w:rPr>
              <w:t xml:space="preserve"> change at the CATO Interface Point, (for example during energisation), the </w:t>
            </w:r>
            <w:r w:rsidRPr="006D5954">
              <w:rPr>
                <w:rFonts w:cs="Arial"/>
                <w:u w:val="single"/>
              </w:rPr>
              <w:t>CATO</w:t>
            </w:r>
            <w:r w:rsidRPr="006D5954" w:rsidDel="003B63AE">
              <w:rPr>
                <w:rFonts w:cs="Arial"/>
              </w:rPr>
              <w:t xml:space="preserve"> </w:t>
            </w:r>
            <w:r w:rsidRPr="006D5954">
              <w:rPr>
                <w:rFonts w:cs="Arial"/>
              </w:rPr>
              <w:t>shall also be required to satisfy the requirements of ECC.6.1.7(a) and ECC.6.1.7(b) of the Grid Code.</w:t>
            </w:r>
          </w:p>
        </w:tc>
      </w:tr>
      <w:tr w:rsidR="00EF2AA3" w:rsidRPr="0067034B" w14:paraId="78AD5891" w14:textId="77777777" w:rsidTr="00E65B41">
        <w:tc>
          <w:tcPr>
            <w:tcW w:w="1134" w:type="dxa"/>
          </w:tcPr>
          <w:p w14:paraId="695EBB36" w14:textId="21480557" w:rsidR="00EF2AA3" w:rsidRPr="006D5954" w:rsidRDefault="00EF2AA3" w:rsidP="00EF2AA3">
            <w:pPr>
              <w:tabs>
                <w:tab w:val="left" w:pos="4253"/>
              </w:tabs>
              <w:spacing w:after="0"/>
              <w:rPr>
                <w:rFonts w:cs="Arial"/>
              </w:rPr>
            </w:pPr>
            <w:r w:rsidRPr="006D5954">
              <w:rPr>
                <w:rFonts w:cs="Arial"/>
              </w:rPr>
              <w:lastRenderedPageBreak/>
              <w:t>1</w:t>
            </w:r>
            <w:r w:rsidR="000D671B" w:rsidRPr="006D5954">
              <w:rPr>
                <w:rFonts w:cs="Arial"/>
              </w:rPr>
              <w:t>4.</w:t>
            </w:r>
          </w:p>
        </w:tc>
        <w:tc>
          <w:tcPr>
            <w:tcW w:w="2158" w:type="dxa"/>
          </w:tcPr>
          <w:p w14:paraId="72410060" w14:textId="184A336C" w:rsidR="00EF2AA3" w:rsidRPr="006D5954" w:rsidRDefault="00EF2AA3" w:rsidP="00EF2AA3">
            <w:pPr>
              <w:tabs>
                <w:tab w:val="left" w:pos="4253"/>
              </w:tabs>
              <w:spacing w:after="0"/>
              <w:rPr>
                <w:rFonts w:cs="Arial"/>
              </w:rPr>
            </w:pPr>
            <w:r w:rsidRPr="006D5954">
              <w:rPr>
                <w:rFonts w:cs="Arial"/>
              </w:rPr>
              <w:t>Short Circuit Levels</w:t>
            </w:r>
          </w:p>
        </w:tc>
        <w:tc>
          <w:tcPr>
            <w:tcW w:w="1721" w:type="dxa"/>
          </w:tcPr>
          <w:p w14:paraId="42B85A16" w14:textId="77777777" w:rsidR="00EF2AA3" w:rsidRPr="006D5954" w:rsidRDefault="00EF2AA3" w:rsidP="00EF2AA3">
            <w:pPr>
              <w:tabs>
                <w:tab w:val="left" w:pos="4253"/>
              </w:tabs>
              <w:spacing w:after="0"/>
              <w:rPr>
                <w:rFonts w:cs="Arial"/>
              </w:rPr>
            </w:pPr>
          </w:p>
        </w:tc>
        <w:tc>
          <w:tcPr>
            <w:tcW w:w="9016" w:type="dxa"/>
          </w:tcPr>
          <w:p w14:paraId="5E87A52C" w14:textId="553BC837" w:rsidR="00EF2AA3" w:rsidRPr="006D5954" w:rsidRDefault="00EF2AA3" w:rsidP="00EF2AA3">
            <w:pPr>
              <w:tabs>
                <w:tab w:val="left" w:pos="4253"/>
              </w:tabs>
              <w:spacing w:after="0"/>
              <w:rPr>
                <w:rFonts w:cs="Arial"/>
              </w:rPr>
            </w:pPr>
            <w:r w:rsidRPr="006D5954">
              <w:rPr>
                <w:rFonts w:cs="Arial"/>
              </w:rPr>
              <w:t xml:space="preserve">The </w:t>
            </w:r>
            <w:r w:rsidR="004E651F">
              <w:rPr>
                <w:rFonts w:cs="Arial"/>
              </w:rPr>
              <w:t>CATO</w:t>
            </w:r>
            <w:r w:rsidRPr="006D5954">
              <w:rPr>
                <w:rFonts w:cs="Arial"/>
              </w:rPr>
              <w:t xml:space="preserve"> must continue to operate satisfactorily and keep fundamental frequency over-voltages to within the limit specified under ‘AC System Voltage Variations,’ using minimum fault levels as described in the Table 1</w:t>
            </w:r>
          </w:p>
          <w:p w14:paraId="16177154" w14:textId="77777777" w:rsidR="00EF2AA3" w:rsidRPr="006D5954" w:rsidRDefault="00EF2AA3" w:rsidP="00EF2AA3">
            <w:pPr>
              <w:tabs>
                <w:tab w:val="left" w:pos="4253"/>
              </w:tabs>
              <w:spacing w:after="0"/>
              <w:rPr>
                <w:rFonts w:cs="Arial"/>
              </w:rPr>
            </w:pPr>
          </w:p>
          <w:tbl>
            <w:tblPr>
              <w:tblW w:w="5000" w:type="pct"/>
              <w:tblCellMar>
                <w:left w:w="0" w:type="dxa"/>
                <w:right w:w="0" w:type="dxa"/>
              </w:tblCellMar>
              <w:tblLook w:val="04A0" w:firstRow="1" w:lastRow="0" w:firstColumn="1" w:lastColumn="0" w:noHBand="0" w:noVBand="1"/>
            </w:tblPr>
            <w:tblGrid>
              <w:gridCol w:w="1519"/>
              <w:gridCol w:w="1345"/>
              <w:gridCol w:w="1898"/>
              <w:gridCol w:w="4018"/>
            </w:tblGrid>
            <w:tr w:rsidR="00EF2AA3" w:rsidRPr="0067034B" w14:paraId="38C40AC1"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1E5213" w14:textId="77777777" w:rsidR="00EF2AA3" w:rsidRPr="006D5954" w:rsidRDefault="00EF2AA3" w:rsidP="00EF2AA3">
                  <w:pPr>
                    <w:jc w:val="center"/>
                    <w:rPr>
                      <w:rFonts w:cs="Arial"/>
                      <w:sz w:val="22"/>
                      <w:szCs w:val="22"/>
                    </w:rPr>
                  </w:pPr>
                  <w:r w:rsidRPr="006D5954">
                    <w:rPr>
                      <w:rFonts w:cs="Arial"/>
                      <w:sz w:val="22"/>
                      <w:szCs w:val="22"/>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3F76E5" w14:textId="77777777" w:rsidR="00EF2AA3" w:rsidRPr="006D5954" w:rsidRDefault="00EF2AA3" w:rsidP="00EF2AA3">
                  <w:pPr>
                    <w:jc w:val="center"/>
                    <w:rPr>
                      <w:rFonts w:cs="Arial"/>
                      <w:sz w:val="22"/>
                      <w:szCs w:val="22"/>
                    </w:rPr>
                  </w:pPr>
                  <w:r w:rsidRPr="006D5954">
                    <w:rPr>
                      <w:rFonts w:cs="Arial"/>
                      <w:sz w:val="22"/>
                      <w:szCs w:val="22"/>
                    </w:rPr>
                    <w:t>3-phase Sub-Transient</w:t>
                  </w:r>
                </w:p>
                <w:p w14:paraId="64C120C8" w14:textId="77777777" w:rsidR="00EF2AA3" w:rsidRPr="006D5954" w:rsidRDefault="00EF2AA3" w:rsidP="00EF2AA3">
                  <w:pPr>
                    <w:jc w:val="center"/>
                    <w:rPr>
                      <w:rFonts w:cs="Arial"/>
                      <w:sz w:val="22"/>
                      <w:szCs w:val="22"/>
                    </w:rPr>
                  </w:pPr>
                  <w:r w:rsidRPr="006D5954">
                    <w:rPr>
                      <w:rFonts w:cs="Arial"/>
                      <w:sz w:val="22"/>
                      <w:szCs w:val="22"/>
                    </w:rPr>
                    <w:t>(kA)</w:t>
                  </w:r>
                </w:p>
              </w:tc>
              <w:tc>
                <w:tcPr>
                  <w:tcW w:w="1081" w:type="pct"/>
                  <w:tcBorders>
                    <w:top w:val="single" w:sz="8" w:space="0" w:color="auto"/>
                    <w:left w:val="nil"/>
                    <w:bottom w:val="single" w:sz="8" w:space="0" w:color="auto"/>
                    <w:right w:val="single" w:sz="8" w:space="0" w:color="auto"/>
                  </w:tcBorders>
                  <w:hideMark/>
                </w:tcPr>
                <w:p w14:paraId="60138095" w14:textId="77777777" w:rsidR="00EF2AA3" w:rsidRPr="006D5954" w:rsidRDefault="00EF2AA3" w:rsidP="00EF2AA3">
                  <w:pPr>
                    <w:jc w:val="center"/>
                    <w:rPr>
                      <w:rFonts w:cs="Arial"/>
                      <w:sz w:val="22"/>
                      <w:szCs w:val="22"/>
                    </w:rPr>
                  </w:pPr>
                  <w:r w:rsidRPr="006D5954">
                    <w:rPr>
                      <w:rFonts w:cs="Arial"/>
                      <w:sz w:val="22"/>
                      <w:szCs w:val="22"/>
                    </w:rPr>
                    <w:t>1-phase sub-transient</w:t>
                  </w:r>
                </w:p>
                <w:p w14:paraId="6738AB7E" w14:textId="77777777" w:rsidR="00EF2AA3" w:rsidRPr="006D5954" w:rsidRDefault="00EF2AA3" w:rsidP="00EF2AA3">
                  <w:pPr>
                    <w:jc w:val="center"/>
                    <w:rPr>
                      <w:rFonts w:cs="Arial"/>
                      <w:sz w:val="22"/>
                      <w:szCs w:val="22"/>
                    </w:rPr>
                  </w:pPr>
                  <w:r w:rsidRPr="006D5954">
                    <w:rPr>
                      <w:rFonts w:cs="Arial"/>
                      <w:sz w:val="22"/>
                      <w:szCs w:val="22"/>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17F90A" w14:textId="77777777" w:rsidR="00EF2AA3" w:rsidRPr="006D5954" w:rsidRDefault="00EF2AA3" w:rsidP="00EF2AA3">
                  <w:pPr>
                    <w:jc w:val="center"/>
                    <w:rPr>
                      <w:rFonts w:cs="Arial"/>
                      <w:b/>
                      <w:bCs/>
                      <w:sz w:val="22"/>
                      <w:szCs w:val="22"/>
                    </w:rPr>
                  </w:pPr>
                  <w:r w:rsidRPr="006D5954">
                    <w:rPr>
                      <w:rFonts w:cs="Arial"/>
                      <w:b/>
                      <w:bCs/>
                      <w:sz w:val="22"/>
                      <w:szCs w:val="22"/>
                    </w:rPr>
                    <w:t>Purpose</w:t>
                  </w:r>
                </w:p>
                <w:p w14:paraId="26B99634" w14:textId="77777777" w:rsidR="00EF2AA3" w:rsidRPr="006D5954" w:rsidRDefault="00EF2AA3" w:rsidP="00EF2AA3">
                  <w:pPr>
                    <w:ind w:right="22"/>
                    <w:jc w:val="both"/>
                    <w:rPr>
                      <w:rFonts w:cs="Arial"/>
                      <w:sz w:val="22"/>
                      <w:szCs w:val="22"/>
                    </w:rPr>
                  </w:pPr>
                  <w:r w:rsidRPr="006D5954">
                    <w:rPr>
                      <w:rFonts w:cs="Arial"/>
                      <w:sz w:val="22"/>
                      <w:szCs w:val="22"/>
                    </w:rPr>
                    <w:t>(It is recommended the relevant fault levels are used for the following purposes)</w:t>
                  </w:r>
                </w:p>
              </w:tc>
            </w:tr>
            <w:tr w:rsidR="00EF2AA3" w:rsidRPr="0067034B" w14:paraId="664C0B7A"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DD5AFD" w14:textId="77777777" w:rsidR="00EF2AA3" w:rsidRPr="006D5954" w:rsidRDefault="00EF2AA3" w:rsidP="00EF2AA3">
                  <w:pPr>
                    <w:rPr>
                      <w:rFonts w:cs="Arial"/>
                      <w:sz w:val="22"/>
                      <w:szCs w:val="22"/>
                    </w:rPr>
                  </w:pPr>
                  <w:r w:rsidRPr="006D5954">
                    <w:rPr>
                      <w:rFonts w:cs="Arial"/>
                      <w:sz w:val="22"/>
                      <w:szCs w:val="22"/>
                    </w:rPr>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6DF883AF" w14:textId="5699A93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1E0C05D"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5640B049" w14:textId="0EA12EDD" w:rsidR="00EF2AA3" w:rsidRPr="006D5954" w:rsidRDefault="00EF2AA3" w:rsidP="00EF2AA3">
                  <w:pPr>
                    <w:jc w:val="center"/>
                    <w:rPr>
                      <w:rFonts w:cs="Arial"/>
                      <w:color w:val="FF0000"/>
                      <w:sz w:val="22"/>
                      <w:szCs w:val="22"/>
                    </w:rPr>
                  </w:pPr>
                  <w:r w:rsidRPr="006D5954">
                    <w:rPr>
                      <w:rFonts w:cs="Arial"/>
                      <w:color w:val="FF0000"/>
                      <w:sz w:val="22"/>
                      <w:szCs w:val="22"/>
                    </w:rPr>
                    <w:t>TBC</w:t>
                  </w:r>
                </w:p>
                <w:p w14:paraId="0AB7CE25"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86C0AF4" w14:textId="77777777" w:rsidR="00EF2AA3" w:rsidRPr="006D5954" w:rsidRDefault="00EF2AA3" w:rsidP="00EF2AA3">
                  <w:pPr>
                    <w:numPr>
                      <w:ilvl w:val="0"/>
                      <w:numId w:val="34"/>
                    </w:numPr>
                    <w:spacing w:after="0"/>
                    <w:rPr>
                      <w:rFonts w:cs="Arial"/>
                      <w:sz w:val="22"/>
                      <w:szCs w:val="22"/>
                    </w:rPr>
                  </w:pPr>
                  <w:r w:rsidRPr="006D5954">
                    <w:rPr>
                      <w:rFonts w:cs="Arial"/>
                      <w:sz w:val="22"/>
                      <w:szCs w:val="22"/>
                    </w:rPr>
                    <w:t>Protection settings with additional appropriate safety margins.</w:t>
                  </w:r>
                </w:p>
                <w:p w14:paraId="73ECFE3E" w14:textId="3DC05C7A" w:rsidR="00EF2AA3" w:rsidRPr="006D5954" w:rsidRDefault="00EF2AA3" w:rsidP="00EF2AA3">
                  <w:pPr>
                    <w:numPr>
                      <w:ilvl w:val="0"/>
                      <w:numId w:val="34"/>
                    </w:numPr>
                    <w:spacing w:after="0"/>
                    <w:rPr>
                      <w:rFonts w:cs="Arial"/>
                      <w:sz w:val="22"/>
                      <w:szCs w:val="22"/>
                    </w:rPr>
                  </w:pPr>
                  <w:r w:rsidRPr="006D5954">
                    <w:rPr>
                      <w:rFonts w:cs="Arial"/>
                      <w:sz w:val="22"/>
                      <w:szCs w:val="22"/>
                    </w:rPr>
                    <w:t xml:space="preserve">Electromagnetic transient study in relation to ECC.6.1.7(a) and (b) </w:t>
                  </w:r>
                  <w:r w:rsidRPr="006D5954">
                    <w:rPr>
                      <w:rFonts w:cs="Arial"/>
                      <w:color w:val="FF0000"/>
                      <w:sz w:val="22"/>
                      <w:szCs w:val="22"/>
                    </w:rPr>
                    <w:t>and TOV (TGN 288).</w:t>
                  </w:r>
                  <w:r w:rsidR="007A54F0" w:rsidRPr="006D5954">
                    <w:rPr>
                      <w:rFonts w:cs="Arial"/>
                      <w:color w:val="FF0000"/>
                      <w:sz w:val="22"/>
                      <w:szCs w:val="22"/>
                    </w:rPr>
                    <w:t xml:space="preserve"> </w:t>
                  </w:r>
                  <w:r w:rsidRPr="006D5954">
                    <w:rPr>
                      <w:rFonts w:cs="Arial"/>
                      <w:color w:val="FF0000"/>
                      <w:sz w:val="22"/>
                      <w:szCs w:val="22"/>
                    </w:rPr>
                    <w:t>(</w:t>
                  </w:r>
                  <w:r w:rsidRPr="006D5954">
                    <w:rPr>
                      <w:rFonts w:cs="Arial"/>
                      <w:i/>
                      <w:sz w:val="22"/>
                      <w:szCs w:val="22"/>
                      <w:highlight w:val="yellow"/>
                    </w:rPr>
                    <w:t>E&amp;W only</w:t>
                  </w:r>
                  <w:r w:rsidRPr="006D5954">
                    <w:rPr>
                      <w:rFonts w:cs="Arial"/>
                      <w:color w:val="FF0000"/>
                      <w:sz w:val="22"/>
                      <w:szCs w:val="22"/>
                    </w:rPr>
                    <w:t>)</w:t>
                  </w:r>
                </w:p>
                <w:p w14:paraId="65E274ED" w14:textId="77777777" w:rsidR="00EF2AA3" w:rsidRPr="006D5954" w:rsidRDefault="00EF2AA3" w:rsidP="00EF2AA3">
                  <w:pPr>
                    <w:numPr>
                      <w:ilvl w:val="0"/>
                      <w:numId w:val="34"/>
                    </w:numPr>
                    <w:spacing w:after="0"/>
                    <w:rPr>
                      <w:rFonts w:cs="Arial"/>
                      <w:sz w:val="22"/>
                      <w:szCs w:val="22"/>
                    </w:rPr>
                  </w:pPr>
                  <w:r w:rsidRPr="006D5954">
                    <w:rPr>
                      <w:rFonts w:cs="Arial"/>
                      <w:sz w:val="22"/>
                      <w:szCs w:val="22"/>
                    </w:rPr>
                    <w:t>Any study in relation to unbalance.</w:t>
                  </w:r>
                </w:p>
                <w:p w14:paraId="3BAC9139" w14:textId="77777777" w:rsidR="00EF2AA3" w:rsidRPr="006D5954" w:rsidRDefault="00EF2AA3" w:rsidP="00EF2AA3">
                  <w:pPr>
                    <w:rPr>
                      <w:rFonts w:cs="Arial"/>
                      <w:sz w:val="22"/>
                      <w:szCs w:val="22"/>
                    </w:rPr>
                  </w:pPr>
                </w:p>
              </w:tc>
            </w:tr>
            <w:tr w:rsidR="00EF2AA3" w:rsidRPr="0067034B" w14:paraId="45EB05E3" w14:textId="77777777" w:rsidTr="00D4502C">
              <w:tc>
                <w:tcPr>
                  <w:tcW w:w="865" w:type="pct"/>
                  <w:tcBorders>
                    <w:top w:val="nil"/>
                    <w:left w:val="single" w:sz="8" w:space="0" w:color="auto"/>
                    <w:bottom w:val="nil"/>
                    <w:right w:val="single" w:sz="8" w:space="0" w:color="auto"/>
                  </w:tcBorders>
                  <w:tcMar>
                    <w:top w:w="0" w:type="dxa"/>
                    <w:left w:w="108" w:type="dxa"/>
                    <w:bottom w:w="0" w:type="dxa"/>
                    <w:right w:w="108" w:type="dxa"/>
                  </w:tcMar>
                  <w:hideMark/>
                </w:tcPr>
                <w:p w14:paraId="0E612403" w14:textId="77777777" w:rsidR="00EF2AA3" w:rsidRPr="006D5954" w:rsidRDefault="00EF2AA3" w:rsidP="00EF2AA3">
                  <w:pPr>
                    <w:rPr>
                      <w:rFonts w:cs="Arial"/>
                      <w:sz w:val="22"/>
                      <w:szCs w:val="22"/>
                    </w:rPr>
                  </w:pPr>
                  <w:r w:rsidRPr="006D5954">
                    <w:rPr>
                      <w:rFonts w:cs="Arial"/>
                      <w:sz w:val="22"/>
                      <w:szCs w:val="22"/>
                    </w:rPr>
                    <w:t>Post fault minimum fault level</w:t>
                  </w:r>
                </w:p>
              </w:tc>
              <w:tc>
                <w:tcPr>
                  <w:tcW w:w="766" w:type="pct"/>
                  <w:tcBorders>
                    <w:top w:val="nil"/>
                    <w:left w:val="nil"/>
                    <w:bottom w:val="nil"/>
                    <w:right w:val="single" w:sz="8" w:space="0" w:color="auto"/>
                  </w:tcBorders>
                  <w:tcMar>
                    <w:top w:w="0" w:type="dxa"/>
                    <w:left w:w="108" w:type="dxa"/>
                    <w:bottom w:w="0" w:type="dxa"/>
                    <w:right w:w="108" w:type="dxa"/>
                  </w:tcMar>
                </w:tcPr>
                <w:p w14:paraId="3FAF2EA7" w14:textId="23AE778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3E9D92E9" w14:textId="77777777" w:rsidR="00EF2AA3" w:rsidRPr="006D5954" w:rsidRDefault="00EF2AA3" w:rsidP="00EF2AA3">
                  <w:pPr>
                    <w:jc w:val="center"/>
                    <w:rPr>
                      <w:rFonts w:cs="Arial"/>
                      <w:color w:val="FF0000"/>
                      <w:sz w:val="22"/>
                      <w:szCs w:val="22"/>
                    </w:rPr>
                  </w:pPr>
                </w:p>
              </w:tc>
              <w:tc>
                <w:tcPr>
                  <w:tcW w:w="1081" w:type="pct"/>
                  <w:tcBorders>
                    <w:top w:val="nil"/>
                    <w:left w:val="nil"/>
                    <w:bottom w:val="nil"/>
                    <w:right w:val="single" w:sz="8" w:space="0" w:color="auto"/>
                  </w:tcBorders>
                </w:tcPr>
                <w:p w14:paraId="3E19D11B" w14:textId="07A316E9"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F77D830" w14:textId="77777777" w:rsidR="00EF2AA3" w:rsidRPr="006D5954" w:rsidRDefault="00EF2AA3" w:rsidP="00EF2AA3">
                  <w:pPr>
                    <w:jc w:val="center"/>
                    <w:rPr>
                      <w:rFonts w:cs="Arial"/>
                      <w:color w:val="FF0000"/>
                      <w:sz w:val="22"/>
                      <w:szCs w:val="22"/>
                    </w:rPr>
                  </w:pPr>
                </w:p>
              </w:tc>
              <w:tc>
                <w:tcPr>
                  <w:tcW w:w="2288" w:type="pct"/>
                  <w:tcBorders>
                    <w:top w:val="nil"/>
                    <w:left w:val="nil"/>
                    <w:bottom w:val="nil"/>
                    <w:right w:val="single" w:sz="8" w:space="0" w:color="auto"/>
                  </w:tcBorders>
                  <w:tcMar>
                    <w:top w:w="0" w:type="dxa"/>
                    <w:left w:w="108" w:type="dxa"/>
                    <w:bottom w:w="0" w:type="dxa"/>
                    <w:right w:w="108" w:type="dxa"/>
                  </w:tcMar>
                </w:tcPr>
                <w:p w14:paraId="33ADB268" w14:textId="77777777" w:rsidR="00EF2AA3" w:rsidRPr="006D5954" w:rsidRDefault="00EF2AA3" w:rsidP="00EF2AA3">
                  <w:pPr>
                    <w:numPr>
                      <w:ilvl w:val="0"/>
                      <w:numId w:val="35"/>
                    </w:numPr>
                    <w:spacing w:after="0"/>
                    <w:rPr>
                      <w:rFonts w:cs="Arial"/>
                      <w:sz w:val="22"/>
                      <w:szCs w:val="22"/>
                    </w:rPr>
                  </w:pPr>
                  <w:r w:rsidRPr="006D5954">
                    <w:rPr>
                      <w:rFonts w:cs="Arial"/>
                      <w:sz w:val="22"/>
                      <w:szCs w:val="22"/>
                    </w:rPr>
                    <w:t>Fault ride through</w:t>
                  </w:r>
                </w:p>
                <w:p w14:paraId="29A21B1F" w14:textId="77777777" w:rsidR="00EF2AA3" w:rsidRPr="006D5954" w:rsidRDefault="00EF2AA3" w:rsidP="00EF2AA3">
                  <w:pPr>
                    <w:numPr>
                      <w:ilvl w:val="0"/>
                      <w:numId w:val="35"/>
                    </w:numPr>
                    <w:spacing w:after="0"/>
                    <w:rPr>
                      <w:rFonts w:cs="Arial"/>
                      <w:sz w:val="22"/>
                      <w:szCs w:val="22"/>
                    </w:rPr>
                  </w:pPr>
                  <w:r w:rsidRPr="006D5954">
                    <w:rPr>
                      <w:rFonts w:cs="Arial"/>
                      <w:sz w:val="22"/>
                      <w:szCs w:val="22"/>
                    </w:rPr>
                    <w:t>Transient active and reactive power exchange studies</w:t>
                  </w:r>
                </w:p>
                <w:p w14:paraId="1E5F37C3" w14:textId="3624CE5D" w:rsidR="00EF2AA3" w:rsidRPr="006D5954" w:rsidRDefault="00EF2AA3" w:rsidP="002C0B00">
                  <w:pPr>
                    <w:numPr>
                      <w:ilvl w:val="0"/>
                      <w:numId w:val="35"/>
                    </w:numPr>
                    <w:spacing w:after="0"/>
                    <w:rPr>
                      <w:rFonts w:cs="Arial"/>
                      <w:sz w:val="22"/>
                      <w:szCs w:val="22"/>
                    </w:rPr>
                  </w:pPr>
                  <w:r w:rsidRPr="006D5954">
                    <w:rPr>
                      <w:rFonts w:cs="Arial"/>
                      <w:sz w:val="22"/>
                      <w:szCs w:val="22"/>
                    </w:rPr>
                    <w:t xml:space="preserve">For SSTI and control interaction studies the part of network around </w:t>
                  </w:r>
                  <w:r w:rsidRPr="006D5954">
                    <w:rPr>
                      <w:rFonts w:cs="Arial"/>
                      <w:sz w:val="22"/>
                      <w:szCs w:val="22"/>
                    </w:rPr>
                    <w:lastRenderedPageBreak/>
                    <w:t>the point-of-interest is usually modelled. Post fault minimum fault level, which represent a N-1-D condition on a summer minimum scenario should be included in the study cases.</w:t>
                  </w:r>
                </w:p>
              </w:tc>
            </w:tr>
            <w:tr w:rsidR="00EF2AA3" w:rsidRPr="0067034B" w14:paraId="418E3F3B"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A18D59" w14:textId="77777777" w:rsidR="00EF2AA3" w:rsidRPr="006D5954" w:rsidRDefault="00EF2AA3" w:rsidP="00EF2AA3">
                  <w:pPr>
                    <w:rPr>
                      <w:rFonts w:cs="Arial"/>
                      <w:sz w:val="22"/>
                      <w:szCs w:val="22"/>
                    </w:rPr>
                  </w:pP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2AB847D4"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7AA86834"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29B28B14" w14:textId="77777777" w:rsidR="00EF2AA3" w:rsidRPr="006D5954" w:rsidRDefault="00EF2AA3" w:rsidP="00B500F9">
                  <w:pPr>
                    <w:spacing w:after="0"/>
                    <w:rPr>
                      <w:rFonts w:cs="Arial"/>
                      <w:sz w:val="22"/>
                      <w:szCs w:val="22"/>
                    </w:rPr>
                  </w:pPr>
                </w:p>
              </w:tc>
            </w:tr>
          </w:tbl>
          <w:p w14:paraId="5C63DB81" w14:textId="634A123B" w:rsidR="00EF2AA3" w:rsidRPr="00B144F9" w:rsidRDefault="00EF2AA3" w:rsidP="00EF2AA3">
            <w:pPr>
              <w:tabs>
                <w:tab w:val="left" w:pos="4253"/>
              </w:tabs>
              <w:spacing w:after="0"/>
              <w:rPr>
                <w:rFonts w:cs="Arial"/>
                <w:u w:val="single"/>
              </w:rPr>
            </w:pPr>
            <w:r w:rsidRPr="00B144F9">
              <w:rPr>
                <w:rFonts w:cs="Arial"/>
                <w:u w:val="single"/>
              </w:rPr>
              <w:t>Table 1</w:t>
            </w:r>
          </w:p>
          <w:p w14:paraId="0432EDB6" w14:textId="77777777" w:rsidR="00EF2AA3" w:rsidRPr="00B144F9" w:rsidRDefault="00EF2AA3" w:rsidP="00EF2AA3">
            <w:pPr>
              <w:tabs>
                <w:tab w:val="left" w:pos="4253"/>
              </w:tabs>
              <w:spacing w:after="0"/>
              <w:rPr>
                <w:rFonts w:cs="Arial"/>
                <w:u w:val="single"/>
              </w:rPr>
            </w:pPr>
          </w:p>
          <w:p w14:paraId="1E93B382" w14:textId="10B80632" w:rsidR="00EF2AA3" w:rsidRPr="00B144F9" w:rsidRDefault="00EF2AA3" w:rsidP="00EF2AA3">
            <w:pPr>
              <w:rPr>
                <w:rFonts w:cs="Arial"/>
              </w:rPr>
            </w:pPr>
            <w:r w:rsidRPr="00B144F9">
              <w:rPr>
                <w:rFonts w:cs="Arial"/>
              </w:rPr>
              <w:t>Please note that the values in Table 1 are indicative of the predicted landscape at the time of the offer. As the connection date approaches and the surrounding landscape becomes more fixed, more accurate values will be provided on request</w:t>
            </w:r>
            <w:r w:rsidR="00C84300">
              <w:rPr>
                <w:rFonts w:cs="Arial"/>
              </w:rPr>
              <w:t xml:space="preserve"> in accordance with the requirements of STCP 12-1</w:t>
            </w:r>
            <w:r w:rsidRPr="00B144F9">
              <w:rPr>
                <w:rFonts w:cs="Arial"/>
              </w:rPr>
              <w:t>.</w:t>
            </w:r>
          </w:p>
          <w:p w14:paraId="576EE4B1" w14:textId="77777777" w:rsidR="00EF2AA3" w:rsidRPr="00B144F9" w:rsidRDefault="00EF2AA3" w:rsidP="00EF2AA3">
            <w:pPr>
              <w:pStyle w:val="BodyTextIndent"/>
              <w:ind w:firstLine="0"/>
              <w:rPr>
                <w:rFonts w:cs="Arial"/>
              </w:rPr>
            </w:pPr>
          </w:p>
          <w:p w14:paraId="54482EF8" w14:textId="77777777" w:rsidR="00EF2AA3" w:rsidRPr="00B144F9" w:rsidRDefault="00EF2AA3" w:rsidP="00EF2AA3">
            <w:pPr>
              <w:pStyle w:val="BodyTextIndent"/>
              <w:ind w:firstLine="0"/>
              <w:rPr>
                <w:rFonts w:cs="Arial"/>
                <w:color w:val="FF0000"/>
              </w:rPr>
            </w:pPr>
            <w:r w:rsidRPr="00B144F9">
              <w:rPr>
                <w:rFonts w:cs="Arial"/>
                <w:color w:val="FF0000"/>
                <w:u w:val="single"/>
              </w:rPr>
              <w:t>The CATO</w:t>
            </w:r>
            <w:r w:rsidRPr="00B144F9">
              <w:rPr>
                <w:rFonts w:cs="Arial"/>
                <w:color w:val="FF0000"/>
              </w:rPr>
              <w:t>:</w:t>
            </w:r>
          </w:p>
          <w:p w14:paraId="154949E9" w14:textId="21E62BC9" w:rsidR="00EF2AA3" w:rsidRPr="00B144F9" w:rsidRDefault="00EF2AA3" w:rsidP="00EF2AA3">
            <w:pPr>
              <w:tabs>
                <w:tab w:val="left" w:pos="4253"/>
              </w:tabs>
              <w:spacing w:after="0"/>
              <w:rPr>
                <w:rFonts w:cs="Arial"/>
                <w:u w:val="single"/>
              </w:rPr>
            </w:pPr>
            <w:r w:rsidRPr="00B144F9">
              <w:rPr>
                <w:rFonts w:cs="Arial"/>
                <w:color w:val="FF0000"/>
              </w:rPr>
              <w:t xml:space="preserve">Must continue to operate satisfactorily and keep fundamental frequency over-voltages to within the limit specified under ‘System Voltage Variations at the CATO Transmission Interface Point,’ for the extreme minimum short circuit </w:t>
            </w:r>
            <w:r w:rsidRPr="00B144F9">
              <w:rPr>
                <w:rFonts w:cs="Arial"/>
                <w:i/>
                <w:iCs/>
                <w:color w:val="FF0000"/>
                <w:highlight w:val="yellow"/>
              </w:rPr>
              <w:t>(Steady State)</w:t>
            </w:r>
            <w:r w:rsidRPr="00B144F9">
              <w:rPr>
                <w:rFonts w:cs="Arial"/>
                <w:color w:val="FF0000"/>
              </w:rPr>
              <w:t xml:space="preserve"> level of [XXXX] kA at the [XXXX]kV busbar.</w:t>
            </w:r>
          </w:p>
          <w:p w14:paraId="3564D788" w14:textId="39236FDA" w:rsidR="00EF2AA3" w:rsidRPr="00B144F9" w:rsidRDefault="00EF2AA3" w:rsidP="00EF2AA3">
            <w:pPr>
              <w:tabs>
                <w:tab w:val="left" w:pos="4253"/>
              </w:tabs>
              <w:spacing w:after="0"/>
              <w:rPr>
                <w:rFonts w:cs="Arial"/>
                <w:u w:val="single"/>
              </w:rPr>
            </w:pPr>
          </w:p>
        </w:tc>
      </w:tr>
      <w:tr w:rsidR="00EF2AA3" w:rsidRPr="0067034B" w14:paraId="1697F600" w14:textId="77777777" w:rsidTr="00E65B41">
        <w:tc>
          <w:tcPr>
            <w:tcW w:w="1134" w:type="dxa"/>
          </w:tcPr>
          <w:p w14:paraId="0F8D7B69" w14:textId="320D0CC2" w:rsidR="00EF2AA3" w:rsidRPr="00B144F9" w:rsidRDefault="00EF2AA3" w:rsidP="00EF2AA3">
            <w:pPr>
              <w:tabs>
                <w:tab w:val="left" w:pos="4253"/>
              </w:tabs>
              <w:spacing w:after="0"/>
              <w:rPr>
                <w:rFonts w:cs="Arial"/>
              </w:rPr>
            </w:pPr>
            <w:r w:rsidRPr="00B144F9">
              <w:rPr>
                <w:rFonts w:cs="Arial"/>
              </w:rPr>
              <w:lastRenderedPageBreak/>
              <w:t>1</w:t>
            </w:r>
            <w:r w:rsidR="000D671B" w:rsidRPr="00B144F9">
              <w:rPr>
                <w:rFonts w:cs="Arial"/>
              </w:rPr>
              <w:t>5.</w:t>
            </w:r>
          </w:p>
        </w:tc>
        <w:tc>
          <w:tcPr>
            <w:tcW w:w="2158" w:type="dxa"/>
          </w:tcPr>
          <w:p w14:paraId="41C4163B" w14:textId="6E93B9A7" w:rsidR="00EF2AA3" w:rsidRPr="00B144F9" w:rsidRDefault="00EF2AA3" w:rsidP="00EF2AA3">
            <w:pPr>
              <w:tabs>
                <w:tab w:val="left" w:pos="4253"/>
              </w:tabs>
              <w:spacing w:after="0"/>
              <w:rPr>
                <w:rFonts w:cs="Arial"/>
              </w:rPr>
            </w:pPr>
            <w:r w:rsidRPr="00B144F9">
              <w:rPr>
                <w:rFonts w:cs="Arial"/>
              </w:rPr>
              <w:t>AC System Voltage Variations at the CATO Transmission Interface Point</w:t>
            </w:r>
          </w:p>
        </w:tc>
        <w:tc>
          <w:tcPr>
            <w:tcW w:w="1721" w:type="dxa"/>
          </w:tcPr>
          <w:p w14:paraId="1A9599EC" w14:textId="3D7D2A97" w:rsidR="00EF2AA3" w:rsidRPr="00B144F9" w:rsidRDefault="00EF2AA3" w:rsidP="00EF2AA3">
            <w:pPr>
              <w:tabs>
                <w:tab w:val="left" w:pos="4253"/>
              </w:tabs>
              <w:spacing w:after="0"/>
              <w:rPr>
                <w:rFonts w:cs="Arial"/>
              </w:rPr>
            </w:pPr>
            <w:r w:rsidRPr="00B144F9">
              <w:rPr>
                <w:rFonts w:cs="Arial"/>
              </w:rPr>
              <w:t>ECC.6.1.4</w:t>
            </w:r>
          </w:p>
        </w:tc>
        <w:tc>
          <w:tcPr>
            <w:tcW w:w="9016" w:type="dxa"/>
          </w:tcPr>
          <w:p w14:paraId="783EA6F5" w14:textId="357E68D0" w:rsidR="00EF2AA3" w:rsidRPr="00B144F9" w:rsidRDefault="00EF2AA3" w:rsidP="00EF2AA3">
            <w:pPr>
              <w:tabs>
                <w:tab w:val="left" w:pos="4253"/>
              </w:tabs>
              <w:spacing w:after="0"/>
              <w:rPr>
                <w:rFonts w:cs="Arial"/>
                <w:u w:val="single"/>
              </w:rPr>
            </w:pPr>
            <w:r w:rsidRPr="00B144F9">
              <w:rPr>
                <w:rFonts w:cs="Arial"/>
                <w:u w:val="single"/>
              </w:rPr>
              <w:t>In addition to withstanding the requirements of ECC.6.1.4 of the Grid Code</w:t>
            </w:r>
            <w:r w:rsidR="00A87178">
              <w:rPr>
                <w:rFonts w:cs="Arial"/>
                <w:u w:val="single"/>
              </w:rPr>
              <w:t xml:space="preserve"> (as required through STC Section D Part One Clause 2.2.6)</w:t>
            </w:r>
            <w:r w:rsidRPr="00B144F9">
              <w:rPr>
                <w:rFonts w:cs="Arial"/>
                <w:u w:val="single"/>
              </w:rPr>
              <w:t xml:space="preserve">, the CATO’s Plant and Apparatus shall be capable of withstanding typical fundamental frequency temporary </w:t>
            </w:r>
            <w:proofErr w:type="spellStart"/>
            <w:r w:rsidRPr="00B144F9">
              <w:rPr>
                <w:rFonts w:cs="Arial"/>
                <w:u w:val="single"/>
              </w:rPr>
              <w:t>overvoltages</w:t>
            </w:r>
            <w:proofErr w:type="spellEnd"/>
            <w:r w:rsidRPr="00B144F9">
              <w:rPr>
                <w:rFonts w:cs="Arial"/>
                <w:u w:val="single"/>
              </w:rPr>
              <w:t xml:space="preserve"> that may occur on the National Electricity Transmission System including at the CATO Transmission Interface Point. </w:t>
            </w:r>
          </w:p>
        </w:tc>
      </w:tr>
      <w:tr w:rsidR="00EF2AA3" w:rsidRPr="0067034B" w14:paraId="078CF52B" w14:textId="77777777" w:rsidTr="00E65B41">
        <w:tc>
          <w:tcPr>
            <w:tcW w:w="1134" w:type="dxa"/>
          </w:tcPr>
          <w:p w14:paraId="25F3034B" w14:textId="600A9728" w:rsidR="00EF2AA3" w:rsidRPr="00B144F9" w:rsidRDefault="00EF2AA3" w:rsidP="00EF2AA3">
            <w:pPr>
              <w:tabs>
                <w:tab w:val="left" w:pos="4253"/>
              </w:tabs>
              <w:spacing w:after="0"/>
              <w:rPr>
                <w:rFonts w:cs="Arial"/>
              </w:rPr>
            </w:pPr>
            <w:r w:rsidRPr="00B144F9">
              <w:rPr>
                <w:rFonts w:cs="Arial"/>
              </w:rPr>
              <w:t>1</w:t>
            </w:r>
            <w:r w:rsidR="000D671B" w:rsidRPr="00B144F9">
              <w:rPr>
                <w:rFonts w:cs="Arial"/>
              </w:rPr>
              <w:t>6.</w:t>
            </w:r>
          </w:p>
        </w:tc>
        <w:tc>
          <w:tcPr>
            <w:tcW w:w="2158" w:type="dxa"/>
          </w:tcPr>
          <w:p w14:paraId="76D21D86" w14:textId="11781213" w:rsidR="00EF2AA3" w:rsidRPr="00B144F9" w:rsidRDefault="00EF2AA3" w:rsidP="00EF2AA3">
            <w:pPr>
              <w:tabs>
                <w:tab w:val="left" w:pos="4253"/>
              </w:tabs>
              <w:spacing w:after="0"/>
              <w:rPr>
                <w:rFonts w:cs="Arial"/>
              </w:rPr>
            </w:pPr>
            <w:r w:rsidRPr="00B144F9">
              <w:rPr>
                <w:rFonts w:cs="Arial"/>
              </w:rPr>
              <w:t>Changes to Control Schemes and Settings</w:t>
            </w:r>
          </w:p>
        </w:tc>
        <w:tc>
          <w:tcPr>
            <w:tcW w:w="1721" w:type="dxa"/>
          </w:tcPr>
          <w:p w14:paraId="465A3074" w14:textId="77777777" w:rsidR="00EF2AA3" w:rsidRPr="00B144F9" w:rsidRDefault="00EF2AA3" w:rsidP="00EF2AA3">
            <w:pPr>
              <w:tabs>
                <w:tab w:val="left" w:pos="4253"/>
              </w:tabs>
              <w:rPr>
                <w:rFonts w:cs="Arial"/>
              </w:rPr>
            </w:pPr>
            <w:r w:rsidRPr="00B144F9">
              <w:rPr>
                <w:rFonts w:cs="Arial"/>
              </w:rPr>
              <w:t>ECC.6.2.2.6, ECC.6.2.2.7, ECC.6.2.2.8 and</w:t>
            </w:r>
          </w:p>
          <w:p w14:paraId="75C3903E" w14:textId="0D01ABE8" w:rsidR="00EF2AA3" w:rsidRPr="00B144F9" w:rsidRDefault="00EF2AA3" w:rsidP="00EF2AA3">
            <w:pPr>
              <w:tabs>
                <w:tab w:val="left" w:pos="4253"/>
              </w:tabs>
              <w:spacing w:after="0"/>
              <w:rPr>
                <w:rFonts w:cs="Arial"/>
              </w:rPr>
            </w:pPr>
            <w:r w:rsidRPr="00B144F9">
              <w:rPr>
                <w:rFonts w:cs="Arial"/>
              </w:rPr>
              <w:t>ECC.6.2.2.9.10</w:t>
            </w:r>
          </w:p>
        </w:tc>
        <w:tc>
          <w:tcPr>
            <w:tcW w:w="9016" w:type="dxa"/>
          </w:tcPr>
          <w:p w14:paraId="142CADFD" w14:textId="77777777" w:rsidR="00EF2AA3" w:rsidRPr="00B144F9" w:rsidRDefault="00EF2AA3" w:rsidP="00EF2AA3">
            <w:pPr>
              <w:tabs>
                <w:tab w:val="left" w:pos="4253"/>
              </w:tabs>
              <w:rPr>
                <w:rFonts w:cs="Arial"/>
                <w:u w:val="single"/>
              </w:rPr>
            </w:pPr>
            <w:r w:rsidRPr="00B144F9">
              <w:rPr>
                <w:rFonts w:cs="Arial"/>
                <w:u w:val="single"/>
              </w:rPr>
              <w:t>The CATO:</w:t>
            </w:r>
          </w:p>
          <w:p w14:paraId="6A819062" w14:textId="376940B5" w:rsidR="00EF2AA3" w:rsidRPr="00B144F9" w:rsidRDefault="00EF2AA3" w:rsidP="00EF2AA3">
            <w:pPr>
              <w:tabs>
                <w:tab w:val="left" w:pos="4253"/>
              </w:tabs>
              <w:spacing w:after="0"/>
              <w:rPr>
                <w:rFonts w:cs="Arial"/>
                <w:u w:val="single"/>
              </w:rPr>
            </w:pPr>
            <w:r w:rsidRPr="00B144F9">
              <w:rPr>
                <w:rFonts w:cs="Arial"/>
                <w:u w:val="single"/>
              </w:rPr>
              <w:t>Shall ensure all control schemes (including different control modes) and settings shall be agreed with The Company and PTO as required in ECC.6.2.2.6, ECC.6.2.2.7, ECC.6.2.2.8 and ECC.6.2.2.9.10</w:t>
            </w:r>
            <w:r w:rsidR="003F33A6">
              <w:rPr>
                <w:rFonts w:cs="Arial"/>
                <w:u w:val="single"/>
              </w:rPr>
              <w:t xml:space="preserve"> (in accordance with STC Section D Part One Clause </w:t>
            </w:r>
            <w:r w:rsidR="003F33A6">
              <w:rPr>
                <w:rFonts w:cs="Arial"/>
                <w:u w:val="single"/>
              </w:rPr>
              <w:lastRenderedPageBreak/>
              <w:t>2.2.6)</w:t>
            </w:r>
            <w:r w:rsidRPr="00B144F9">
              <w:rPr>
                <w:rFonts w:cs="Arial"/>
                <w:u w:val="single"/>
              </w:rPr>
              <w:t>.  Any subsequent changes once commissioned shall not be implemented unless otherwise agreed with The Company and PTO.</w:t>
            </w:r>
          </w:p>
        </w:tc>
      </w:tr>
      <w:tr w:rsidR="00EF2AA3" w:rsidRPr="0067034B" w14:paraId="6A6EFAD0" w14:textId="77777777" w:rsidTr="00E65B41">
        <w:tc>
          <w:tcPr>
            <w:tcW w:w="1134" w:type="dxa"/>
          </w:tcPr>
          <w:p w14:paraId="0CFF44A5" w14:textId="71692C32" w:rsidR="00EF2AA3" w:rsidRPr="00B144F9" w:rsidRDefault="00EF2AA3" w:rsidP="00EF2AA3">
            <w:pPr>
              <w:tabs>
                <w:tab w:val="left" w:pos="4253"/>
              </w:tabs>
              <w:spacing w:after="0"/>
              <w:rPr>
                <w:rFonts w:cs="Arial"/>
              </w:rPr>
            </w:pPr>
            <w:r w:rsidRPr="00B144F9">
              <w:rPr>
                <w:rFonts w:cs="Arial"/>
              </w:rPr>
              <w:lastRenderedPageBreak/>
              <w:t>1</w:t>
            </w:r>
            <w:r w:rsidR="000D671B" w:rsidRPr="00B144F9">
              <w:rPr>
                <w:rFonts w:cs="Arial"/>
              </w:rPr>
              <w:t>7</w:t>
            </w:r>
            <w:r w:rsidRPr="00B144F9">
              <w:rPr>
                <w:rFonts w:cs="Arial"/>
              </w:rPr>
              <w:t>.</w:t>
            </w:r>
          </w:p>
        </w:tc>
        <w:tc>
          <w:tcPr>
            <w:tcW w:w="2158" w:type="dxa"/>
          </w:tcPr>
          <w:p w14:paraId="37F93580" w14:textId="77777777" w:rsidR="00EF2AA3" w:rsidRPr="00B144F9" w:rsidRDefault="00EF2AA3" w:rsidP="00EF2AA3">
            <w:pPr>
              <w:tabs>
                <w:tab w:val="left" w:pos="4253"/>
              </w:tabs>
              <w:spacing w:after="0"/>
              <w:rPr>
                <w:rFonts w:cs="Arial"/>
              </w:rPr>
            </w:pPr>
            <w:r w:rsidRPr="00B144F9">
              <w:rPr>
                <w:rFonts w:cs="Arial"/>
              </w:rPr>
              <w:t>Operational Telephony</w:t>
            </w:r>
          </w:p>
        </w:tc>
        <w:tc>
          <w:tcPr>
            <w:tcW w:w="1721" w:type="dxa"/>
          </w:tcPr>
          <w:p w14:paraId="6E8634E2" w14:textId="77777777" w:rsidR="00EF2AA3" w:rsidRPr="00B144F9" w:rsidRDefault="00EF2AA3" w:rsidP="00EF2AA3">
            <w:pPr>
              <w:tabs>
                <w:tab w:val="left" w:pos="4253"/>
              </w:tabs>
              <w:spacing w:after="0"/>
              <w:rPr>
                <w:rFonts w:cs="Arial"/>
              </w:rPr>
            </w:pPr>
            <w:r w:rsidRPr="00B144F9">
              <w:rPr>
                <w:rFonts w:cs="Arial"/>
              </w:rPr>
              <w:t>STCP 04-5</w:t>
            </w:r>
          </w:p>
        </w:tc>
        <w:tc>
          <w:tcPr>
            <w:tcW w:w="9016" w:type="dxa"/>
          </w:tcPr>
          <w:p w14:paraId="2DA7A39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3B711C" w14:textId="77777777" w:rsidR="00EF2AA3" w:rsidRPr="00B144F9" w:rsidRDefault="00EF2AA3" w:rsidP="00EF2AA3">
            <w:pPr>
              <w:tabs>
                <w:tab w:val="left" w:pos="4253"/>
              </w:tabs>
              <w:spacing w:after="0"/>
              <w:rPr>
                <w:rFonts w:cs="Arial"/>
              </w:rPr>
            </w:pPr>
            <w:r w:rsidRPr="00B144F9">
              <w:rPr>
                <w:rFonts w:cs="Arial"/>
              </w:rPr>
              <w:t>To fulfil the obligations defined in STCP 04-5</w:t>
            </w:r>
          </w:p>
        </w:tc>
      </w:tr>
      <w:tr w:rsidR="00EF2AA3" w:rsidRPr="0067034B" w14:paraId="5A59E15D" w14:textId="77777777" w:rsidTr="00E65B41">
        <w:tc>
          <w:tcPr>
            <w:tcW w:w="1134" w:type="dxa"/>
          </w:tcPr>
          <w:p w14:paraId="42A35924" w14:textId="3E22D8F3" w:rsidR="00EF2AA3" w:rsidRPr="00B144F9" w:rsidRDefault="00EF2AA3" w:rsidP="00EF2AA3">
            <w:pPr>
              <w:tabs>
                <w:tab w:val="left" w:pos="4253"/>
              </w:tabs>
              <w:spacing w:after="0"/>
              <w:rPr>
                <w:rFonts w:cs="Arial"/>
              </w:rPr>
            </w:pPr>
            <w:r w:rsidRPr="00B144F9">
              <w:rPr>
                <w:rFonts w:cs="Arial"/>
              </w:rPr>
              <w:t>1</w:t>
            </w:r>
            <w:r w:rsidR="000D671B" w:rsidRPr="00B144F9">
              <w:rPr>
                <w:rFonts w:cs="Arial"/>
              </w:rPr>
              <w:t>8</w:t>
            </w:r>
            <w:r w:rsidRPr="00B144F9">
              <w:rPr>
                <w:rFonts w:cs="Arial"/>
              </w:rPr>
              <w:t>.</w:t>
            </w:r>
          </w:p>
        </w:tc>
        <w:tc>
          <w:tcPr>
            <w:tcW w:w="2158" w:type="dxa"/>
          </w:tcPr>
          <w:p w14:paraId="0F9F8BD4" w14:textId="795F233B" w:rsidR="00EF2AA3" w:rsidRPr="00B144F9" w:rsidRDefault="00EF2AA3" w:rsidP="00EF2AA3">
            <w:pPr>
              <w:tabs>
                <w:tab w:val="left" w:pos="4253"/>
              </w:tabs>
              <w:spacing w:after="0"/>
              <w:rPr>
                <w:rFonts w:cs="Arial"/>
              </w:rPr>
            </w:pPr>
            <w:r w:rsidRPr="00B144F9">
              <w:rPr>
                <w:rFonts w:cs="Arial"/>
              </w:rPr>
              <w:t>Operational metering</w:t>
            </w:r>
          </w:p>
        </w:tc>
        <w:tc>
          <w:tcPr>
            <w:tcW w:w="1721" w:type="dxa"/>
          </w:tcPr>
          <w:p w14:paraId="76C3FE02" w14:textId="51D79813" w:rsidR="00EF2AA3" w:rsidRPr="00B144F9" w:rsidRDefault="00EF2AA3" w:rsidP="00EF2AA3">
            <w:pPr>
              <w:tabs>
                <w:tab w:val="left" w:pos="4253"/>
              </w:tabs>
              <w:spacing w:after="0"/>
              <w:rPr>
                <w:rFonts w:cs="Arial"/>
              </w:rPr>
            </w:pPr>
            <w:r w:rsidRPr="00B144F9">
              <w:rPr>
                <w:rFonts w:cs="Arial"/>
              </w:rPr>
              <w:t>STCP 04-3</w:t>
            </w:r>
          </w:p>
        </w:tc>
        <w:tc>
          <w:tcPr>
            <w:tcW w:w="9016" w:type="dxa"/>
          </w:tcPr>
          <w:p w14:paraId="57F48331" w14:textId="56F204AA" w:rsidR="00EF2AA3" w:rsidRPr="00B144F9" w:rsidRDefault="00EF2AA3" w:rsidP="00EF2AA3">
            <w:pPr>
              <w:tabs>
                <w:tab w:val="left" w:pos="4253"/>
              </w:tabs>
              <w:spacing w:after="0"/>
              <w:rPr>
                <w:rFonts w:cs="Arial"/>
                <w:u w:val="single"/>
              </w:rPr>
            </w:pPr>
            <w:r w:rsidRPr="00B144F9">
              <w:rPr>
                <w:rFonts w:cs="Arial"/>
                <w:u w:val="single"/>
              </w:rPr>
              <w:t>Is required to be installed in accordance with the STC and STCPs, including but not limited to STCP 04-3</w:t>
            </w:r>
          </w:p>
        </w:tc>
      </w:tr>
      <w:tr w:rsidR="00EF2AA3" w:rsidRPr="0067034B" w14:paraId="3097EFA4" w14:textId="77777777" w:rsidTr="00E65B41">
        <w:tc>
          <w:tcPr>
            <w:tcW w:w="1134" w:type="dxa"/>
          </w:tcPr>
          <w:p w14:paraId="3E98EDE1" w14:textId="56E5401C" w:rsidR="00EF2AA3" w:rsidRPr="00B144F9" w:rsidRDefault="00EF2AA3" w:rsidP="00EF2AA3">
            <w:pPr>
              <w:tabs>
                <w:tab w:val="left" w:pos="4253"/>
              </w:tabs>
              <w:spacing w:after="0"/>
              <w:rPr>
                <w:rFonts w:cs="Arial"/>
              </w:rPr>
            </w:pPr>
            <w:r w:rsidRPr="00B144F9">
              <w:rPr>
                <w:rFonts w:cs="Arial"/>
              </w:rPr>
              <w:t>1</w:t>
            </w:r>
            <w:r w:rsidR="000D671B" w:rsidRPr="00B144F9">
              <w:rPr>
                <w:rFonts w:cs="Arial"/>
              </w:rPr>
              <w:t>9</w:t>
            </w:r>
            <w:r w:rsidRPr="00B144F9">
              <w:rPr>
                <w:rFonts w:cs="Arial"/>
              </w:rPr>
              <w:t>.</w:t>
            </w:r>
          </w:p>
        </w:tc>
        <w:tc>
          <w:tcPr>
            <w:tcW w:w="2158" w:type="dxa"/>
          </w:tcPr>
          <w:p w14:paraId="0BEAB54C" w14:textId="77777777" w:rsidR="00EF2AA3" w:rsidRPr="00B144F9" w:rsidRDefault="00EF2AA3" w:rsidP="00EF2AA3">
            <w:pPr>
              <w:tabs>
                <w:tab w:val="left" w:pos="4253"/>
              </w:tabs>
              <w:spacing w:after="0"/>
              <w:rPr>
                <w:rFonts w:cs="Arial"/>
              </w:rPr>
            </w:pPr>
            <w:r w:rsidRPr="00B144F9">
              <w:rPr>
                <w:rFonts w:cs="Arial"/>
              </w:rPr>
              <w:t>Critical Tools &amp; Facilities</w:t>
            </w:r>
          </w:p>
        </w:tc>
        <w:tc>
          <w:tcPr>
            <w:tcW w:w="1721" w:type="dxa"/>
          </w:tcPr>
          <w:p w14:paraId="4639CEF2" w14:textId="77777777" w:rsidR="00EF2AA3" w:rsidRPr="00B144F9" w:rsidRDefault="00EF2AA3" w:rsidP="00EF2AA3">
            <w:pPr>
              <w:tabs>
                <w:tab w:val="left" w:pos="4253"/>
              </w:tabs>
              <w:spacing w:after="0"/>
              <w:rPr>
                <w:rFonts w:cs="Arial"/>
              </w:rPr>
            </w:pPr>
            <w:r w:rsidRPr="00B144F9">
              <w:rPr>
                <w:rFonts w:cs="Arial"/>
              </w:rPr>
              <w:t>ECC.7.10</w:t>
            </w:r>
          </w:p>
          <w:p w14:paraId="32C4E571" w14:textId="77777777" w:rsidR="00EF2AA3" w:rsidRPr="00B144F9" w:rsidRDefault="00EF2AA3" w:rsidP="00EF2AA3">
            <w:pPr>
              <w:tabs>
                <w:tab w:val="left" w:pos="4253"/>
              </w:tabs>
              <w:spacing w:after="0"/>
              <w:rPr>
                <w:rFonts w:cs="Arial"/>
              </w:rPr>
            </w:pPr>
            <w:r w:rsidRPr="00B144F9">
              <w:rPr>
                <w:rFonts w:cs="Arial"/>
              </w:rPr>
              <w:t>ECC 7.11</w:t>
            </w:r>
          </w:p>
        </w:tc>
        <w:tc>
          <w:tcPr>
            <w:tcW w:w="9016" w:type="dxa"/>
          </w:tcPr>
          <w:p w14:paraId="46A2FD7C"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75E36B4A" w14:textId="77ECABB4" w:rsidR="00EF2AA3" w:rsidRPr="00B144F9" w:rsidRDefault="00EF2AA3" w:rsidP="00EF2AA3">
            <w:pPr>
              <w:tabs>
                <w:tab w:val="left" w:pos="4253"/>
              </w:tabs>
              <w:spacing w:after="0"/>
              <w:rPr>
                <w:rFonts w:cs="Arial"/>
              </w:rPr>
            </w:pPr>
            <w:r w:rsidRPr="00B144F9">
              <w:rPr>
                <w:rFonts w:cs="Arial"/>
              </w:rPr>
              <w:t>A</w:t>
            </w:r>
            <w:r w:rsidR="000A6632">
              <w:rPr>
                <w:rFonts w:cs="Arial"/>
              </w:rPr>
              <w:t>s</w:t>
            </w:r>
            <w:r w:rsidRPr="00B144F9">
              <w:rPr>
                <w:rFonts w:cs="Arial"/>
              </w:rPr>
              <w:t xml:space="preserve"> required under Grid Code </w:t>
            </w:r>
            <w:r w:rsidR="00B3423F">
              <w:rPr>
                <w:rFonts w:cs="Arial"/>
              </w:rPr>
              <w:t>ECC.</w:t>
            </w:r>
            <w:r w:rsidRPr="00B144F9">
              <w:rPr>
                <w:rFonts w:cs="Arial"/>
              </w:rPr>
              <w:t>7.10 to have critical tools and facilities.  In addition</w:t>
            </w:r>
            <w:r w:rsidR="00A41BFE" w:rsidRPr="00B144F9">
              <w:rPr>
                <w:rFonts w:cs="Arial"/>
              </w:rPr>
              <w:t>,</w:t>
            </w:r>
            <w:r w:rsidRPr="00B144F9">
              <w:rPr>
                <w:rFonts w:cs="Arial"/>
              </w:rPr>
              <w:t xml:space="preserve"> the CATO will also be required to comply with ECC 7.11</w:t>
            </w:r>
          </w:p>
        </w:tc>
      </w:tr>
      <w:tr w:rsidR="00EF2AA3" w:rsidRPr="0067034B" w14:paraId="1028CFFB" w14:textId="77777777" w:rsidTr="00E65B41">
        <w:tc>
          <w:tcPr>
            <w:tcW w:w="1134" w:type="dxa"/>
          </w:tcPr>
          <w:p w14:paraId="4FD146DC" w14:textId="74BC147C" w:rsidR="00EF2AA3" w:rsidRPr="00B144F9" w:rsidRDefault="000D671B" w:rsidP="00EF2AA3">
            <w:pPr>
              <w:tabs>
                <w:tab w:val="left" w:pos="4253"/>
              </w:tabs>
              <w:spacing w:after="0"/>
              <w:rPr>
                <w:rFonts w:cs="Arial"/>
              </w:rPr>
            </w:pPr>
            <w:r w:rsidRPr="00B144F9">
              <w:rPr>
                <w:rFonts w:cs="Arial"/>
              </w:rPr>
              <w:t>20</w:t>
            </w:r>
            <w:r w:rsidR="00EF2AA3" w:rsidRPr="00B144F9">
              <w:rPr>
                <w:rFonts w:cs="Arial"/>
              </w:rPr>
              <w:t>.</w:t>
            </w:r>
          </w:p>
        </w:tc>
        <w:tc>
          <w:tcPr>
            <w:tcW w:w="2158" w:type="dxa"/>
          </w:tcPr>
          <w:p w14:paraId="2A984F6C" w14:textId="77777777" w:rsidR="00EF2AA3" w:rsidRPr="00B144F9" w:rsidRDefault="00EF2AA3" w:rsidP="00EF2AA3">
            <w:pPr>
              <w:tabs>
                <w:tab w:val="left" w:pos="4253"/>
              </w:tabs>
              <w:spacing w:after="0"/>
              <w:rPr>
                <w:rFonts w:cs="Arial"/>
              </w:rPr>
            </w:pPr>
            <w:r w:rsidRPr="00B144F9">
              <w:rPr>
                <w:rFonts w:cs="Arial"/>
              </w:rPr>
              <w:t>Real Time Data Transfer</w:t>
            </w:r>
          </w:p>
        </w:tc>
        <w:tc>
          <w:tcPr>
            <w:tcW w:w="1721" w:type="dxa"/>
          </w:tcPr>
          <w:p w14:paraId="302BB27C" w14:textId="77777777" w:rsidR="00EF2AA3" w:rsidRPr="00B144F9" w:rsidRDefault="00EF2AA3" w:rsidP="00EF2AA3">
            <w:pPr>
              <w:tabs>
                <w:tab w:val="left" w:pos="4253"/>
              </w:tabs>
              <w:spacing w:after="0"/>
              <w:rPr>
                <w:rFonts w:cs="Arial"/>
              </w:rPr>
            </w:pPr>
            <w:r w:rsidRPr="00B144F9">
              <w:rPr>
                <w:rFonts w:cs="Arial"/>
              </w:rPr>
              <w:t>STCP 04-3</w:t>
            </w:r>
          </w:p>
        </w:tc>
        <w:tc>
          <w:tcPr>
            <w:tcW w:w="9016" w:type="dxa"/>
          </w:tcPr>
          <w:p w14:paraId="176B0721" w14:textId="199A955B" w:rsidR="00EF2AA3" w:rsidRPr="00B144F9" w:rsidRDefault="00EF2AA3" w:rsidP="00EF2AA3">
            <w:pPr>
              <w:tabs>
                <w:tab w:val="left" w:pos="4253"/>
              </w:tabs>
              <w:spacing w:after="0"/>
              <w:rPr>
                <w:rFonts w:cs="Arial"/>
                <w:u w:val="single"/>
              </w:rPr>
            </w:pPr>
            <w:r w:rsidRPr="00B144F9">
              <w:rPr>
                <w:rFonts w:cs="Arial"/>
                <w:u w:val="single"/>
              </w:rPr>
              <w:t>The CATO:</w:t>
            </w:r>
          </w:p>
          <w:p w14:paraId="7FFD4CC9" w14:textId="77777777" w:rsidR="00EF2AA3" w:rsidRPr="00B144F9" w:rsidRDefault="00EF2AA3" w:rsidP="00EF2AA3">
            <w:pPr>
              <w:tabs>
                <w:tab w:val="left" w:pos="4253"/>
              </w:tabs>
              <w:spacing w:after="0"/>
              <w:rPr>
                <w:rFonts w:cs="Arial"/>
              </w:rPr>
            </w:pPr>
            <w:r w:rsidRPr="00B144F9">
              <w:rPr>
                <w:rFonts w:cs="Arial"/>
              </w:rPr>
              <w:t>Is required to supply real time data as specified in STCP 04-3</w:t>
            </w:r>
          </w:p>
          <w:p w14:paraId="3377A605" w14:textId="77777777" w:rsidR="00EF2AA3" w:rsidRPr="00B144F9" w:rsidRDefault="00EF2AA3" w:rsidP="00EF2AA3">
            <w:pPr>
              <w:tabs>
                <w:tab w:val="left" w:pos="4253"/>
              </w:tabs>
              <w:spacing w:after="0"/>
              <w:rPr>
                <w:rFonts w:cs="Arial"/>
              </w:rPr>
            </w:pPr>
          </w:p>
        </w:tc>
      </w:tr>
      <w:tr w:rsidR="00EF2AA3" w:rsidRPr="0067034B" w14:paraId="616E927C" w14:textId="77777777" w:rsidTr="00E65B41">
        <w:tc>
          <w:tcPr>
            <w:tcW w:w="1134" w:type="dxa"/>
          </w:tcPr>
          <w:p w14:paraId="08BF9293" w14:textId="5836C74C" w:rsidR="00EF2AA3" w:rsidRPr="00B144F9" w:rsidRDefault="00EF2AA3" w:rsidP="00EF2AA3">
            <w:pPr>
              <w:tabs>
                <w:tab w:val="left" w:pos="4253"/>
              </w:tabs>
              <w:spacing w:after="0"/>
              <w:rPr>
                <w:rFonts w:cs="Arial"/>
              </w:rPr>
            </w:pPr>
            <w:r w:rsidRPr="00B144F9">
              <w:rPr>
                <w:rFonts w:cs="Arial"/>
              </w:rPr>
              <w:t>2</w:t>
            </w:r>
            <w:r w:rsidR="000D671B" w:rsidRPr="00B144F9">
              <w:rPr>
                <w:rFonts w:cs="Arial"/>
              </w:rPr>
              <w:t>1</w:t>
            </w:r>
            <w:r w:rsidRPr="00B144F9">
              <w:rPr>
                <w:rFonts w:cs="Arial"/>
              </w:rPr>
              <w:t>.</w:t>
            </w:r>
          </w:p>
        </w:tc>
        <w:tc>
          <w:tcPr>
            <w:tcW w:w="2158" w:type="dxa"/>
          </w:tcPr>
          <w:p w14:paraId="3866C255" w14:textId="77777777" w:rsidR="00EF2AA3" w:rsidRPr="00B144F9" w:rsidRDefault="00EF2AA3" w:rsidP="00EF2AA3">
            <w:pPr>
              <w:tabs>
                <w:tab w:val="left" w:pos="4253"/>
              </w:tabs>
              <w:spacing w:after="0"/>
              <w:rPr>
                <w:rFonts w:cs="Arial"/>
              </w:rPr>
            </w:pPr>
            <w:r w:rsidRPr="00B144F9">
              <w:rPr>
                <w:rFonts w:cs="Arial"/>
              </w:rPr>
              <w:t>Dynamic System Monitoring</w:t>
            </w:r>
          </w:p>
        </w:tc>
        <w:tc>
          <w:tcPr>
            <w:tcW w:w="1721" w:type="dxa"/>
          </w:tcPr>
          <w:p w14:paraId="662C206B" w14:textId="53CA14D1" w:rsidR="00EF2AA3" w:rsidRPr="00B144F9" w:rsidRDefault="005D7D76" w:rsidP="00EF2AA3">
            <w:pPr>
              <w:tabs>
                <w:tab w:val="left" w:pos="4253"/>
              </w:tabs>
              <w:spacing w:after="0"/>
              <w:rPr>
                <w:rFonts w:cs="Arial"/>
              </w:rPr>
            </w:pPr>
            <w:r w:rsidRPr="00B144F9">
              <w:rPr>
                <w:rFonts w:cs="Arial"/>
              </w:rPr>
              <w:t xml:space="preserve">STCP </w:t>
            </w:r>
            <w:r w:rsidR="008B2D58" w:rsidRPr="00B144F9">
              <w:rPr>
                <w:rFonts w:cs="Arial"/>
              </w:rPr>
              <w:t xml:space="preserve">03-1 &amp; STCP </w:t>
            </w:r>
            <w:r w:rsidR="008475FF" w:rsidRPr="00B144F9">
              <w:rPr>
                <w:rFonts w:cs="Arial"/>
              </w:rPr>
              <w:t>27-1</w:t>
            </w:r>
          </w:p>
          <w:p w14:paraId="6EFDBDAB" w14:textId="77777777" w:rsidR="00F53358" w:rsidRPr="00B144F9" w:rsidRDefault="00F53358" w:rsidP="009E2875">
            <w:pPr>
              <w:rPr>
                <w:rFonts w:cs="Arial"/>
              </w:rPr>
            </w:pPr>
          </w:p>
          <w:p w14:paraId="2EE63ADF" w14:textId="77777777" w:rsidR="00F53358" w:rsidRPr="00B144F9" w:rsidRDefault="00F53358" w:rsidP="009E2875">
            <w:pPr>
              <w:rPr>
                <w:rFonts w:cs="Arial"/>
              </w:rPr>
            </w:pPr>
          </w:p>
          <w:p w14:paraId="6895F2CA" w14:textId="77777777" w:rsidR="00F53358" w:rsidRPr="00B144F9" w:rsidRDefault="00F53358" w:rsidP="009E2875">
            <w:pPr>
              <w:rPr>
                <w:rFonts w:cs="Arial"/>
              </w:rPr>
            </w:pPr>
          </w:p>
          <w:p w14:paraId="593A01CE" w14:textId="516D48FD" w:rsidR="00F53358" w:rsidRPr="00B144F9" w:rsidRDefault="00F53358" w:rsidP="009E2875">
            <w:pPr>
              <w:jc w:val="center"/>
              <w:rPr>
                <w:rFonts w:cs="Arial"/>
              </w:rPr>
            </w:pPr>
          </w:p>
        </w:tc>
        <w:tc>
          <w:tcPr>
            <w:tcW w:w="9016" w:type="dxa"/>
          </w:tcPr>
          <w:p w14:paraId="59B2850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30A61C56" w14:textId="20BF50BE" w:rsidR="00EF2AA3" w:rsidRPr="00B144F9" w:rsidRDefault="00EF2AA3" w:rsidP="00EF2AA3">
            <w:pPr>
              <w:tabs>
                <w:tab w:val="left" w:pos="4253"/>
              </w:tabs>
              <w:spacing w:after="0"/>
              <w:rPr>
                <w:rFonts w:cs="Arial"/>
                <w:u w:val="single"/>
              </w:rPr>
            </w:pPr>
            <w:r w:rsidRPr="00B144F9">
              <w:rPr>
                <w:rFonts w:cs="Arial"/>
                <w:u w:val="single"/>
              </w:rPr>
              <w:t>Shall provide Dynamic System Monitoring and fault recording facilities on its CATO Plant and Apparatus at the CATO Transmission Interface Point to monitor system dynamic performance and fault recording and provide communication facilities allowing remote access of data to the PTO and The Company.</w:t>
            </w:r>
          </w:p>
          <w:p w14:paraId="6F99CAF5" w14:textId="77777777" w:rsidR="00EF2AA3" w:rsidRPr="00B144F9" w:rsidRDefault="00EF2AA3" w:rsidP="00EF2AA3">
            <w:pPr>
              <w:tabs>
                <w:tab w:val="left" w:pos="4253"/>
              </w:tabs>
              <w:spacing w:after="0"/>
              <w:rPr>
                <w:rFonts w:cs="Arial"/>
                <w:u w:val="single"/>
              </w:rPr>
            </w:pPr>
          </w:p>
          <w:p w14:paraId="7A0C1049" w14:textId="6F63935A" w:rsidR="00EF2AA3" w:rsidRPr="00B144F9" w:rsidRDefault="00EF2AA3" w:rsidP="00EF2AA3">
            <w:pPr>
              <w:tabs>
                <w:tab w:val="left" w:pos="4253"/>
              </w:tabs>
              <w:spacing w:after="0"/>
              <w:rPr>
                <w:rFonts w:cs="Arial"/>
                <w:u w:val="single"/>
              </w:rPr>
            </w:pPr>
            <w:r w:rsidRPr="00B144F9">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230D57" w:rsidRPr="00B144F9">
              <w:rPr>
                <w:rFonts w:cs="Arial"/>
                <w:u w:val="single"/>
              </w:rPr>
              <w:t>h</w:t>
            </w:r>
            <w:r w:rsidRPr="00B144F9">
              <w:rPr>
                <w:rFonts w:cs="Arial"/>
                <w:u w:val="single"/>
              </w:rPr>
              <w:t xml:space="preserve"> thos</w:t>
            </w:r>
            <w:r w:rsidR="00230D57" w:rsidRPr="00B144F9">
              <w:rPr>
                <w:rFonts w:cs="Arial"/>
                <w:u w:val="single"/>
              </w:rPr>
              <w:t>e</w:t>
            </w:r>
            <w:r w:rsidRPr="00B144F9">
              <w:rPr>
                <w:rFonts w:cs="Arial"/>
                <w:u w:val="single"/>
              </w:rPr>
              <w:t xml:space="preserve"> specified by the PTO</w:t>
            </w:r>
          </w:p>
          <w:p w14:paraId="3BD9C751" w14:textId="77777777" w:rsidR="00EF2AA3" w:rsidRPr="00B144F9" w:rsidRDefault="00EF2AA3" w:rsidP="00EF2AA3">
            <w:pPr>
              <w:tabs>
                <w:tab w:val="left" w:pos="4253"/>
              </w:tabs>
              <w:spacing w:after="0"/>
              <w:rPr>
                <w:rFonts w:cs="Arial"/>
                <w:u w:val="single"/>
              </w:rPr>
            </w:pPr>
          </w:p>
          <w:p w14:paraId="2CC03F93" w14:textId="77777777" w:rsidR="00EF2AA3" w:rsidRPr="00B144F9" w:rsidRDefault="00EF2AA3" w:rsidP="00EF2AA3">
            <w:pPr>
              <w:tabs>
                <w:tab w:val="left" w:pos="4253"/>
              </w:tabs>
              <w:spacing w:after="0"/>
              <w:rPr>
                <w:rFonts w:cs="Arial"/>
                <w:u w:val="single"/>
              </w:rPr>
            </w:pPr>
            <w:r w:rsidRPr="00B144F9">
              <w:rPr>
                <w:rFonts w:cs="Arial"/>
                <w:u w:val="single"/>
              </w:rPr>
              <w:t>The CATO Plant and Apparatus shall supply the signals generated by the Dynamic System Monitors and Fault Recorders to the Transmission Interface Point at [XXXX]kV Onshore Substation.</w:t>
            </w:r>
          </w:p>
          <w:p w14:paraId="6653B960" w14:textId="77777777" w:rsidR="00EF2AA3" w:rsidRPr="00B144F9" w:rsidRDefault="00EF2AA3" w:rsidP="00EF2AA3">
            <w:pPr>
              <w:tabs>
                <w:tab w:val="left" w:pos="4253"/>
              </w:tabs>
              <w:spacing w:after="0"/>
              <w:rPr>
                <w:rFonts w:cs="Arial"/>
                <w:u w:val="single"/>
              </w:rPr>
            </w:pPr>
          </w:p>
          <w:p w14:paraId="34FB82F3" w14:textId="77777777" w:rsidR="00EF2AA3" w:rsidRPr="0067034B" w:rsidRDefault="00EF2AA3" w:rsidP="00EF2AA3">
            <w:pPr>
              <w:tabs>
                <w:tab w:val="left" w:pos="4253"/>
              </w:tabs>
              <w:rPr>
                <w:rFonts w:cs="Arial"/>
                <w:u w:val="single"/>
              </w:rPr>
            </w:pPr>
            <w:r w:rsidRPr="00B144F9">
              <w:rPr>
                <w:rFonts w:cs="Arial"/>
                <w:u w:val="single"/>
              </w:rPr>
              <w:t>The interfacing and connection arrangements for the Dynamic System Monitoring signals at the CATO Transmission Interface Point at [XXXX]kV Substation shall be agreed with the PTO and The Company as soon as reasonably practicable</w:t>
            </w:r>
            <w:r w:rsidRPr="0067034B">
              <w:rPr>
                <w:rFonts w:cs="Arial"/>
                <w:u w:val="single"/>
              </w:rPr>
              <w:t>.</w:t>
            </w:r>
          </w:p>
          <w:p w14:paraId="2FDB6D69" w14:textId="77777777" w:rsidR="00EF2AA3" w:rsidRPr="00B144F9" w:rsidRDefault="00EF2AA3" w:rsidP="00EF2AA3">
            <w:pPr>
              <w:tabs>
                <w:tab w:val="left" w:pos="4253"/>
              </w:tabs>
              <w:spacing w:after="0"/>
              <w:rPr>
                <w:rFonts w:cs="Arial"/>
                <w:u w:val="single"/>
              </w:rPr>
            </w:pPr>
          </w:p>
          <w:p w14:paraId="1001136A" w14:textId="4CEF32C1" w:rsidR="00EF2AA3" w:rsidRPr="00B144F9" w:rsidRDefault="00EF2AA3" w:rsidP="00EF2AA3">
            <w:pPr>
              <w:tabs>
                <w:tab w:val="left" w:pos="4253"/>
              </w:tabs>
              <w:spacing w:after="0"/>
              <w:rPr>
                <w:rFonts w:cs="Arial"/>
                <w:u w:val="single"/>
              </w:rPr>
            </w:pPr>
            <w:r w:rsidRPr="00B144F9">
              <w:rPr>
                <w:rFonts w:cs="Arial"/>
                <w:u w:val="single"/>
              </w:rPr>
              <w:t xml:space="preserve">There may be a need to change the above requirements depending upon the exact boundary between the </w:t>
            </w:r>
            <w:r w:rsidR="00E570E1" w:rsidRPr="00B144F9">
              <w:rPr>
                <w:rFonts w:cs="Arial"/>
                <w:u w:val="single"/>
              </w:rPr>
              <w:t>PTO</w:t>
            </w:r>
            <w:r w:rsidRPr="00B144F9">
              <w:rPr>
                <w:rFonts w:cs="Arial"/>
                <w:u w:val="single"/>
              </w:rPr>
              <w:t xml:space="preserve"> and the CATO. When the CATO Interface Point boundary has been defined, The Company and PTO will define the exact requirements for the Dynamic System Monitoring which shall be agreed between the CATO, the PTO and The Company in the detail design phase.</w:t>
            </w:r>
          </w:p>
          <w:p w14:paraId="14527AD0" w14:textId="77777777" w:rsidR="00EF2AA3" w:rsidRPr="00B144F9" w:rsidRDefault="00EF2AA3" w:rsidP="00EF2AA3">
            <w:pPr>
              <w:tabs>
                <w:tab w:val="left" w:pos="4253"/>
              </w:tabs>
              <w:spacing w:after="0"/>
              <w:rPr>
                <w:rFonts w:cs="Arial"/>
                <w:u w:val="single"/>
              </w:rPr>
            </w:pPr>
          </w:p>
          <w:p w14:paraId="3B3E44F8" w14:textId="391A4646" w:rsidR="00EF2AA3" w:rsidRPr="00B144F9" w:rsidRDefault="00EF2AA3" w:rsidP="00EF2AA3">
            <w:pPr>
              <w:tabs>
                <w:tab w:val="left" w:pos="4253"/>
              </w:tabs>
              <w:spacing w:after="0"/>
              <w:rPr>
                <w:rFonts w:cs="Arial"/>
                <w:u w:val="single"/>
              </w:rPr>
            </w:pPr>
            <w:proofErr w:type="gramStart"/>
            <w:r w:rsidRPr="00B144F9">
              <w:rPr>
                <w:rFonts w:cs="Arial"/>
                <w:u w:val="single"/>
              </w:rPr>
              <w:t>In the event that</w:t>
            </w:r>
            <w:proofErr w:type="gramEnd"/>
            <w:r w:rsidRPr="00B144F9">
              <w:rPr>
                <w:rFonts w:cs="Arial"/>
                <w:u w:val="single"/>
              </w:rPr>
              <w:t xml:space="preserve"> the CATO dynamic system monitoring equipment fails then the CATO will be required to repair the fault within 5 working days of notification of the fault unless otherwise agreed. The CATO shall advise the PTO</w:t>
            </w:r>
            <w:r w:rsidR="008C1791">
              <w:rPr>
                <w:rFonts w:cs="Arial"/>
                <w:u w:val="single"/>
              </w:rPr>
              <w:t xml:space="preserve"> and</w:t>
            </w:r>
            <w:r w:rsidRPr="00B144F9">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5EE8BBE7" w14:textId="77777777" w:rsidR="00EF2AA3" w:rsidRPr="0067034B" w:rsidRDefault="00EF2AA3" w:rsidP="00EF2AA3">
            <w:pPr>
              <w:tabs>
                <w:tab w:val="left" w:pos="4253"/>
              </w:tabs>
              <w:rPr>
                <w:rFonts w:cs="Arial"/>
              </w:rPr>
            </w:pPr>
          </w:p>
          <w:p w14:paraId="48B4F6D8" w14:textId="77777777" w:rsidR="00EF2AA3" w:rsidRPr="00A22500" w:rsidRDefault="00EF2AA3" w:rsidP="00EF2AA3">
            <w:pPr>
              <w:tabs>
                <w:tab w:val="left" w:pos="4253"/>
              </w:tabs>
              <w:spacing w:after="0"/>
              <w:rPr>
                <w:rFonts w:cs="Arial"/>
              </w:rPr>
            </w:pPr>
          </w:p>
        </w:tc>
      </w:tr>
      <w:tr w:rsidR="00EF2AA3" w:rsidRPr="0067034B" w14:paraId="715779E4" w14:textId="77777777" w:rsidTr="00E65B41">
        <w:tc>
          <w:tcPr>
            <w:tcW w:w="1134" w:type="dxa"/>
          </w:tcPr>
          <w:p w14:paraId="6A71A4EA" w14:textId="7196EF16"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2.</w:t>
            </w:r>
          </w:p>
        </w:tc>
        <w:tc>
          <w:tcPr>
            <w:tcW w:w="2158" w:type="dxa"/>
          </w:tcPr>
          <w:p w14:paraId="24D08930" w14:textId="562645F4" w:rsidR="00EF2AA3" w:rsidRPr="00B144F9" w:rsidRDefault="00EF2AA3" w:rsidP="00EF2AA3">
            <w:pPr>
              <w:tabs>
                <w:tab w:val="left" w:pos="4253"/>
              </w:tabs>
              <w:spacing w:after="0"/>
              <w:rPr>
                <w:rFonts w:cs="Arial"/>
              </w:rPr>
            </w:pPr>
            <w:r w:rsidRPr="00B144F9">
              <w:rPr>
                <w:rFonts w:cs="Arial"/>
              </w:rPr>
              <w:t>Modelling</w:t>
            </w:r>
          </w:p>
        </w:tc>
        <w:tc>
          <w:tcPr>
            <w:tcW w:w="1721" w:type="dxa"/>
          </w:tcPr>
          <w:p w14:paraId="6F2BCAA8" w14:textId="77777777" w:rsidR="00EF2AA3" w:rsidRPr="00B144F9" w:rsidRDefault="00EF2AA3" w:rsidP="00EF2AA3">
            <w:pPr>
              <w:tabs>
                <w:tab w:val="left" w:pos="4253"/>
              </w:tabs>
              <w:spacing w:after="0"/>
              <w:rPr>
                <w:rFonts w:cs="Arial"/>
              </w:rPr>
            </w:pPr>
          </w:p>
        </w:tc>
        <w:tc>
          <w:tcPr>
            <w:tcW w:w="9016" w:type="dxa"/>
          </w:tcPr>
          <w:p w14:paraId="7E0A6F29" w14:textId="45C53327" w:rsidR="00EF2AA3" w:rsidRPr="00B144F9" w:rsidRDefault="00EF2AA3" w:rsidP="00EF2AA3">
            <w:pPr>
              <w:tabs>
                <w:tab w:val="left" w:pos="4253"/>
              </w:tabs>
              <w:spacing w:after="0"/>
              <w:rPr>
                <w:rFonts w:cs="Arial"/>
                <w:u w:val="single"/>
              </w:rPr>
            </w:pPr>
            <w:r w:rsidRPr="00B144F9">
              <w:rPr>
                <w:rFonts w:cs="Arial"/>
                <w:u w:val="single"/>
              </w:rPr>
              <w:t xml:space="preserve">The CATO is required to supply models and data in accordance with the data exchange mechanism in accordance with STCP 12-1. Any additional requirements for modelling shall </w:t>
            </w:r>
            <w:r w:rsidR="009B5903" w:rsidRPr="00B144F9">
              <w:rPr>
                <w:rFonts w:cs="Arial"/>
                <w:u w:val="single"/>
              </w:rPr>
              <w:t xml:space="preserve">be </w:t>
            </w:r>
            <w:r w:rsidRPr="00B144F9">
              <w:rPr>
                <w:rFonts w:cs="Arial"/>
                <w:u w:val="single"/>
              </w:rPr>
              <w:t>defined in the detailed design phase.</w:t>
            </w:r>
          </w:p>
        </w:tc>
      </w:tr>
      <w:tr w:rsidR="00EF2AA3" w:rsidRPr="0067034B" w14:paraId="0E60C47F" w14:textId="77777777" w:rsidTr="00E65B41">
        <w:tc>
          <w:tcPr>
            <w:tcW w:w="1134" w:type="dxa"/>
          </w:tcPr>
          <w:p w14:paraId="693C7007" w14:textId="2F194753" w:rsidR="00EF2AA3" w:rsidRPr="00B144F9" w:rsidRDefault="00EF2AA3" w:rsidP="00EF2AA3">
            <w:pPr>
              <w:tabs>
                <w:tab w:val="left" w:pos="4253"/>
              </w:tabs>
              <w:spacing w:after="0"/>
              <w:rPr>
                <w:rFonts w:cs="Arial"/>
              </w:rPr>
            </w:pPr>
            <w:r w:rsidRPr="00B144F9">
              <w:rPr>
                <w:rFonts w:cs="Arial"/>
              </w:rPr>
              <w:t>2</w:t>
            </w:r>
            <w:r w:rsidR="000D671B" w:rsidRPr="00B144F9">
              <w:rPr>
                <w:rFonts w:cs="Arial"/>
              </w:rPr>
              <w:t>3.</w:t>
            </w:r>
          </w:p>
        </w:tc>
        <w:tc>
          <w:tcPr>
            <w:tcW w:w="2158" w:type="dxa"/>
          </w:tcPr>
          <w:p w14:paraId="4EA2AB70" w14:textId="72C7D082" w:rsidR="00EF2AA3" w:rsidRPr="00B144F9" w:rsidRDefault="00EF2AA3" w:rsidP="00EF2AA3">
            <w:pPr>
              <w:tabs>
                <w:tab w:val="left" w:pos="4253"/>
              </w:tabs>
              <w:spacing w:after="0"/>
              <w:rPr>
                <w:rFonts w:cs="Arial"/>
              </w:rPr>
            </w:pPr>
            <w:r w:rsidRPr="00B144F9">
              <w:rPr>
                <w:rFonts w:cs="Arial"/>
              </w:rPr>
              <w:t>Overall CATO Plant and apparatus protection and control facilities</w:t>
            </w:r>
          </w:p>
        </w:tc>
        <w:tc>
          <w:tcPr>
            <w:tcW w:w="1721" w:type="dxa"/>
          </w:tcPr>
          <w:p w14:paraId="5197BAEF" w14:textId="77777777" w:rsidR="00EF2AA3" w:rsidRPr="00B144F9" w:rsidRDefault="00EF2AA3" w:rsidP="00EF2AA3">
            <w:pPr>
              <w:tabs>
                <w:tab w:val="left" w:pos="4253"/>
              </w:tabs>
              <w:spacing w:after="0"/>
              <w:rPr>
                <w:rFonts w:cs="Arial"/>
              </w:rPr>
            </w:pPr>
          </w:p>
        </w:tc>
        <w:tc>
          <w:tcPr>
            <w:tcW w:w="9016" w:type="dxa"/>
          </w:tcPr>
          <w:p w14:paraId="769703C8" w14:textId="77777777" w:rsidR="00EF2AA3" w:rsidRPr="00B144F9" w:rsidRDefault="00EF2AA3" w:rsidP="00EF2AA3">
            <w:pPr>
              <w:tabs>
                <w:tab w:val="left" w:pos="4253"/>
              </w:tabs>
              <w:rPr>
                <w:rFonts w:cs="Arial"/>
                <w:u w:val="single"/>
              </w:rPr>
            </w:pPr>
            <w:r w:rsidRPr="00B144F9">
              <w:rPr>
                <w:rFonts w:cs="Arial"/>
                <w:u w:val="single"/>
              </w:rPr>
              <w:t>The CATO:</w:t>
            </w:r>
          </w:p>
          <w:p w14:paraId="1A7919E7" w14:textId="70CC3EED" w:rsidR="00EF2AA3" w:rsidRPr="00B144F9" w:rsidRDefault="00EF2AA3" w:rsidP="00EF2AA3">
            <w:pPr>
              <w:tabs>
                <w:tab w:val="left" w:pos="4253"/>
              </w:tabs>
              <w:rPr>
                <w:rFonts w:cs="Arial"/>
                <w:u w:val="single"/>
              </w:rPr>
            </w:pPr>
            <w:r w:rsidRPr="00B144F9">
              <w:rPr>
                <w:rFonts w:cs="Arial"/>
                <w:u w:val="single"/>
              </w:rPr>
              <w:t xml:space="preserve">To ensure that no harmful interactions exist between the CATO Plant and Apparatus and the National Electricity Transmission System which may adversely affect either the CATO Plant and Apparatus protection system or the National Electricity Transmission protection systems. The CATO shall ensure that </w:t>
            </w:r>
            <w:r w:rsidR="00E01522">
              <w:rPr>
                <w:rFonts w:cs="Arial"/>
                <w:u w:val="single"/>
              </w:rPr>
              <w:t xml:space="preserve">any of </w:t>
            </w:r>
            <w:r w:rsidRPr="00B144F9">
              <w:rPr>
                <w:rFonts w:cs="Arial"/>
                <w:u w:val="single"/>
              </w:rPr>
              <w:t>its CATO Plant and Apparatus control systems shall be stable in all situations and be self-protected.</w:t>
            </w:r>
          </w:p>
          <w:p w14:paraId="32E36B57" w14:textId="77777777" w:rsidR="00EF2AA3" w:rsidRPr="00B144F9" w:rsidRDefault="00EF2AA3" w:rsidP="00EF2AA3">
            <w:pPr>
              <w:tabs>
                <w:tab w:val="left" w:pos="4253"/>
              </w:tabs>
              <w:rPr>
                <w:rFonts w:cs="Arial"/>
                <w:u w:val="single"/>
              </w:rPr>
            </w:pPr>
          </w:p>
          <w:p w14:paraId="44EB3518" w14:textId="459036AB" w:rsidR="00EF2AA3" w:rsidRPr="00B144F9" w:rsidRDefault="00EF2AA3" w:rsidP="009B5903">
            <w:pPr>
              <w:tabs>
                <w:tab w:val="left" w:pos="4253"/>
              </w:tabs>
              <w:rPr>
                <w:rFonts w:cs="Arial"/>
                <w:u w:val="single"/>
              </w:rPr>
            </w:pPr>
            <w:r w:rsidRPr="00B144F9">
              <w:rPr>
                <w:rFonts w:cs="Arial"/>
                <w:u w:val="single"/>
              </w:rPr>
              <w:t>Where applicable, the CATO Plant and Apparatus control systems shall co-ordinate with any Dynamic V</w:t>
            </w:r>
            <w:r w:rsidR="00044ACB" w:rsidRPr="00B144F9">
              <w:rPr>
                <w:rFonts w:cs="Arial"/>
                <w:u w:val="single"/>
              </w:rPr>
              <w:t>a</w:t>
            </w:r>
            <w:r w:rsidRPr="00B144F9">
              <w:rPr>
                <w:rFonts w:cs="Arial"/>
                <w:u w:val="single"/>
              </w:rPr>
              <w:t xml:space="preserve">r Compensation Equipment for the purpose of Reactive Compensation and/or Voltage control. The CATO shall declare the control strategy which shall be discussed and agreed with The Company and PTO as soon as reasonably practicable.  In </w:t>
            </w:r>
            <w:r w:rsidRPr="00B144F9">
              <w:rPr>
                <w:rFonts w:cs="Arial"/>
                <w:u w:val="single"/>
              </w:rPr>
              <w:lastRenderedPageBreak/>
              <w:t>any event this shall be no later than 18 months before the Completion Date unless otherwise agreed with The Company and the PTO.</w:t>
            </w:r>
          </w:p>
        </w:tc>
      </w:tr>
      <w:tr w:rsidR="00EF2AA3" w:rsidRPr="0067034B" w14:paraId="0FA89E16" w14:textId="77777777" w:rsidTr="00E65B41">
        <w:tc>
          <w:tcPr>
            <w:tcW w:w="1134" w:type="dxa"/>
          </w:tcPr>
          <w:p w14:paraId="69F68CF7" w14:textId="0DBD4EF6"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4</w:t>
            </w:r>
            <w:r w:rsidRPr="00B144F9">
              <w:rPr>
                <w:rFonts w:cs="Arial"/>
              </w:rPr>
              <w:t>.</w:t>
            </w:r>
          </w:p>
        </w:tc>
        <w:tc>
          <w:tcPr>
            <w:tcW w:w="2158" w:type="dxa"/>
          </w:tcPr>
          <w:p w14:paraId="328ACB7A" w14:textId="77777777" w:rsidR="00EF2AA3" w:rsidRPr="00B144F9" w:rsidRDefault="00EF2AA3" w:rsidP="00EF2AA3">
            <w:pPr>
              <w:tabs>
                <w:tab w:val="left" w:pos="4253"/>
              </w:tabs>
              <w:spacing w:after="0"/>
              <w:rPr>
                <w:rFonts w:cs="Arial"/>
              </w:rPr>
            </w:pPr>
            <w:r w:rsidRPr="00B144F9">
              <w:rPr>
                <w:rFonts w:cs="Arial"/>
              </w:rPr>
              <w:t>Safety and Operational Interlocking at the Transmission Interface Point</w:t>
            </w:r>
          </w:p>
        </w:tc>
        <w:tc>
          <w:tcPr>
            <w:tcW w:w="1721" w:type="dxa"/>
          </w:tcPr>
          <w:p w14:paraId="11ACE8CE" w14:textId="77777777" w:rsidR="00EF2AA3" w:rsidRPr="00B144F9" w:rsidRDefault="00EF2AA3" w:rsidP="00EF2AA3">
            <w:pPr>
              <w:tabs>
                <w:tab w:val="left" w:pos="4253"/>
              </w:tabs>
              <w:spacing w:after="0"/>
              <w:rPr>
                <w:rFonts w:cs="Arial"/>
              </w:rPr>
            </w:pPr>
          </w:p>
        </w:tc>
        <w:tc>
          <w:tcPr>
            <w:tcW w:w="9016" w:type="dxa"/>
          </w:tcPr>
          <w:p w14:paraId="316BE660"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71CBEA" w14:textId="06A0BA71" w:rsidR="00EF2AA3" w:rsidRPr="00B144F9" w:rsidRDefault="00EF2AA3" w:rsidP="00EF2AA3">
            <w:pPr>
              <w:tabs>
                <w:tab w:val="left" w:pos="4253"/>
              </w:tabs>
              <w:spacing w:after="0"/>
              <w:rPr>
                <w:rFonts w:cs="Arial"/>
              </w:rPr>
            </w:pPr>
            <w:r w:rsidRPr="00B144F9">
              <w:rPr>
                <w:rFonts w:cs="Arial"/>
              </w:rPr>
              <w:t xml:space="preserve">Shall provide electrical and mechanical interlocking on the </w:t>
            </w:r>
            <w:r w:rsidRPr="00B144F9">
              <w:rPr>
                <w:rFonts w:cs="Arial"/>
                <w:highlight w:val="yellow"/>
              </w:rPr>
              <w:t>CATO Plant and Apparatus</w:t>
            </w:r>
            <w:r w:rsidRPr="00B144F9">
              <w:rPr>
                <w:rFonts w:cs="Arial"/>
              </w:rPr>
              <w:t xml:space="preserve"> located within the zone covered by the PTO’s substation busbar protection at the CATO Transmission Interface Site in accordance with the </w:t>
            </w:r>
            <w:r w:rsidR="00555B83" w:rsidRPr="00B144F9">
              <w:rPr>
                <w:rFonts w:cs="Arial"/>
              </w:rPr>
              <w:t>Electrical</w:t>
            </w:r>
            <w:r w:rsidRPr="00B144F9">
              <w:rPr>
                <w:rFonts w:cs="Arial"/>
              </w:rPr>
              <w:t xml:space="preserve"> Standards.</w:t>
            </w:r>
          </w:p>
        </w:tc>
      </w:tr>
      <w:tr w:rsidR="00EF2AA3" w:rsidRPr="0067034B" w14:paraId="1BDEDC0D" w14:textId="77777777" w:rsidTr="00E65B41">
        <w:tc>
          <w:tcPr>
            <w:tcW w:w="1134" w:type="dxa"/>
          </w:tcPr>
          <w:p w14:paraId="52C56FCF" w14:textId="3641132A" w:rsidR="00EF2AA3" w:rsidRPr="00B144F9" w:rsidRDefault="00EF2AA3" w:rsidP="00EF2AA3">
            <w:pPr>
              <w:tabs>
                <w:tab w:val="left" w:pos="4253"/>
              </w:tabs>
              <w:spacing w:after="0"/>
              <w:rPr>
                <w:rFonts w:cs="Arial"/>
              </w:rPr>
            </w:pPr>
            <w:r w:rsidRPr="00B144F9">
              <w:rPr>
                <w:rFonts w:cs="Arial"/>
              </w:rPr>
              <w:t>2</w:t>
            </w:r>
            <w:r w:rsidR="000D671B" w:rsidRPr="00B144F9">
              <w:rPr>
                <w:rFonts w:cs="Arial"/>
              </w:rPr>
              <w:t>5</w:t>
            </w:r>
            <w:r w:rsidRPr="00B144F9">
              <w:rPr>
                <w:rFonts w:cs="Arial"/>
              </w:rPr>
              <w:t>.</w:t>
            </w:r>
          </w:p>
        </w:tc>
        <w:tc>
          <w:tcPr>
            <w:tcW w:w="2158" w:type="dxa"/>
          </w:tcPr>
          <w:p w14:paraId="7B5F2C6A" w14:textId="577B9728" w:rsidR="00EF2AA3" w:rsidRPr="00B144F9" w:rsidRDefault="00EF2AA3" w:rsidP="00EF2AA3">
            <w:pPr>
              <w:tabs>
                <w:tab w:val="left" w:pos="4253"/>
              </w:tabs>
              <w:spacing w:after="0"/>
              <w:rPr>
                <w:rFonts w:cs="Arial"/>
              </w:rPr>
            </w:pPr>
            <w:r w:rsidRPr="00B144F9">
              <w:rPr>
                <w:rFonts w:cs="Arial"/>
              </w:rPr>
              <w:t>Earthing Requirements at CATO the Transmission Interface Point</w:t>
            </w:r>
          </w:p>
        </w:tc>
        <w:tc>
          <w:tcPr>
            <w:tcW w:w="1721" w:type="dxa"/>
          </w:tcPr>
          <w:p w14:paraId="0D37E502" w14:textId="77777777" w:rsidR="00EF2AA3" w:rsidRPr="00B144F9" w:rsidRDefault="00EF2AA3" w:rsidP="00EF2AA3">
            <w:pPr>
              <w:tabs>
                <w:tab w:val="left" w:pos="4253"/>
              </w:tabs>
              <w:spacing w:after="0"/>
              <w:rPr>
                <w:rFonts w:cs="Arial"/>
              </w:rPr>
            </w:pPr>
          </w:p>
        </w:tc>
        <w:tc>
          <w:tcPr>
            <w:tcW w:w="9016" w:type="dxa"/>
          </w:tcPr>
          <w:p w14:paraId="7FAA4ADC" w14:textId="01D41EF2" w:rsidR="00EF2AA3" w:rsidRPr="00B144F9" w:rsidRDefault="00EF2AA3" w:rsidP="00EF2AA3">
            <w:pPr>
              <w:tabs>
                <w:tab w:val="left" w:pos="4253"/>
              </w:tabs>
              <w:rPr>
                <w:rFonts w:cs="Arial"/>
              </w:rPr>
            </w:pPr>
            <w:r w:rsidRPr="00B144F9">
              <w:rPr>
                <w:rFonts w:cs="Arial"/>
              </w:rPr>
              <w:t xml:space="preserve">All earth mats on the </w:t>
            </w:r>
            <w:r w:rsidRPr="00B144F9">
              <w:rPr>
                <w:rFonts w:cs="Arial"/>
                <w:u w:val="single"/>
              </w:rPr>
              <w:t>PTO’s</w:t>
            </w:r>
            <w:r w:rsidRPr="00B144F9" w:rsidDel="0026645A">
              <w:rPr>
                <w:rFonts w:cs="Arial"/>
              </w:rPr>
              <w:t xml:space="preserve"> </w:t>
            </w:r>
            <w:r w:rsidRPr="00B144F9">
              <w:rPr>
                <w:rFonts w:cs="Arial"/>
              </w:rPr>
              <w:t>site(s) and the</w:t>
            </w:r>
            <w:r w:rsidR="00F73CAA" w:rsidRPr="00B144F9">
              <w:rPr>
                <w:rFonts w:cs="Arial"/>
              </w:rPr>
              <w:t xml:space="preserve"> CAT</w:t>
            </w:r>
            <w:r w:rsidRPr="00B144F9">
              <w:rPr>
                <w:rFonts w:cs="Arial"/>
              </w:rPr>
              <w:t xml:space="preserve">O’s site(s) where these are adjacent may be bonded together.  The PTO’s site earth mats can be bonded to the CATO’s site earth mat.  </w:t>
            </w:r>
          </w:p>
          <w:p w14:paraId="4306E98F" w14:textId="77777777" w:rsidR="00EF2AA3" w:rsidRPr="00B144F9" w:rsidRDefault="00EF2AA3" w:rsidP="00EF2AA3">
            <w:pPr>
              <w:tabs>
                <w:tab w:val="left" w:pos="4253"/>
              </w:tabs>
              <w:rPr>
                <w:rFonts w:cs="Arial"/>
              </w:rPr>
            </w:pPr>
          </w:p>
          <w:p w14:paraId="7B3AF4BA" w14:textId="77777777" w:rsidR="00EF2AA3" w:rsidRPr="00B144F9" w:rsidRDefault="00EF2AA3" w:rsidP="00EF2AA3">
            <w:pPr>
              <w:tabs>
                <w:tab w:val="left" w:pos="4253"/>
              </w:tabs>
              <w:rPr>
                <w:rFonts w:cs="Arial"/>
                <w:u w:val="single"/>
              </w:rPr>
            </w:pPr>
            <w:r w:rsidRPr="00B144F9">
              <w:rPr>
                <w:rFonts w:cs="Arial"/>
                <w:u w:val="single"/>
              </w:rPr>
              <w:t>The CATO:</w:t>
            </w:r>
          </w:p>
          <w:p w14:paraId="1FCB8559" w14:textId="1E73584F" w:rsidR="00EF2AA3" w:rsidRPr="00B144F9" w:rsidRDefault="00044ACB" w:rsidP="00EF2AA3">
            <w:pPr>
              <w:tabs>
                <w:tab w:val="left" w:pos="4253"/>
              </w:tabs>
              <w:rPr>
                <w:rFonts w:cs="Arial"/>
              </w:rPr>
            </w:pPr>
            <w:r>
              <w:rPr>
                <w:rFonts w:cs="Arial"/>
              </w:rPr>
              <w:t>Shall c</w:t>
            </w:r>
            <w:r w:rsidR="00EF2AA3" w:rsidRPr="00B144F9">
              <w:rPr>
                <w:rFonts w:cs="Arial"/>
              </w:rPr>
              <w:t>arr</w:t>
            </w:r>
            <w:r>
              <w:rPr>
                <w:rFonts w:cs="Arial"/>
              </w:rPr>
              <w:t>y</w:t>
            </w:r>
            <w:r w:rsidR="00EF2AA3" w:rsidRPr="00B144F9">
              <w:rPr>
                <w:rFonts w:cs="Arial"/>
              </w:rPr>
              <w:t xml:space="preserve"> out an earthing survey of its sites prior to construction of the </w:t>
            </w:r>
            <w:r w:rsidR="00EF2AA3" w:rsidRPr="00B144F9">
              <w:rPr>
                <w:rFonts w:cs="Arial"/>
                <w:highlight w:val="yellow"/>
              </w:rPr>
              <w:t>CATO’s Plant and Apparatus</w:t>
            </w:r>
            <w:r w:rsidR="00EF2AA3" w:rsidRPr="00B144F9">
              <w:rPr>
                <w:rFonts w:cs="Arial"/>
              </w:rPr>
              <w:t>.  The earthing system is designed to withstand a short circuit current of 63kA for 1 second</w:t>
            </w:r>
            <w:r>
              <w:rPr>
                <w:rFonts w:cs="Arial"/>
              </w:rPr>
              <w:t xml:space="preserve"> at 400kV</w:t>
            </w:r>
            <w:r w:rsidR="00EF2AA3" w:rsidRPr="00B144F9">
              <w:rPr>
                <w:rFonts w:cs="Arial"/>
              </w:rPr>
              <w:t>.</w:t>
            </w:r>
          </w:p>
          <w:p w14:paraId="5DC771E2" w14:textId="77777777" w:rsidR="00EF2AA3" w:rsidRPr="00B144F9" w:rsidRDefault="00EF2AA3" w:rsidP="00EF2AA3">
            <w:pPr>
              <w:tabs>
                <w:tab w:val="left" w:pos="4253"/>
              </w:tabs>
              <w:rPr>
                <w:rFonts w:cs="Arial"/>
              </w:rPr>
            </w:pPr>
          </w:p>
          <w:p w14:paraId="4768E10A" w14:textId="77777777" w:rsidR="00EF2AA3" w:rsidRPr="00B144F9" w:rsidRDefault="00EF2AA3" w:rsidP="00EF2AA3">
            <w:pPr>
              <w:tabs>
                <w:tab w:val="left" w:pos="4253"/>
              </w:tabs>
              <w:rPr>
                <w:rFonts w:cs="Arial"/>
              </w:rPr>
            </w:pPr>
            <w:r w:rsidRPr="00B144F9">
              <w:rPr>
                <w:rFonts w:cs="Arial"/>
              </w:rPr>
              <w:t xml:space="preserve">The CATO shall also ensure that it’s Plant and Apparatus is designed and installed such that the rise of earth potential (ROEP) at &lt;insert location&gt; conforms to the touch, step and transfer voltage limits which are defined in ENA TS 41 – 24.  Where </w:t>
            </w:r>
            <w:proofErr w:type="spellStart"/>
            <w:r w:rsidRPr="00B144F9">
              <w:rPr>
                <w:rFonts w:cs="Arial"/>
              </w:rPr>
              <w:t>intertripping</w:t>
            </w:r>
            <w:proofErr w:type="spellEnd"/>
            <w:r w:rsidRPr="00B144F9">
              <w:rPr>
                <w:rFonts w:cs="Arial"/>
              </w:rPr>
              <w:t xml:space="preserve"> (second main protection) is required to open circuit breakers, the overall fault clearance time shall not be more than 140ms.</w:t>
            </w:r>
          </w:p>
          <w:p w14:paraId="1D8E12BA" w14:textId="77777777" w:rsidR="00EF2AA3" w:rsidRPr="00B144F9" w:rsidRDefault="00EF2AA3" w:rsidP="00EF2AA3">
            <w:pPr>
              <w:tabs>
                <w:tab w:val="left" w:pos="4253"/>
              </w:tabs>
              <w:rPr>
                <w:rFonts w:cs="Arial"/>
              </w:rPr>
            </w:pPr>
          </w:p>
          <w:p w14:paraId="6E713818" w14:textId="77777777" w:rsidR="00EF2AA3" w:rsidRPr="00B144F9" w:rsidRDefault="00EF2AA3" w:rsidP="00EF2AA3">
            <w:pPr>
              <w:tabs>
                <w:tab w:val="left" w:pos="4253"/>
              </w:tabs>
              <w:rPr>
                <w:rFonts w:cs="Arial"/>
              </w:rPr>
            </w:pPr>
            <w:r w:rsidRPr="00B144F9">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0881D859" w14:textId="77777777" w:rsidR="00EF2AA3" w:rsidRPr="00B144F9" w:rsidRDefault="00EF2AA3" w:rsidP="00EF2AA3">
            <w:pPr>
              <w:tabs>
                <w:tab w:val="left" w:pos="4253"/>
              </w:tabs>
              <w:rPr>
                <w:rFonts w:cs="Arial"/>
              </w:rPr>
            </w:pPr>
          </w:p>
          <w:p w14:paraId="785589E6" w14:textId="77777777" w:rsidR="00EF2AA3" w:rsidRPr="00B144F9" w:rsidRDefault="00EF2AA3" w:rsidP="00EF2AA3">
            <w:pPr>
              <w:tabs>
                <w:tab w:val="left" w:pos="4253"/>
              </w:tabs>
              <w:rPr>
                <w:rFonts w:cs="Arial"/>
              </w:rPr>
            </w:pPr>
            <w:r w:rsidRPr="00B144F9">
              <w:rPr>
                <w:rFonts w:cs="Arial"/>
              </w:rPr>
              <w:lastRenderedPageBreak/>
              <w:t>It should also be noted that the earthing system at &lt;insert location&gt; shall be designed to comply with ESQCR 2002 and BS EN50522.</w:t>
            </w:r>
          </w:p>
          <w:p w14:paraId="049825E8" w14:textId="77777777" w:rsidR="00EF2AA3" w:rsidRPr="0067034B" w:rsidRDefault="00EF2AA3" w:rsidP="00EF2AA3">
            <w:pPr>
              <w:tabs>
                <w:tab w:val="left" w:pos="4253"/>
              </w:tabs>
              <w:rPr>
                <w:rFonts w:cs="Arial"/>
              </w:rPr>
            </w:pPr>
          </w:p>
          <w:p w14:paraId="2E5206E2" w14:textId="0FCD3A88" w:rsidR="00EF2AA3" w:rsidRPr="00D82CB7" w:rsidRDefault="00EF2AA3" w:rsidP="00EF2AA3">
            <w:pPr>
              <w:tabs>
                <w:tab w:val="left" w:pos="4253"/>
              </w:tabs>
              <w:spacing w:after="0"/>
              <w:rPr>
                <w:rFonts w:cs="Arial"/>
              </w:rPr>
            </w:pPr>
            <w:r w:rsidRPr="00B144F9">
              <w:rPr>
                <w:rFonts w:cs="Arial"/>
              </w:rPr>
              <w:t xml:space="preserve">In the case of a CATO Transmission  Interface Point in Scotland, any necessary data or characteristics as requested by the PTO of the CATO Plant and Apparatus shall be provided to allow assessment of the risks arising from transfer of potentials and/or currents from the CATO’s Plant and Apparatus earthing system to the PTO’s earthing system (either steady state or transient). </w:t>
            </w:r>
          </w:p>
        </w:tc>
      </w:tr>
      <w:tr w:rsidR="00EF2AA3" w:rsidRPr="0067034B" w14:paraId="0AED388C" w14:textId="77777777" w:rsidTr="00E65B41">
        <w:tc>
          <w:tcPr>
            <w:tcW w:w="1134" w:type="dxa"/>
          </w:tcPr>
          <w:p w14:paraId="4FACB14B" w14:textId="3462D36C"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6</w:t>
            </w:r>
            <w:r w:rsidRPr="00B144F9">
              <w:rPr>
                <w:rFonts w:cs="Arial"/>
              </w:rPr>
              <w:t>.</w:t>
            </w:r>
          </w:p>
        </w:tc>
        <w:tc>
          <w:tcPr>
            <w:tcW w:w="2158" w:type="dxa"/>
          </w:tcPr>
          <w:p w14:paraId="2F1A6A88" w14:textId="77777777" w:rsidR="00EF2AA3" w:rsidRPr="00B144F9" w:rsidRDefault="00EF2AA3" w:rsidP="00EF2AA3">
            <w:pPr>
              <w:tabs>
                <w:tab w:val="left" w:pos="4253"/>
              </w:tabs>
              <w:spacing w:after="0"/>
              <w:rPr>
                <w:rFonts w:cs="Arial"/>
              </w:rPr>
            </w:pPr>
            <w:r w:rsidRPr="00B144F9">
              <w:rPr>
                <w:rFonts w:cs="Arial"/>
              </w:rPr>
              <w:t>CATO Plant and Apparatus Compliance Process</w:t>
            </w:r>
          </w:p>
        </w:tc>
        <w:tc>
          <w:tcPr>
            <w:tcW w:w="1721" w:type="dxa"/>
          </w:tcPr>
          <w:p w14:paraId="2375A68B" w14:textId="77777777" w:rsidR="00EF2AA3" w:rsidRPr="00B144F9" w:rsidRDefault="00EF2AA3" w:rsidP="00EF2AA3">
            <w:pPr>
              <w:tabs>
                <w:tab w:val="left" w:pos="4253"/>
              </w:tabs>
              <w:spacing w:after="0"/>
              <w:rPr>
                <w:rFonts w:cs="Arial"/>
              </w:rPr>
            </w:pPr>
            <w:r w:rsidRPr="00B144F9">
              <w:rPr>
                <w:rFonts w:cs="Arial"/>
              </w:rPr>
              <w:t>STCP 19-7</w:t>
            </w:r>
          </w:p>
        </w:tc>
        <w:tc>
          <w:tcPr>
            <w:tcW w:w="9016" w:type="dxa"/>
          </w:tcPr>
          <w:p w14:paraId="7382F2BE"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01A75179" w14:textId="77777777" w:rsidR="00EF2AA3" w:rsidRPr="00B144F9" w:rsidRDefault="00EF2AA3" w:rsidP="00EF2AA3">
            <w:pPr>
              <w:tabs>
                <w:tab w:val="left" w:pos="4253"/>
              </w:tabs>
              <w:spacing w:after="0"/>
              <w:rPr>
                <w:rFonts w:cs="Arial"/>
              </w:rPr>
            </w:pPr>
            <w:r w:rsidRPr="00B144F9">
              <w:rPr>
                <w:rFonts w:cs="Arial"/>
              </w:rPr>
              <w:t>Shall demonstrate compliance with STCP 19-7</w:t>
            </w:r>
          </w:p>
        </w:tc>
      </w:tr>
    </w:tbl>
    <w:p w14:paraId="4D1E4CEB"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pPr>
    </w:p>
    <w:p w14:paraId="1E79AA11"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sectPr w:rsidR="00914857" w:rsidRPr="00B144F9" w:rsidSect="00C62F69">
          <w:pgSz w:w="16838" w:h="11906" w:orient="landscape"/>
          <w:pgMar w:top="1440" w:right="1440" w:bottom="1440" w:left="1440" w:header="708" w:footer="708" w:gutter="0"/>
          <w:cols w:space="708"/>
          <w:docGrid w:linePitch="360"/>
        </w:sectPr>
      </w:pPr>
    </w:p>
    <w:p w14:paraId="3C7E07B9" w14:textId="77777777" w:rsidR="00914857" w:rsidRPr="00B144F9" w:rsidRDefault="00914857" w:rsidP="00914857">
      <w:pPr>
        <w:tabs>
          <w:tab w:val="left" w:pos="4253"/>
        </w:tabs>
        <w:spacing w:before="100" w:beforeAutospacing="1" w:after="100" w:afterAutospacing="1"/>
        <w:rPr>
          <w:rFonts w:eastAsia="Calibri" w:cs="Arial"/>
          <w:b/>
          <w:sz w:val="22"/>
          <w:szCs w:val="22"/>
        </w:rPr>
      </w:pPr>
      <w:r w:rsidRPr="00B144F9">
        <w:rPr>
          <w:rFonts w:eastAsia="Calibri" w:cs="Arial"/>
          <w:b/>
          <w:sz w:val="22"/>
          <w:szCs w:val="22"/>
        </w:rPr>
        <w:lastRenderedPageBreak/>
        <w:t>Schedule 3.5 – Appendix 1</w:t>
      </w:r>
    </w:p>
    <w:p w14:paraId="49FB0ADD" w14:textId="77777777" w:rsidR="00914857" w:rsidRPr="00B144F9" w:rsidRDefault="00914857" w:rsidP="00914857">
      <w:pPr>
        <w:tabs>
          <w:tab w:val="left" w:pos="4253"/>
        </w:tabs>
        <w:spacing w:before="100" w:beforeAutospacing="1" w:after="100" w:afterAutospacing="1"/>
        <w:rPr>
          <w:rFonts w:eastAsia="Calibri" w:cs="Arial"/>
          <w:sz w:val="22"/>
          <w:szCs w:val="22"/>
          <w:u w:val="single"/>
        </w:rPr>
      </w:pPr>
      <w:r w:rsidRPr="00B144F9">
        <w:rPr>
          <w:rFonts w:eastAsia="Calibri" w:cs="Arial"/>
          <w:sz w:val="22"/>
          <w:szCs w:val="22"/>
          <w:u w:val="single"/>
        </w:rPr>
        <w:t>Site Specific Technical Conditions – Harmonic Performance (ECC.6.1.5(a))</w:t>
      </w:r>
    </w:p>
    <w:p w14:paraId="3EDCA524" w14:textId="5C8B698A" w:rsidR="00914857" w:rsidRPr="00B144F9" w:rsidRDefault="00914857" w:rsidP="002D0842">
      <w:pPr>
        <w:numPr>
          <w:ilvl w:val="1"/>
          <w:numId w:val="27"/>
        </w:numPr>
        <w:tabs>
          <w:tab w:val="left" w:pos="4253"/>
        </w:tabs>
        <w:spacing w:before="100" w:beforeAutospacing="1" w:after="100" w:afterAutospacing="1" w:line="276" w:lineRule="auto"/>
        <w:ind w:left="357" w:hanging="357"/>
        <w:rPr>
          <w:rFonts w:eastAsia="Calibri" w:cs="Arial"/>
          <w:sz w:val="22"/>
          <w:szCs w:val="22"/>
        </w:rPr>
      </w:pPr>
      <w:r w:rsidRPr="00B144F9">
        <w:rPr>
          <w:rFonts w:eastAsia="Calibri" w:cs="Arial"/>
          <w:sz w:val="22"/>
          <w:szCs w:val="22"/>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31B81C4A" w14:textId="77777777" w:rsidR="00914857" w:rsidRPr="00B144F9" w:rsidRDefault="00914857" w:rsidP="00914857">
      <w:pPr>
        <w:tabs>
          <w:tab w:val="left" w:pos="4253"/>
        </w:tabs>
        <w:spacing w:before="120" w:after="100" w:afterAutospacing="1"/>
        <w:rPr>
          <w:rFonts w:eastAsia="Calibri" w:cs="Arial"/>
          <w:b/>
          <w:sz w:val="22"/>
          <w:szCs w:val="22"/>
        </w:rPr>
      </w:pPr>
      <w:r w:rsidRPr="00B144F9">
        <w:rPr>
          <w:rFonts w:eastAsia="Calibri" w:cs="Arial"/>
          <w:b/>
          <w:sz w:val="22"/>
          <w:szCs w:val="22"/>
        </w:rPr>
        <w:t>Table 1: Incremental Voltage Emission Limit</w:t>
      </w:r>
    </w:p>
    <w:tbl>
      <w:tblPr>
        <w:tblStyle w:val="TableGrid1"/>
        <w:tblW w:w="0" w:type="auto"/>
        <w:tblLook w:val="04A0" w:firstRow="1" w:lastRow="0" w:firstColumn="1" w:lastColumn="0" w:noHBand="0" w:noVBand="1"/>
      </w:tblPr>
      <w:tblGrid>
        <w:gridCol w:w="4508"/>
        <w:gridCol w:w="4508"/>
      </w:tblGrid>
      <w:tr w:rsidR="00914857" w:rsidRPr="0067034B" w14:paraId="56CCAE24" w14:textId="77777777" w:rsidTr="00C62F69">
        <w:trPr>
          <w:tblHeader/>
        </w:trPr>
        <w:tc>
          <w:tcPr>
            <w:tcW w:w="4508" w:type="dxa"/>
            <w:shd w:val="clear" w:color="auto" w:fill="262673"/>
          </w:tcPr>
          <w:p w14:paraId="7F21FDEC" w14:textId="77777777" w:rsidR="00914857" w:rsidRPr="00B144F9" w:rsidRDefault="00914857" w:rsidP="00914857">
            <w:pPr>
              <w:tabs>
                <w:tab w:val="left" w:pos="4253"/>
              </w:tabs>
              <w:spacing w:after="100"/>
              <w:jc w:val="center"/>
              <w:rPr>
                <w:rFonts w:cs="Arial"/>
                <w:b/>
              </w:rPr>
            </w:pPr>
            <w:r w:rsidRPr="00B144F9">
              <w:rPr>
                <w:rFonts w:cs="Arial"/>
                <w:b/>
              </w:rPr>
              <w:t>Harmonic Order ‘h’</w:t>
            </w:r>
          </w:p>
        </w:tc>
        <w:tc>
          <w:tcPr>
            <w:tcW w:w="4508" w:type="dxa"/>
            <w:shd w:val="clear" w:color="auto" w:fill="262673"/>
          </w:tcPr>
          <w:p w14:paraId="56174C08" w14:textId="62FCFC55" w:rsidR="00914857" w:rsidRPr="00B144F9" w:rsidRDefault="00914857" w:rsidP="00914857">
            <w:pPr>
              <w:tabs>
                <w:tab w:val="left" w:pos="4253"/>
              </w:tabs>
              <w:spacing w:after="100"/>
              <w:jc w:val="center"/>
              <w:rPr>
                <w:rFonts w:cs="Arial"/>
                <w:b/>
              </w:rPr>
            </w:pPr>
            <w:r w:rsidRPr="00B144F9">
              <w:rPr>
                <w:rFonts w:cs="Arial"/>
                <w:b/>
              </w:rPr>
              <w:t>Incremental Voltage Distortion Limits (due to harmonic current injection) at the CATO Interface Point (% of fundamental)</w:t>
            </w:r>
          </w:p>
        </w:tc>
      </w:tr>
      <w:tr w:rsidR="00914857" w:rsidRPr="0067034B" w14:paraId="6BFBBE04" w14:textId="77777777" w:rsidTr="00C62F69">
        <w:tc>
          <w:tcPr>
            <w:tcW w:w="4508" w:type="dxa"/>
          </w:tcPr>
          <w:p w14:paraId="11EB7E34" w14:textId="146DD564" w:rsidR="00914857" w:rsidRPr="00B144F9" w:rsidRDefault="001B704B" w:rsidP="00A22500">
            <w:pPr>
              <w:tabs>
                <w:tab w:val="left" w:pos="4253"/>
              </w:tabs>
              <w:spacing w:after="100"/>
              <w:rPr>
                <w:rFonts w:cs="Arial"/>
              </w:rPr>
            </w:pPr>
            <w:r w:rsidRPr="00914857">
              <w:rPr>
                <w:rFonts w:ascii="Calibri" w:hAnsi="Calibri"/>
              </w:rPr>
              <w:t>2</w:t>
            </w:r>
          </w:p>
        </w:tc>
        <w:tc>
          <w:tcPr>
            <w:tcW w:w="4508" w:type="dxa"/>
          </w:tcPr>
          <w:p w14:paraId="12554318" w14:textId="026C1EC8" w:rsidR="00914857" w:rsidRPr="00B144F9" w:rsidRDefault="001B704B" w:rsidP="00A22500">
            <w:pPr>
              <w:tabs>
                <w:tab w:val="left" w:pos="4253"/>
              </w:tabs>
              <w:spacing w:after="100"/>
              <w:rPr>
                <w:rFonts w:cs="Arial"/>
              </w:rPr>
            </w:pPr>
            <w:r>
              <w:rPr>
                <w:rFonts w:ascii="Calibri" w:hAnsi="Calibri"/>
              </w:rPr>
              <w:t>To be determined</w:t>
            </w:r>
          </w:p>
        </w:tc>
      </w:tr>
      <w:tr w:rsidR="00914857" w:rsidRPr="0067034B" w14:paraId="0084A42C" w14:textId="77777777" w:rsidTr="00C62F69">
        <w:tc>
          <w:tcPr>
            <w:tcW w:w="4508" w:type="dxa"/>
          </w:tcPr>
          <w:p w14:paraId="33B5988A" w14:textId="7932644A" w:rsidR="00914857" w:rsidRPr="00B144F9" w:rsidRDefault="001B704B" w:rsidP="00A22500">
            <w:pPr>
              <w:tabs>
                <w:tab w:val="left" w:pos="4253"/>
              </w:tabs>
              <w:spacing w:after="100"/>
              <w:rPr>
                <w:rFonts w:cs="Arial"/>
              </w:rPr>
            </w:pPr>
            <w:r w:rsidRPr="00914857">
              <w:rPr>
                <w:rFonts w:ascii="Calibri" w:hAnsi="Calibri"/>
              </w:rPr>
              <w:t>3</w:t>
            </w:r>
          </w:p>
        </w:tc>
        <w:tc>
          <w:tcPr>
            <w:tcW w:w="4508" w:type="dxa"/>
          </w:tcPr>
          <w:p w14:paraId="58A9ADFD" w14:textId="68D0C349"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FD5AF6" w14:textId="77777777" w:rsidTr="00C62F69">
        <w:tc>
          <w:tcPr>
            <w:tcW w:w="4508" w:type="dxa"/>
          </w:tcPr>
          <w:p w14:paraId="7B9AD69E" w14:textId="093B8EE9" w:rsidR="00914857" w:rsidRPr="00B144F9" w:rsidRDefault="001B704B" w:rsidP="00A22500">
            <w:pPr>
              <w:tabs>
                <w:tab w:val="left" w:pos="4253"/>
              </w:tabs>
              <w:spacing w:after="100"/>
              <w:rPr>
                <w:rFonts w:cs="Arial"/>
              </w:rPr>
            </w:pPr>
            <w:r>
              <w:rPr>
                <w:rFonts w:ascii="Calibri" w:hAnsi="Calibri"/>
              </w:rPr>
              <w:t>.</w:t>
            </w:r>
          </w:p>
        </w:tc>
        <w:tc>
          <w:tcPr>
            <w:tcW w:w="4508" w:type="dxa"/>
          </w:tcPr>
          <w:p w14:paraId="7E2852CC" w14:textId="651ECA9F"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1A2F59" w14:textId="77777777" w:rsidTr="00C62F69">
        <w:tc>
          <w:tcPr>
            <w:tcW w:w="4508" w:type="dxa"/>
          </w:tcPr>
          <w:p w14:paraId="71977D22" w14:textId="042CE804" w:rsidR="00914857" w:rsidRPr="00B144F9" w:rsidRDefault="001B704B" w:rsidP="00A22500">
            <w:pPr>
              <w:tabs>
                <w:tab w:val="left" w:pos="4253"/>
              </w:tabs>
              <w:spacing w:after="100"/>
              <w:rPr>
                <w:rFonts w:cs="Arial"/>
              </w:rPr>
            </w:pPr>
            <w:r>
              <w:rPr>
                <w:rFonts w:ascii="Calibri" w:hAnsi="Calibri"/>
              </w:rPr>
              <w:t>h</w:t>
            </w:r>
          </w:p>
        </w:tc>
        <w:tc>
          <w:tcPr>
            <w:tcW w:w="4508" w:type="dxa"/>
          </w:tcPr>
          <w:p w14:paraId="5BA88599" w14:textId="41EE9C09" w:rsidR="00914857" w:rsidRPr="00B144F9" w:rsidRDefault="001B704B" w:rsidP="00914857">
            <w:pPr>
              <w:tabs>
                <w:tab w:val="left" w:pos="4253"/>
              </w:tabs>
              <w:spacing w:after="100"/>
              <w:rPr>
                <w:rFonts w:cs="Arial"/>
              </w:rPr>
            </w:pPr>
            <w:r w:rsidRPr="000477CD">
              <w:rPr>
                <w:rFonts w:ascii="Calibri" w:hAnsi="Calibri"/>
              </w:rPr>
              <w:t>To be determined</w:t>
            </w:r>
          </w:p>
        </w:tc>
      </w:tr>
      <w:tr w:rsidR="00914857" w:rsidRPr="0067034B" w14:paraId="72FFF3C1" w14:textId="77777777" w:rsidTr="00C62F69">
        <w:tc>
          <w:tcPr>
            <w:tcW w:w="4508" w:type="dxa"/>
          </w:tcPr>
          <w:p w14:paraId="66975155" w14:textId="7677F997" w:rsidR="00914857" w:rsidRPr="00B144F9" w:rsidRDefault="00914857" w:rsidP="00A22500">
            <w:pPr>
              <w:tabs>
                <w:tab w:val="left" w:pos="4253"/>
              </w:tabs>
              <w:spacing w:after="100"/>
              <w:rPr>
                <w:rFonts w:cs="Arial"/>
              </w:rPr>
            </w:pPr>
          </w:p>
        </w:tc>
        <w:tc>
          <w:tcPr>
            <w:tcW w:w="4508" w:type="dxa"/>
          </w:tcPr>
          <w:p w14:paraId="56180836" w14:textId="77777777" w:rsidR="00914857" w:rsidRPr="00B144F9" w:rsidRDefault="00914857" w:rsidP="00914857">
            <w:pPr>
              <w:tabs>
                <w:tab w:val="left" w:pos="4253"/>
              </w:tabs>
              <w:spacing w:after="100"/>
              <w:jc w:val="center"/>
              <w:rPr>
                <w:rFonts w:cs="Arial"/>
              </w:rPr>
            </w:pPr>
          </w:p>
        </w:tc>
      </w:tr>
      <w:tr w:rsidR="00914857" w:rsidRPr="0067034B" w14:paraId="3423B9EE" w14:textId="77777777" w:rsidTr="00C62F69">
        <w:tc>
          <w:tcPr>
            <w:tcW w:w="4508" w:type="dxa"/>
          </w:tcPr>
          <w:p w14:paraId="603721C8" w14:textId="34910843" w:rsidR="00914857" w:rsidRPr="00B144F9" w:rsidRDefault="00914857" w:rsidP="00723A7F">
            <w:pPr>
              <w:tabs>
                <w:tab w:val="left" w:pos="4253"/>
              </w:tabs>
              <w:spacing w:after="100"/>
              <w:rPr>
                <w:rFonts w:cs="Arial"/>
              </w:rPr>
            </w:pPr>
          </w:p>
        </w:tc>
        <w:tc>
          <w:tcPr>
            <w:tcW w:w="4508" w:type="dxa"/>
          </w:tcPr>
          <w:p w14:paraId="3E17DA6F" w14:textId="77777777" w:rsidR="00914857" w:rsidRPr="00B144F9" w:rsidRDefault="00914857" w:rsidP="00914857">
            <w:pPr>
              <w:tabs>
                <w:tab w:val="left" w:pos="4253"/>
              </w:tabs>
              <w:spacing w:after="100"/>
              <w:jc w:val="center"/>
              <w:rPr>
                <w:rFonts w:cs="Arial"/>
              </w:rPr>
            </w:pPr>
          </w:p>
        </w:tc>
      </w:tr>
      <w:tr w:rsidR="00914857" w:rsidRPr="0067034B" w14:paraId="455BA241" w14:textId="77777777" w:rsidTr="00C62F69">
        <w:tc>
          <w:tcPr>
            <w:tcW w:w="4508" w:type="dxa"/>
          </w:tcPr>
          <w:p w14:paraId="59A09EA0" w14:textId="7AE581AC" w:rsidR="00914857" w:rsidRPr="00B144F9" w:rsidRDefault="00914857" w:rsidP="00723A7F">
            <w:pPr>
              <w:tabs>
                <w:tab w:val="left" w:pos="4253"/>
              </w:tabs>
              <w:spacing w:after="100"/>
              <w:rPr>
                <w:rFonts w:cs="Arial"/>
              </w:rPr>
            </w:pPr>
          </w:p>
        </w:tc>
        <w:tc>
          <w:tcPr>
            <w:tcW w:w="4508" w:type="dxa"/>
          </w:tcPr>
          <w:p w14:paraId="01F23EB0" w14:textId="77777777" w:rsidR="00914857" w:rsidRPr="00B144F9" w:rsidRDefault="00914857" w:rsidP="00914857">
            <w:pPr>
              <w:tabs>
                <w:tab w:val="left" w:pos="4253"/>
              </w:tabs>
              <w:spacing w:after="100"/>
              <w:jc w:val="center"/>
              <w:rPr>
                <w:rFonts w:cs="Arial"/>
              </w:rPr>
            </w:pPr>
          </w:p>
        </w:tc>
      </w:tr>
      <w:tr w:rsidR="00914857" w:rsidRPr="0067034B" w14:paraId="33CF7AE5" w14:textId="77777777" w:rsidTr="00C62F69">
        <w:tc>
          <w:tcPr>
            <w:tcW w:w="4508" w:type="dxa"/>
          </w:tcPr>
          <w:p w14:paraId="676C79EB" w14:textId="6D41793C" w:rsidR="00914857" w:rsidRPr="00B144F9" w:rsidRDefault="00914857" w:rsidP="00723A7F">
            <w:pPr>
              <w:tabs>
                <w:tab w:val="left" w:pos="4253"/>
              </w:tabs>
              <w:spacing w:after="100"/>
              <w:rPr>
                <w:rFonts w:cs="Arial"/>
              </w:rPr>
            </w:pPr>
          </w:p>
        </w:tc>
        <w:tc>
          <w:tcPr>
            <w:tcW w:w="4508" w:type="dxa"/>
          </w:tcPr>
          <w:p w14:paraId="478E2934" w14:textId="77777777" w:rsidR="00914857" w:rsidRPr="00B144F9" w:rsidRDefault="00914857" w:rsidP="00914857">
            <w:pPr>
              <w:tabs>
                <w:tab w:val="left" w:pos="4253"/>
              </w:tabs>
              <w:spacing w:after="100"/>
              <w:jc w:val="center"/>
              <w:rPr>
                <w:rFonts w:cs="Arial"/>
              </w:rPr>
            </w:pPr>
          </w:p>
        </w:tc>
      </w:tr>
      <w:tr w:rsidR="00914857" w:rsidRPr="0067034B" w14:paraId="38EFFC1B" w14:textId="77777777" w:rsidTr="00C62F69">
        <w:tc>
          <w:tcPr>
            <w:tcW w:w="4508" w:type="dxa"/>
          </w:tcPr>
          <w:p w14:paraId="39AA7636" w14:textId="05DE21E6" w:rsidR="00914857" w:rsidRPr="00B144F9" w:rsidRDefault="00914857" w:rsidP="00723A7F">
            <w:pPr>
              <w:tabs>
                <w:tab w:val="left" w:pos="4253"/>
              </w:tabs>
              <w:spacing w:after="100"/>
              <w:rPr>
                <w:rFonts w:cs="Arial"/>
              </w:rPr>
            </w:pPr>
          </w:p>
        </w:tc>
        <w:tc>
          <w:tcPr>
            <w:tcW w:w="4508" w:type="dxa"/>
          </w:tcPr>
          <w:p w14:paraId="5B85D958" w14:textId="77777777" w:rsidR="00914857" w:rsidRPr="00B144F9" w:rsidRDefault="00914857" w:rsidP="00914857">
            <w:pPr>
              <w:tabs>
                <w:tab w:val="left" w:pos="4253"/>
              </w:tabs>
              <w:spacing w:after="100"/>
              <w:jc w:val="center"/>
              <w:rPr>
                <w:rFonts w:cs="Arial"/>
              </w:rPr>
            </w:pPr>
          </w:p>
        </w:tc>
      </w:tr>
      <w:tr w:rsidR="00914857" w:rsidRPr="0067034B" w14:paraId="3B19CCED" w14:textId="77777777" w:rsidTr="00C62F69">
        <w:tc>
          <w:tcPr>
            <w:tcW w:w="4508" w:type="dxa"/>
          </w:tcPr>
          <w:p w14:paraId="69A76A4D" w14:textId="0E803623" w:rsidR="00914857" w:rsidRPr="00B144F9" w:rsidRDefault="00914857" w:rsidP="00723A7F">
            <w:pPr>
              <w:tabs>
                <w:tab w:val="left" w:pos="4253"/>
              </w:tabs>
              <w:spacing w:after="100"/>
              <w:rPr>
                <w:rFonts w:cs="Arial"/>
              </w:rPr>
            </w:pPr>
          </w:p>
        </w:tc>
        <w:tc>
          <w:tcPr>
            <w:tcW w:w="4508" w:type="dxa"/>
          </w:tcPr>
          <w:p w14:paraId="56A60BA6" w14:textId="77777777" w:rsidR="00914857" w:rsidRPr="00B144F9" w:rsidRDefault="00914857" w:rsidP="00914857">
            <w:pPr>
              <w:tabs>
                <w:tab w:val="left" w:pos="4253"/>
              </w:tabs>
              <w:spacing w:after="100"/>
              <w:jc w:val="center"/>
              <w:rPr>
                <w:rFonts w:cs="Arial"/>
              </w:rPr>
            </w:pPr>
          </w:p>
        </w:tc>
      </w:tr>
      <w:tr w:rsidR="00914857" w:rsidRPr="0067034B" w14:paraId="528476DA" w14:textId="77777777" w:rsidTr="00C62F69">
        <w:tc>
          <w:tcPr>
            <w:tcW w:w="4508" w:type="dxa"/>
          </w:tcPr>
          <w:p w14:paraId="67D76FF8" w14:textId="0B485587" w:rsidR="00914857" w:rsidRPr="00B144F9" w:rsidRDefault="00914857" w:rsidP="00723A7F">
            <w:pPr>
              <w:tabs>
                <w:tab w:val="left" w:pos="4253"/>
              </w:tabs>
              <w:spacing w:after="100"/>
              <w:rPr>
                <w:rFonts w:cs="Arial"/>
              </w:rPr>
            </w:pPr>
          </w:p>
        </w:tc>
        <w:tc>
          <w:tcPr>
            <w:tcW w:w="4508" w:type="dxa"/>
          </w:tcPr>
          <w:p w14:paraId="4EEF6F0F" w14:textId="77777777" w:rsidR="00914857" w:rsidRPr="00B144F9" w:rsidRDefault="00914857" w:rsidP="00914857">
            <w:pPr>
              <w:tabs>
                <w:tab w:val="left" w:pos="4253"/>
              </w:tabs>
              <w:spacing w:after="100"/>
              <w:jc w:val="center"/>
              <w:rPr>
                <w:rFonts w:cs="Arial"/>
              </w:rPr>
            </w:pPr>
          </w:p>
        </w:tc>
      </w:tr>
      <w:tr w:rsidR="00914857" w:rsidRPr="0067034B" w14:paraId="716355A2" w14:textId="77777777" w:rsidTr="00C62F69">
        <w:tc>
          <w:tcPr>
            <w:tcW w:w="4508" w:type="dxa"/>
          </w:tcPr>
          <w:p w14:paraId="3ED07252" w14:textId="2734EF48" w:rsidR="00914857" w:rsidRPr="00B144F9" w:rsidRDefault="00914857" w:rsidP="00723A7F">
            <w:pPr>
              <w:tabs>
                <w:tab w:val="left" w:pos="4253"/>
              </w:tabs>
              <w:spacing w:after="100"/>
              <w:rPr>
                <w:rFonts w:cs="Arial"/>
              </w:rPr>
            </w:pPr>
          </w:p>
        </w:tc>
        <w:tc>
          <w:tcPr>
            <w:tcW w:w="4508" w:type="dxa"/>
          </w:tcPr>
          <w:p w14:paraId="5DBE878F" w14:textId="77777777" w:rsidR="00914857" w:rsidRPr="00B144F9" w:rsidRDefault="00914857" w:rsidP="00914857">
            <w:pPr>
              <w:tabs>
                <w:tab w:val="left" w:pos="4253"/>
              </w:tabs>
              <w:spacing w:after="100"/>
              <w:jc w:val="center"/>
              <w:rPr>
                <w:rFonts w:cs="Arial"/>
              </w:rPr>
            </w:pPr>
          </w:p>
        </w:tc>
      </w:tr>
      <w:tr w:rsidR="00914857" w:rsidRPr="0067034B" w14:paraId="579D9140" w14:textId="77777777" w:rsidTr="00C62F69">
        <w:tc>
          <w:tcPr>
            <w:tcW w:w="4508" w:type="dxa"/>
          </w:tcPr>
          <w:p w14:paraId="0AD91C25" w14:textId="023E291C" w:rsidR="00914857" w:rsidRPr="00B144F9" w:rsidRDefault="00914857" w:rsidP="00723A7F">
            <w:pPr>
              <w:tabs>
                <w:tab w:val="left" w:pos="4253"/>
              </w:tabs>
              <w:spacing w:after="100"/>
              <w:rPr>
                <w:rFonts w:cs="Arial"/>
              </w:rPr>
            </w:pPr>
          </w:p>
        </w:tc>
        <w:tc>
          <w:tcPr>
            <w:tcW w:w="4508" w:type="dxa"/>
          </w:tcPr>
          <w:p w14:paraId="46196752" w14:textId="77777777" w:rsidR="00914857" w:rsidRPr="00B144F9" w:rsidRDefault="00914857" w:rsidP="00914857">
            <w:pPr>
              <w:tabs>
                <w:tab w:val="left" w:pos="4253"/>
              </w:tabs>
              <w:spacing w:after="100"/>
              <w:jc w:val="center"/>
              <w:rPr>
                <w:rFonts w:cs="Arial"/>
              </w:rPr>
            </w:pPr>
          </w:p>
        </w:tc>
      </w:tr>
      <w:tr w:rsidR="00914857" w:rsidRPr="0067034B" w14:paraId="31D0C3D8" w14:textId="77777777" w:rsidTr="00C62F69">
        <w:tc>
          <w:tcPr>
            <w:tcW w:w="4508" w:type="dxa"/>
          </w:tcPr>
          <w:p w14:paraId="52DA23A2" w14:textId="5E78E218" w:rsidR="00914857" w:rsidRPr="00B144F9" w:rsidRDefault="00914857" w:rsidP="00A22500">
            <w:pPr>
              <w:tabs>
                <w:tab w:val="left" w:pos="4253"/>
              </w:tabs>
              <w:spacing w:after="100"/>
              <w:rPr>
                <w:rFonts w:cs="Arial"/>
              </w:rPr>
            </w:pPr>
          </w:p>
        </w:tc>
        <w:tc>
          <w:tcPr>
            <w:tcW w:w="4508" w:type="dxa"/>
          </w:tcPr>
          <w:p w14:paraId="1595E076" w14:textId="77777777" w:rsidR="00914857" w:rsidRPr="00B144F9" w:rsidRDefault="00914857" w:rsidP="00914857">
            <w:pPr>
              <w:tabs>
                <w:tab w:val="left" w:pos="4253"/>
              </w:tabs>
              <w:spacing w:after="100"/>
              <w:jc w:val="center"/>
              <w:rPr>
                <w:rFonts w:cs="Arial"/>
              </w:rPr>
            </w:pPr>
          </w:p>
        </w:tc>
      </w:tr>
      <w:tr w:rsidR="00914857" w:rsidRPr="0067034B" w14:paraId="77940B5F" w14:textId="77777777" w:rsidTr="00C62F69">
        <w:tc>
          <w:tcPr>
            <w:tcW w:w="4508" w:type="dxa"/>
          </w:tcPr>
          <w:p w14:paraId="30F5F90E" w14:textId="67C35344" w:rsidR="00914857" w:rsidRPr="00B144F9" w:rsidRDefault="00914857" w:rsidP="00A22500">
            <w:pPr>
              <w:tabs>
                <w:tab w:val="left" w:pos="4253"/>
              </w:tabs>
              <w:spacing w:after="100"/>
              <w:rPr>
                <w:rFonts w:cs="Arial"/>
              </w:rPr>
            </w:pPr>
          </w:p>
        </w:tc>
        <w:tc>
          <w:tcPr>
            <w:tcW w:w="4508" w:type="dxa"/>
          </w:tcPr>
          <w:p w14:paraId="676061C7" w14:textId="77777777" w:rsidR="00914857" w:rsidRPr="00B144F9" w:rsidRDefault="00914857" w:rsidP="00914857">
            <w:pPr>
              <w:tabs>
                <w:tab w:val="left" w:pos="4253"/>
              </w:tabs>
              <w:spacing w:after="100"/>
              <w:jc w:val="center"/>
              <w:rPr>
                <w:rFonts w:cs="Arial"/>
              </w:rPr>
            </w:pPr>
          </w:p>
        </w:tc>
      </w:tr>
      <w:tr w:rsidR="00914857" w:rsidRPr="0067034B" w14:paraId="5C7765CC" w14:textId="77777777" w:rsidTr="00C62F69">
        <w:tc>
          <w:tcPr>
            <w:tcW w:w="4508" w:type="dxa"/>
          </w:tcPr>
          <w:p w14:paraId="058533ED" w14:textId="3A2647F6" w:rsidR="00914857" w:rsidRPr="00B144F9" w:rsidRDefault="00914857" w:rsidP="00723A7F">
            <w:pPr>
              <w:tabs>
                <w:tab w:val="left" w:pos="4253"/>
              </w:tabs>
              <w:spacing w:after="100"/>
              <w:rPr>
                <w:rFonts w:cs="Arial"/>
              </w:rPr>
            </w:pPr>
          </w:p>
        </w:tc>
        <w:tc>
          <w:tcPr>
            <w:tcW w:w="4508" w:type="dxa"/>
          </w:tcPr>
          <w:p w14:paraId="6225BAAD" w14:textId="77777777" w:rsidR="00914857" w:rsidRPr="00B144F9" w:rsidRDefault="00914857" w:rsidP="00914857">
            <w:pPr>
              <w:tabs>
                <w:tab w:val="left" w:pos="4253"/>
              </w:tabs>
              <w:spacing w:after="100"/>
              <w:jc w:val="center"/>
              <w:rPr>
                <w:rFonts w:cs="Arial"/>
              </w:rPr>
            </w:pPr>
          </w:p>
        </w:tc>
      </w:tr>
      <w:tr w:rsidR="00914857" w:rsidRPr="0067034B" w14:paraId="7C064A85" w14:textId="77777777" w:rsidTr="00C62F69">
        <w:tc>
          <w:tcPr>
            <w:tcW w:w="4508" w:type="dxa"/>
          </w:tcPr>
          <w:p w14:paraId="6B8932FA" w14:textId="6500EBC7" w:rsidR="00914857" w:rsidRPr="00B144F9" w:rsidRDefault="00914857" w:rsidP="00723A7F">
            <w:pPr>
              <w:tabs>
                <w:tab w:val="left" w:pos="4253"/>
              </w:tabs>
              <w:spacing w:after="100"/>
              <w:rPr>
                <w:rFonts w:cs="Arial"/>
              </w:rPr>
            </w:pPr>
          </w:p>
        </w:tc>
        <w:tc>
          <w:tcPr>
            <w:tcW w:w="4508" w:type="dxa"/>
          </w:tcPr>
          <w:p w14:paraId="097581EE" w14:textId="77777777" w:rsidR="00914857" w:rsidRPr="00B144F9" w:rsidRDefault="00914857" w:rsidP="00914857">
            <w:pPr>
              <w:tabs>
                <w:tab w:val="left" w:pos="4253"/>
              </w:tabs>
              <w:spacing w:after="100"/>
              <w:jc w:val="center"/>
              <w:rPr>
                <w:rFonts w:cs="Arial"/>
              </w:rPr>
            </w:pPr>
          </w:p>
        </w:tc>
      </w:tr>
      <w:tr w:rsidR="00914857" w:rsidRPr="0067034B" w14:paraId="222ECC35" w14:textId="77777777" w:rsidTr="00C62F69">
        <w:tc>
          <w:tcPr>
            <w:tcW w:w="4508" w:type="dxa"/>
          </w:tcPr>
          <w:p w14:paraId="1865BFF6" w14:textId="7B373E69" w:rsidR="00914857" w:rsidRPr="00B144F9" w:rsidRDefault="00914857" w:rsidP="00723A7F">
            <w:pPr>
              <w:tabs>
                <w:tab w:val="left" w:pos="4253"/>
              </w:tabs>
              <w:spacing w:after="100"/>
              <w:rPr>
                <w:rFonts w:cs="Arial"/>
              </w:rPr>
            </w:pPr>
          </w:p>
        </w:tc>
        <w:tc>
          <w:tcPr>
            <w:tcW w:w="4508" w:type="dxa"/>
          </w:tcPr>
          <w:p w14:paraId="12820CB9" w14:textId="77777777" w:rsidR="00914857" w:rsidRPr="00B144F9" w:rsidRDefault="00914857" w:rsidP="00914857">
            <w:pPr>
              <w:tabs>
                <w:tab w:val="left" w:pos="4253"/>
              </w:tabs>
              <w:spacing w:after="100"/>
              <w:jc w:val="center"/>
              <w:rPr>
                <w:rFonts w:cs="Arial"/>
              </w:rPr>
            </w:pPr>
          </w:p>
        </w:tc>
      </w:tr>
      <w:tr w:rsidR="00914857" w:rsidRPr="0067034B" w14:paraId="451F988C" w14:textId="77777777" w:rsidTr="00C62F69">
        <w:tc>
          <w:tcPr>
            <w:tcW w:w="4508" w:type="dxa"/>
          </w:tcPr>
          <w:p w14:paraId="785CCD2A" w14:textId="0D4EF6F9" w:rsidR="00914857" w:rsidRPr="00B144F9" w:rsidRDefault="00914857" w:rsidP="00723A7F">
            <w:pPr>
              <w:tabs>
                <w:tab w:val="left" w:pos="4253"/>
              </w:tabs>
              <w:spacing w:after="100"/>
              <w:rPr>
                <w:rFonts w:cs="Arial"/>
              </w:rPr>
            </w:pPr>
          </w:p>
        </w:tc>
        <w:tc>
          <w:tcPr>
            <w:tcW w:w="4508" w:type="dxa"/>
          </w:tcPr>
          <w:p w14:paraId="1B37C224" w14:textId="77777777" w:rsidR="00914857" w:rsidRPr="00B144F9" w:rsidRDefault="00914857" w:rsidP="00914857">
            <w:pPr>
              <w:tabs>
                <w:tab w:val="left" w:pos="4253"/>
              </w:tabs>
              <w:spacing w:after="100"/>
              <w:jc w:val="center"/>
              <w:rPr>
                <w:rFonts w:cs="Arial"/>
              </w:rPr>
            </w:pPr>
          </w:p>
        </w:tc>
      </w:tr>
      <w:tr w:rsidR="00914857" w:rsidRPr="0067034B" w14:paraId="552D1898" w14:textId="77777777" w:rsidTr="00C62F69">
        <w:tc>
          <w:tcPr>
            <w:tcW w:w="4508" w:type="dxa"/>
          </w:tcPr>
          <w:p w14:paraId="682C18E9" w14:textId="4788D60C" w:rsidR="00914857" w:rsidRPr="00B144F9" w:rsidRDefault="00914857" w:rsidP="00723A7F">
            <w:pPr>
              <w:tabs>
                <w:tab w:val="left" w:pos="4253"/>
              </w:tabs>
              <w:spacing w:after="100"/>
              <w:rPr>
                <w:rFonts w:cs="Arial"/>
              </w:rPr>
            </w:pPr>
          </w:p>
        </w:tc>
        <w:tc>
          <w:tcPr>
            <w:tcW w:w="4508" w:type="dxa"/>
          </w:tcPr>
          <w:p w14:paraId="7EC48B9E" w14:textId="77777777" w:rsidR="00914857" w:rsidRPr="00B144F9" w:rsidRDefault="00914857" w:rsidP="00914857">
            <w:pPr>
              <w:tabs>
                <w:tab w:val="left" w:pos="4253"/>
              </w:tabs>
              <w:spacing w:after="100"/>
              <w:jc w:val="center"/>
              <w:rPr>
                <w:rFonts w:cs="Arial"/>
              </w:rPr>
            </w:pPr>
          </w:p>
        </w:tc>
      </w:tr>
      <w:tr w:rsidR="00914857" w:rsidRPr="0067034B" w14:paraId="553DC478" w14:textId="77777777" w:rsidTr="00C62F69">
        <w:tc>
          <w:tcPr>
            <w:tcW w:w="4508" w:type="dxa"/>
          </w:tcPr>
          <w:p w14:paraId="3E156426" w14:textId="0F1D7BED" w:rsidR="00914857" w:rsidRPr="00B144F9" w:rsidRDefault="00914857" w:rsidP="00723A7F">
            <w:pPr>
              <w:tabs>
                <w:tab w:val="left" w:pos="4253"/>
              </w:tabs>
              <w:spacing w:after="100"/>
              <w:rPr>
                <w:rFonts w:cs="Arial"/>
              </w:rPr>
            </w:pPr>
          </w:p>
        </w:tc>
        <w:tc>
          <w:tcPr>
            <w:tcW w:w="4508" w:type="dxa"/>
          </w:tcPr>
          <w:p w14:paraId="55AFD2FB" w14:textId="77777777" w:rsidR="00914857" w:rsidRPr="00B144F9" w:rsidRDefault="00914857" w:rsidP="00914857">
            <w:pPr>
              <w:tabs>
                <w:tab w:val="left" w:pos="4253"/>
              </w:tabs>
              <w:spacing w:after="100"/>
              <w:jc w:val="center"/>
              <w:rPr>
                <w:rFonts w:cs="Arial"/>
              </w:rPr>
            </w:pPr>
          </w:p>
        </w:tc>
      </w:tr>
      <w:tr w:rsidR="00914857" w:rsidRPr="0067034B" w14:paraId="36D71A0C" w14:textId="77777777" w:rsidTr="00C62F69">
        <w:tc>
          <w:tcPr>
            <w:tcW w:w="4508" w:type="dxa"/>
          </w:tcPr>
          <w:p w14:paraId="3DA70EE7" w14:textId="5E304CE4" w:rsidR="00914857" w:rsidRPr="00B144F9" w:rsidRDefault="00914857" w:rsidP="00723A7F">
            <w:pPr>
              <w:tabs>
                <w:tab w:val="left" w:pos="4253"/>
              </w:tabs>
              <w:spacing w:after="100"/>
              <w:rPr>
                <w:rFonts w:cs="Arial"/>
              </w:rPr>
            </w:pPr>
          </w:p>
        </w:tc>
        <w:tc>
          <w:tcPr>
            <w:tcW w:w="4508" w:type="dxa"/>
          </w:tcPr>
          <w:p w14:paraId="4CF38F8E" w14:textId="77777777" w:rsidR="00914857" w:rsidRPr="00B144F9" w:rsidRDefault="00914857" w:rsidP="00914857">
            <w:pPr>
              <w:tabs>
                <w:tab w:val="left" w:pos="4253"/>
              </w:tabs>
              <w:spacing w:after="100"/>
              <w:jc w:val="center"/>
              <w:rPr>
                <w:rFonts w:cs="Arial"/>
              </w:rPr>
            </w:pPr>
          </w:p>
        </w:tc>
      </w:tr>
      <w:tr w:rsidR="00914857" w:rsidRPr="0067034B" w14:paraId="598848EF" w14:textId="77777777" w:rsidTr="00C62F69">
        <w:tc>
          <w:tcPr>
            <w:tcW w:w="4508" w:type="dxa"/>
          </w:tcPr>
          <w:p w14:paraId="750F0191" w14:textId="37CB42AA" w:rsidR="00914857" w:rsidRPr="00B144F9" w:rsidRDefault="00914857" w:rsidP="00723A7F">
            <w:pPr>
              <w:tabs>
                <w:tab w:val="left" w:pos="4253"/>
              </w:tabs>
              <w:spacing w:after="100"/>
              <w:rPr>
                <w:rFonts w:cs="Arial"/>
              </w:rPr>
            </w:pPr>
          </w:p>
        </w:tc>
        <w:tc>
          <w:tcPr>
            <w:tcW w:w="4508" w:type="dxa"/>
          </w:tcPr>
          <w:p w14:paraId="5BBC1541" w14:textId="77777777" w:rsidR="00914857" w:rsidRPr="00B144F9" w:rsidRDefault="00914857" w:rsidP="00914857">
            <w:pPr>
              <w:tabs>
                <w:tab w:val="left" w:pos="4253"/>
              </w:tabs>
              <w:spacing w:after="100"/>
              <w:jc w:val="center"/>
              <w:rPr>
                <w:rFonts w:cs="Arial"/>
              </w:rPr>
            </w:pPr>
          </w:p>
        </w:tc>
      </w:tr>
      <w:tr w:rsidR="00914857" w:rsidRPr="0067034B" w14:paraId="4F21E279" w14:textId="77777777" w:rsidTr="00C62F69">
        <w:tc>
          <w:tcPr>
            <w:tcW w:w="4508" w:type="dxa"/>
          </w:tcPr>
          <w:p w14:paraId="5C62EF5C" w14:textId="6104AC7B" w:rsidR="00914857" w:rsidRPr="00B144F9" w:rsidRDefault="00914857" w:rsidP="00723A7F">
            <w:pPr>
              <w:tabs>
                <w:tab w:val="left" w:pos="4253"/>
              </w:tabs>
              <w:spacing w:after="100"/>
              <w:rPr>
                <w:rFonts w:cs="Arial"/>
              </w:rPr>
            </w:pPr>
          </w:p>
        </w:tc>
        <w:tc>
          <w:tcPr>
            <w:tcW w:w="4508" w:type="dxa"/>
          </w:tcPr>
          <w:p w14:paraId="5A8583E6" w14:textId="77777777" w:rsidR="00914857" w:rsidRPr="00B144F9" w:rsidRDefault="00914857" w:rsidP="00914857">
            <w:pPr>
              <w:tabs>
                <w:tab w:val="left" w:pos="4253"/>
              </w:tabs>
              <w:spacing w:after="100"/>
              <w:jc w:val="center"/>
              <w:rPr>
                <w:rFonts w:cs="Arial"/>
              </w:rPr>
            </w:pPr>
          </w:p>
        </w:tc>
      </w:tr>
      <w:tr w:rsidR="00914857" w:rsidRPr="0067034B" w14:paraId="2217ED8E" w14:textId="77777777" w:rsidTr="00C62F69">
        <w:tc>
          <w:tcPr>
            <w:tcW w:w="4508" w:type="dxa"/>
          </w:tcPr>
          <w:p w14:paraId="61FA2694" w14:textId="3890B28F" w:rsidR="00914857" w:rsidRPr="00B144F9" w:rsidRDefault="00914857" w:rsidP="00723A7F">
            <w:pPr>
              <w:tabs>
                <w:tab w:val="left" w:pos="4253"/>
              </w:tabs>
              <w:spacing w:after="100"/>
              <w:rPr>
                <w:rFonts w:cs="Arial"/>
              </w:rPr>
            </w:pPr>
          </w:p>
        </w:tc>
        <w:tc>
          <w:tcPr>
            <w:tcW w:w="4508" w:type="dxa"/>
          </w:tcPr>
          <w:p w14:paraId="54A6E7D0" w14:textId="77777777" w:rsidR="00914857" w:rsidRPr="00B144F9" w:rsidRDefault="00914857" w:rsidP="00914857">
            <w:pPr>
              <w:tabs>
                <w:tab w:val="left" w:pos="4253"/>
              </w:tabs>
              <w:spacing w:after="100"/>
              <w:jc w:val="center"/>
              <w:rPr>
                <w:rFonts w:cs="Arial"/>
              </w:rPr>
            </w:pPr>
          </w:p>
        </w:tc>
      </w:tr>
      <w:tr w:rsidR="00914857" w:rsidRPr="0067034B" w14:paraId="30067DE8" w14:textId="77777777" w:rsidTr="00C62F69">
        <w:tc>
          <w:tcPr>
            <w:tcW w:w="4508" w:type="dxa"/>
          </w:tcPr>
          <w:p w14:paraId="0B013602" w14:textId="302FADDA" w:rsidR="00914857" w:rsidRPr="00B144F9" w:rsidRDefault="00914857" w:rsidP="00723A7F">
            <w:pPr>
              <w:tabs>
                <w:tab w:val="left" w:pos="4253"/>
              </w:tabs>
              <w:spacing w:after="100"/>
              <w:rPr>
                <w:rFonts w:cs="Arial"/>
              </w:rPr>
            </w:pPr>
          </w:p>
        </w:tc>
        <w:tc>
          <w:tcPr>
            <w:tcW w:w="4508" w:type="dxa"/>
          </w:tcPr>
          <w:p w14:paraId="4881A0E6" w14:textId="77777777" w:rsidR="00914857" w:rsidRPr="00B144F9" w:rsidRDefault="00914857" w:rsidP="00914857">
            <w:pPr>
              <w:tabs>
                <w:tab w:val="left" w:pos="4253"/>
              </w:tabs>
              <w:spacing w:after="100"/>
              <w:jc w:val="center"/>
              <w:rPr>
                <w:rFonts w:cs="Arial"/>
              </w:rPr>
            </w:pPr>
          </w:p>
        </w:tc>
      </w:tr>
      <w:tr w:rsidR="00914857" w:rsidRPr="0067034B" w14:paraId="27EBAC70" w14:textId="77777777" w:rsidTr="00C62F69">
        <w:tc>
          <w:tcPr>
            <w:tcW w:w="4508" w:type="dxa"/>
          </w:tcPr>
          <w:p w14:paraId="04190BC5" w14:textId="1C0583F6" w:rsidR="00914857" w:rsidRPr="00B144F9" w:rsidRDefault="00914857" w:rsidP="00723A7F">
            <w:pPr>
              <w:tabs>
                <w:tab w:val="left" w:pos="4253"/>
              </w:tabs>
              <w:spacing w:after="100"/>
              <w:rPr>
                <w:rFonts w:cs="Arial"/>
              </w:rPr>
            </w:pPr>
          </w:p>
        </w:tc>
        <w:tc>
          <w:tcPr>
            <w:tcW w:w="4508" w:type="dxa"/>
          </w:tcPr>
          <w:p w14:paraId="4FE539EA" w14:textId="77777777" w:rsidR="00914857" w:rsidRPr="00B144F9" w:rsidRDefault="00914857" w:rsidP="00914857">
            <w:pPr>
              <w:tabs>
                <w:tab w:val="left" w:pos="4253"/>
              </w:tabs>
              <w:spacing w:after="100"/>
              <w:jc w:val="center"/>
              <w:rPr>
                <w:rFonts w:cs="Arial"/>
              </w:rPr>
            </w:pPr>
          </w:p>
        </w:tc>
      </w:tr>
      <w:tr w:rsidR="00914857" w:rsidRPr="0067034B" w14:paraId="489884E7" w14:textId="77777777" w:rsidTr="00C62F69">
        <w:tc>
          <w:tcPr>
            <w:tcW w:w="4508" w:type="dxa"/>
          </w:tcPr>
          <w:p w14:paraId="174303C8" w14:textId="4D33F8FF" w:rsidR="00914857" w:rsidRPr="00B144F9" w:rsidRDefault="00914857" w:rsidP="00723A7F">
            <w:pPr>
              <w:tabs>
                <w:tab w:val="left" w:pos="4253"/>
              </w:tabs>
              <w:spacing w:after="100"/>
              <w:rPr>
                <w:rFonts w:cs="Arial"/>
              </w:rPr>
            </w:pPr>
          </w:p>
        </w:tc>
        <w:tc>
          <w:tcPr>
            <w:tcW w:w="4508" w:type="dxa"/>
          </w:tcPr>
          <w:p w14:paraId="00F4C0E3" w14:textId="77777777" w:rsidR="00914857" w:rsidRPr="00B144F9" w:rsidRDefault="00914857" w:rsidP="00914857">
            <w:pPr>
              <w:tabs>
                <w:tab w:val="left" w:pos="4253"/>
              </w:tabs>
              <w:spacing w:after="100"/>
              <w:jc w:val="center"/>
              <w:rPr>
                <w:rFonts w:cs="Arial"/>
              </w:rPr>
            </w:pPr>
          </w:p>
        </w:tc>
      </w:tr>
      <w:tr w:rsidR="00914857" w:rsidRPr="0067034B" w14:paraId="42C8DA99" w14:textId="77777777" w:rsidTr="00C62F69">
        <w:tc>
          <w:tcPr>
            <w:tcW w:w="4508" w:type="dxa"/>
          </w:tcPr>
          <w:p w14:paraId="1E2F73DA" w14:textId="3B503F0B" w:rsidR="00914857" w:rsidRPr="00B144F9" w:rsidRDefault="00914857" w:rsidP="00723A7F">
            <w:pPr>
              <w:tabs>
                <w:tab w:val="left" w:pos="4253"/>
              </w:tabs>
              <w:spacing w:after="100"/>
              <w:rPr>
                <w:rFonts w:cs="Arial"/>
              </w:rPr>
            </w:pPr>
          </w:p>
        </w:tc>
        <w:tc>
          <w:tcPr>
            <w:tcW w:w="4508" w:type="dxa"/>
          </w:tcPr>
          <w:p w14:paraId="1D7C40A6" w14:textId="77777777" w:rsidR="00914857" w:rsidRPr="00B144F9" w:rsidRDefault="00914857" w:rsidP="00914857">
            <w:pPr>
              <w:tabs>
                <w:tab w:val="left" w:pos="4253"/>
              </w:tabs>
              <w:spacing w:after="100"/>
              <w:jc w:val="center"/>
              <w:rPr>
                <w:rFonts w:cs="Arial"/>
              </w:rPr>
            </w:pPr>
          </w:p>
        </w:tc>
      </w:tr>
      <w:tr w:rsidR="00914857" w:rsidRPr="0067034B" w14:paraId="238620F6" w14:textId="77777777" w:rsidTr="00C62F69">
        <w:tc>
          <w:tcPr>
            <w:tcW w:w="4508" w:type="dxa"/>
          </w:tcPr>
          <w:p w14:paraId="2E770590" w14:textId="0DB71296" w:rsidR="00914857" w:rsidRPr="00B144F9" w:rsidRDefault="00914857" w:rsidP="00723A7F">
            <w:pPr>
              <w:tabs>
                <w:tab w:val="left" w:pos="4253"/>
              </w:tabs>
              <w:spacing w:after="100"/>
              <w:rPr>
                <w:rFonts w:cs="Arial"/>
              </w:rPr>
            </w:pPr>
          </w:p>
        </w:tc>
        <w:tc>
          <w:tcPr>
            <w:tcW w:w="4508" w:type="dxa"/>
          </w:tcPr>
          <w:p w14:paraId="271D20F5" w14:textId="77777777" w:rsidR="00914857" w:rsidRPr="00B144F9" w:rsidRDefault="00914857" w:rsidP="00914857">
            <w:pPr>
              <w:tabs>
                <w:tab w:val="left" w:pos="4253"/>
              </w:tabs>
              <w:spacing w:after="100"/>
              <w:jc w:val="center"/>
              <w:rPr>
                <w:rFonts w:cs="Arial"/>
              </w:rPr>
            </w:pPr>
          </w:p>
        </w:tc>
      </w:tr>
      <w:tr w:rsidR="00914857" w:rsidRPr="0067034B" w14:paraId="04CA84E9" w14:textId="77777777" w:rsidTr="00C62F69">
        <w:tc>
          <w:tcPr>
            <w:tcW w:w="4508" w:type="dxa"/>
          </w:tcPr>
          <w:p w14:paraId="6BAB3B8E" w14:textId="34A34FC0" w:rsidR="00914857" w:rsidRPr="00B144F9" w:rsidRDefault="00914857" w:rsidP="00723A7F">
            <w:pPr>
              <w:tabs>
                <w:tab w:val="left" w:pos="4253"/>
              </w:tabs>
              <w:spacing w:after="100"/>
              <w:rPr>
                <w:rFonts w:cs="Arial"/>
              </w:rPr>
            </w:pPr>
          </w:p>
        </w:tc>
        <w:tc>
          <w:tcPr>
            <w:tcW w:w="4508" w:type="dxa"/>
          </w:tcPr>
          <w:p w14:paraId="2318ADA6" w14:textId="77777777" w:rsidR="00914857" w:rsidRPr="00B144F9" w:rsidRDefault="00914857" w:rsidP="00914857">
            <w:pPr>
              <w:tabs>
                <w:tab w:val="left" w:pos="4253"/>
              </w:tabs>
              <w:spacing w:after="100"/>
              <w:jc w:val="center"/>
              <w:rPr>
                <w:rFonts w:cs="Arial"/>
              </w:rPr>
            </w:pPr>
          </w:p>
        </w:tc>
      </w:tr>
      <w:tr w:rsidR="00914857" w:rsidRPr="0067034B" w14:paraId="41F27CCC" w14:textId="77777777" w:rsidTr="00C62F69">
        <w:tc>
          <w:tcPr>
            <w:tcW w:w="4508" w:type="dxa"/>
          </w:tcPr>
          <w:p w14:paraId="68599CAF" w14:textId="6A3A87A4" w:rsidR="00914857" w:rsidRPr="00B144F9" w:rsidRDefault="00914857" w:rsidP="00723A7F">
            <w:pPr>
              <w:tabs>
                <w:tab w:val="left" w:pos="4253"/>
              </w:tabs>
              <w:spacing w:after="100"/>
              <w:rPr>
                <w:rFonts w:cs="Arial"/>
              </w:rPr>
            </w:pPr>
          </w:p>
        </w:tc>
        <w:tc>
          <w:tcPr>
            <w:tcW w:w="4508" w:type="dxa"/>
          </w:tcPr>
          <w:p w14:paraId="50DCCEB3" w14:textId="77777777" w:rsidR="00914857" w:rsidRPr="00B144F9" w:rsidRDefault="00914857" w:rsidP="00914857">
            <w:pPr>
              <w:tabs>
                <w:tab w:val="left" w:pos="4253"/>
              </w:tabs>
              <w:spacing w:after="100"/>
              <w:rPr>
                <w:rFonts w:cs="Arial"/>
              </w:rPr>
            </w:pPr>
          </w:p>
        </w:tc>
      </w:tr>
      <w:tr w:rsidR="00914857" w:rsidRPr="0067034B" w14:paraId="4FFBD983" w14:textId="77777777" w:rsidTr="00C62F69">
        <w:tc>
          <w:tcPr>
            <w:tcW w:w="4508" w:type="dxa"/>
          </w:tcPr>
          <w:p w14:paraId="0EAA7ACD" w14:textId="271B2959" w:rsidR="00914857" w:rsidRPr="00B144F9" w:rsidRDefault="00914857" w:rsidP="00723A7F">
            <w:pPr>
              <w:tabs>
                <w:tab w:val="left" w:pos="4253"/>
              </w:tabs>
              <w:spacing w:after="100"/>
              <w:rPr>
                <w:rFonts w:cs="Arial"/>
              </w:rPr>
            </w:pPr>
          </w:p>
        </w:tc>
        <w:tc>
          <w:tcPr>
            <w:tcW w:w="4508" w:type="dxa"/>
          </w:tcPr>
          <w:p w14:paraId="3D35B209" w14:textId="77777777" w:rsidR="00914857" w:rsidRPr="00B144F9" w:rsidRDefault="00914857" w:rsidP="00914857">
            <w:pPr>
              <w:tabs>
                <w:tab w:val="left" w:pos="4253"/>
              </w:tabs>
              <w:spacing w:after="100"/>
              <w:rPr>
                <w:rFonts w:cs="Arial"/>
              </w:rPr>
            </w:pPr>
          </w:p>
        </w:tc>
      </w:tr>
      <w:tr w:rsidR="00914857" w:rsidRPr="0067034B" w14:paraId="1A9B636B" w14:textId="77777777" w:rsidTr="00C62F69">
        <w:tc>
          <w:tcPr>
            <w:tcW w:w="4508" w:type="dxa"/>
          </w:tcPr>
          <w:p w14:paraId="0BD4530E" w14:textId="37696E6E" w:rsidR="00914857" w:rsidRPr="00B144F9" w:rsidRDefault="00914857" w:rsidP="00723A7F">
            <w:pPr>
              <w:tabs>
                <w:tab w:val="left" w:pos="4253"/>
              </w:tabs>
              <w:spacing w:after="100"/>
              <w:rPr>
                <w:rFonts w:cs="Arial"/>
              </w:rPr>
            </w:pPr>
          </w:p>
        </w:tc>
        <w:tc>
          <w:tcPr>
            <w:tcW w:w="4508" w:type="dxa"/>
          </w:tcPr>
          <w:p w14:paraId="6B82F91B" w14:textId="77777777" w:rsidR="00914857" w:rsidRPr="00B144F9" w:rsidRDefault="00914857" w:rsidP="00914857">
            <w:pPr>
              <w:tabs>
                <w:tab w:val="left" w:pos="4253"/>
              </w:tabs>
              <w:spacing w:after="100"/>
              <w:rPr>
                <w:rFonts w:cs="Arial"/>
              </w:rPr>
            </w:pPr>
          </w:p>
        </w:tc>
      </w:tr>
      <w:tr w:rsidR="00914857" w:rsidRPr="0067034B" w14:paraId="3ABA5891" w14:textId="77777777" w:rsidTr="00C62F69">
        <w:tc>
          <w:tcPr>
            <w:tcW w:w="4508" w:type="dxa"/>
          </w:tcPr>
          <w:p w14:paraId="5641B4D8" w14:textId="328BB046" w:rsidR="00914857" w:rsidRPr="00B144F9" w:rsidRDefault="00914857" w:rsidP="00723A7F">
            <w:pPr>
              <w:tabs>
                <w:tab w:val="left" w:pos="4253"/>
              </w:tabs>
              <w:spacing w:after="100"/>
              <w:rPr>
                <w:rFonts w:cs="Arial"/>
              </w:rPr>
            </w:pPr>
          </w:p>
        </w:tc>
        <w:tc>
          <w:tcPr>
            <w:tcW w:w="4508" w:type="dxa"/>
          </w:tcPr>
          <w:p w14:paraId="31C3AC6B" w14:textId="77777777" w:rsidR="00914857" w:rsidRPr="00B144F9" w:rsidRDefault="00914857" w:rsidP="00914857">
            <w:pPr>
              <w:tabs>
                <w:tab w:val="left" w:pos="4253"/>
              </w:tabs>
              <w:spacing w:after="100"/>
              <w:jc w:val="center"/>
              <w:rPr>
                <w:rFonts w:cs="Arial"/>
              </w:rPr>
            </w:pPr>
          </w:p>
        </w:tc>
      </w:tr>
      <w:tr w:rsidR="00914857" w:rsidRPr="0067034B" w14:paraId="1F5F9488" w14:textId="77777777" w:rsidTr="00C62F69">
        <w:tc>
          <w:tcPr>
            <w:tcW w:w="4508" w:type="dxa"/>
          </w:tcPr>
          <w:p w14:paraId="19E48865" w14:textId="7E4AF86F" w:rsidR="00914857" w:rsidRPr="00B144F9" w:rsidRDefault="00914857" w:rsidP="00723A7F">
            <w:pPr>
              <w:tabs>
                <w:tab w:val="left" w:pos="4253"/>
              </w:tabs>
              <w:spacing w:after="100"/>
              <w:rPr>
                <w:rFonts w:cs="Arial"/>
              </w:rPr>
            </w:pPr>
          </w:p>
        </w:tc>
        <w:tc>
          <w:tcPr>
            <w:tcW w:w="4508" w:type="dxa"/>
          </w:tcPr>
          <w:p w14:paraId="6F515CBC" w14:textId="77777777" w:rsidR="00914857" w:rsidRPr="00B144F9" w:rsidRDefault="00914857" w:rsidP="00914857">
            <w:pPr>
              <w:tabs>
                <w:tab w:val="left" w:pos="4253"/>
              </w:tabs>
              <w:spacing w:after="100"/>
              <w:jc w:val="center"/>
              <w:rPr>
                <w:rFonts w:cs="Arial"/>
              </w:rPr>
            </w:pPr>
          </w:p>
        </w:tc>
      </w:tr>
      <w:tr w:rsidR="00914857" w:rsidRPr="0067034B" w14:paraId="016F6F24" w14:textId="77777777" w:rsidTr="00C62F69">
        <w:tc>
          <w:tcPr>
            <w:tcW w:w="4508" w:type="dxa"/>
          </w:tcPr>
          <w:p w14:paraId="30D1DF2D" w14:textId="1E91AD8A" w:rsidR="00914857" w:rsidRPr="00B144F9" w:rsidRDefault="00914857" w:rsidP="00723A7F">
            <w:pPr>
              <w:tabs>
                <w:tab w:val="left" w:pos="4253"/>
              </w:tabs>
              <w:spacing w:after="100"/>
              <w:rPr>
                <w:rFonts w:cs="Arial"/>
              </w:rPr>
            </w:pPr>
          </w:p>
        </w:tc>
        <w:tc>
          <w:tcPr>
            <w:tcW w:w="4508" w:type="dxa"/>
          </w:tcPr>
          <w:p w14:paraId="7E6B9CE8" w14:textId="77777777" w:rsidR="00914857" w:rsidRPr="00B144F9" w:rsidRDefault="00914857" w:rsidP="00914857">
            <w:pPr>
              <w:tabs>
                <w:tab w:val="left" w:pos="4253"/>
              </w:tabs>
              <w:spacing w:after="100"/>
              <w:jc w:val="center"/>
              <w:rPr>
                <w:rFonts w:cs="Arial"/>
              </w:rPr>
            </w:pPr>
          </w:p>
        </w:tc>
      </w:tr>
      <w:tr w:rsidR="00914857" w:rsidRPr="0067034B" w14:paraId="26581FC4" w14:textId="77777777" w:rsidTr="00C62F69">
        <w:tc>
          <w:tcPr>
            <w:tcW w:w="4508" w:type="dxa"/>
          </w:tcPr>
          <w:p w14:paraId="2B075920" w14:textId="0823274C" w:rsidR="00914857" w:rsidRPr="00B144F9" w:rsidRDefault="00914857" w:rsidP="00723A7F">
            <w:pPr>
              <w:tabs>
                <w:tab w:val="left" w:pos="4253"/>
              </w:tabs>
              <w:spacing w:after="100"/>
              <w:rPr>
                <w:rFonts w:cs="Arial"/>
              </w:rPr>
            </w:pPr>
          </w:p>
        </w:tc>
        <w:tc>
          <w:tcPr>
            <w:tcW w:w="4508" w:type="dxa"/>
          </w:tcPr>
          <w:p w14:paraId="53F2D812" w14:textId="77777777" w:rsidR="00914857" w:rsidRPr="00B144F9" w:rsidRDefault="00914857" w:rsidP="00914857">
            <w:pPr>
              <w:tabs>
                <w:tab w:val="left" w:pos="4253"/>
              </w:tabs>
              <w:spacing w:after="100"/>
              <w:jc w:val="center"/>
              <w:rPr>
                <w:rFonts w:cs="Arial"/>
              </w:rPr>
            </w:pPr>
          </w:p>
        </w:tc>
      </w:tr>
      <w:tr w:rsidR="00914857" w:rsidRPr="0067034B" w14:paraId="2DDBD08D" w14:textId="77777777" w:rsidTr="00C62F69">
        <w:tc>
          <w:tcPr>
            <w:tcW w:w="4508" w:type="dxa"/>
          </w:tcPr>
          <w:p w14:paraId="1DC76FAE" w14:textId="168FD1AC" w:rsidR="00914857" w:rsidRPr="00B144F9" w:rsidRDefault="00914857" w:rsidP="003817DA">
            <w:pPr>
              <w:tabs>
                <w:tab w:val="left" w:pos="4253"/>
              </w:tabs>
              <w:spacing w:after="100"/>
              <w:rPr>
                <w:rFonts w:cs="Arial"/>
              </w:rPr>
            </w:pPr>
          </w:p>
        </w:tc>
        <w:tc>
          <w:tcPr>
            <w:tcW w:w="4508" w:type="dxa"/>
          </w:tcPr>
          <w:p w14:paraId="07143903" w14:textId="77777777" w:rsidR="00914857" w:rsidRPr="00B144F9" w:rsidRDefault="00914857" w:rsidP="00914857">
            <w:pPr>
              <w:tabs>
                <w:tab w:val="left" w:pos="4253"/>
              </w:tabs>
              <w:spacing w:after="100"/>
              <w:jc w:val="center"/>
              <w:rPr>
                <w:rFonts w:cs="Arial"/>
              </w:rPr>
            </w:pPr>
          </w:p>
        </w:tc>
      </w:tr>
      <w:tr w:rsidR="00914857" w:rsidRPr="0067034B" w14:paraId="5EB2BFA0" w14:textId="77777777" w:rsidTr="00C62F69">
        <w:tc>
          <w:tcPr>
            <w:tcW w:w="4508" w:type="dxa"/>
          </w:tcPr>
          <w:p w14:paraId="64DC8E5B" w14:textId="5415CA37" w:rsidR="00914857" w:rsidRPr="00B144F9" w:rsidRDefault="00914857" w:rsidP="00723A7F">
            <w:pPr>
              <w:tabs>
                <w:tab w:val="left" w:pos="4253"/>
              </w:tabs>
              <w:spacing w:after="100"/>
              <w:rPr>
                <w:rFonts w:cs="Arial"/>
              </w:rPr>
            </w:pPr>
          </w:p>
        </w:tc>
        <w:tc>
          <w:tcPr>
            <w:tcW w:w="4508" w:type="dxa"/>
          </w:tcPr>
          <w:p w14:paraId="7C4E30CA" w14:textId="77777777" w:rsidR="00914857" w:rsidRPr="00B144F9" w:rsidRDefault="00914857" w:rsidP="00914857">
            <w:pPr>
              <w:tabs>
                <w:tab w:val="left" w:pos="4253"/>
              </w:tabs>
              <w:spacing w:after="100"/>
              <w:jc w:val="center"/>
              <w:rPr>
                <w:rFonts w:cs="Arial"/>
              </w:rPr>
            </w:pPr>
          </w:p>
        </w:tc>
      </w:tr>
      <w:tr w:rsidR="00914857" w:rsidRPr="0067034B" w14:paraId="28625C98" w14:textId="77777777" w:rsidTr="00C62F69">
        <w:tc>
          <w:tcPr>
            <w:tcW w:w="4508" w:type="dxa"/>
          </w:tcPr>
          <w:p w14:paraId="0A6E3BEA" w14:textId="18432FB6" w:rsidR="00914857" w:rsidRPr="00B144F9" w:rsidRDefault="00914857" w:rsidP="00723A7F">
            <w:pPr>
              <w:tabs>
                <w:tab w:val="left" w:pos="4253"/>
              </w:tabs>
              <w:spacing w:after="100"/>
              <w:rPr>
                <w:rFonts w:cs="Arial"/>
              </w:rPr>
            </w:pPr>
          </w:p>
        </w:tc>
        <w:tc>
          <w:tcPr>
            <w:tcW w:w="4508" w:type="dxa"/>
          </w:tcPr>
          <w:p w14:paraId="41FD2ADE" w14:textId="77777777" w:rsidR="00914857" w:rsidRPr="00B144F9" w:rsidRDefault="00914857" w:rsidP="00914857">
            <w:pPr>
              <w:tabs>
                <w:tab w:val="left" w:pos="4253"/>
              </w:tabs>
              <w:spacing w:after="100"/>
              <w:jc w:val="center"/>
              <w:rPr>
                <w:rFonts w:cs="Arial"/>
              </w:rPr>
            </w:pPr>
          </w:p>
        </w:tc>
      </w:tr>
      <w:tr w:rsidR="00914857" w:rsidRPr="0067034B" w14:paraId="33017B80" w14:textId="77777777" w:rsidTr="00C62F69">
        <w:tc>
          <w:tcPr>
            <w:tcW w:w="4508" w:type="dxa"/>
          </w:tcPr>
          <w:p w14:paraId="6086F3CE" w14:textId="52F18519" w:rsidR="00914857" w:rsidRPr="00B144F9" w:rsidRDefault="00914857" w:rsidP="00723A7F">
            <w:pPr>
              <w:tabs>
                <w:tab w:val="left" w:pos="4253"/>
              </w:tabs>
              <w:spacing w:after="100"/>
              <w:rPr>
                <w:rFonts w:cs="Arial"/>
              </w:rPr>
            </w:pPr>
          </w:p>
        </w:tc>
        <w:tc>
          <w:tcPr>
            <w:tcW w:w="4508" w:type="dxa"/>
          </w:tcPr>
          <w:p w14:paraId="344415B4" w14:textId="77777777" w:rsidR="00914857" w:rsidRPr="00B144F9" w:rsidRDefault="00914857" w:rsidP="00914857">
            <w:pPr>
              <w:tabs>
                <w:tab w:val="left" w:pos="4253"/>
              </w:tabs>
              <w:spacing w:after="100"/>
              <w:jc w:val="center"/>
              <w:rPr>
                <w:rFonts w:cs="Arial"/>
              </w:rPr>
            </w:pPr>
          </w:p>
        </w:tc>
      </w:tr>
      <w:tr w:rsidR="00914857" w:rsidRPr="0067034B" w14:paraId="488DFC6C" w14:textId="77777777" w:rsidTr="00C62F69">
        <w:tc>
          <w:tcPr>
            <w:tcW w:w="4508" w:type="dxa"/>
          </w:tcPr>
          <w:p w14:paraId="5AEBA08F" w14:textId="6A575B11" w:rsidR="00914857" w:rsidRPr="00B144F9" w:rsidRDefault="00914857" w:rsidP="00723A7F">
            <w:pPr>
              <w:tabs>
                <w:tab w:val="left" w:pos="4253"/>
              </w:tabs>
              <w:spacing w:after="100"/>
              <w:rPr>
                <w:rFonts w:cs="Arial"/>
              </w:rPr>
            </w:pPr>
          </w:p>
        </w:tc>
        <w:tc>
          <w:tcPr>
            <w:tcW w:w="4508" w:type="dxa"/>
          </w:tcPr>
          <w:p w14:paraId="1C7B7D98" w14:textId="77777777" w:rsidR="00914857" w:rsidRPr="00B144F9" w:rsidRDefault="00914857" w:rsidP="00914857">
            <w:pPr>
              <w:tabs>
                <w:tab w:val="left" w:pos="4253"/>
              </w:tabs>
              <w:spacing w:after="100"/>
              <w:jc w:val="center"/>
              <w:rPr>
                <w:rFonts w:cs="Arial"/>
              </w:rPr>
            </w:pPr>
          </w:p>
        </w:tc>
      </w:tr>
      <w:tr w:rsidR="00914857" w:rsidRPr="0067034B" w14:paraId="5EEB20FD" w14:textId="77777777" w:rsidTr="00C62F69">
        <w:tc>
          <w:tcPr>
            <w:tcW w:w="4508" w:type="dxa"/>
          </w:tcPr>
          <w:p w14:paraId="0A198AA9" w14:textId="7F5FCC8D" w:rsidR="00914857" w:rsidRPr="00B144F9" w:rsidRDefault="00914857" w:rsidP="00723A7F">
            <w:pPr>
              <w:tabs>
                <w:tab w:val="left" w:pos="4253"/>
              </w:tabs>
              <w:spacing w:after="100"/>
              <w:rPr>
                <w:rFonts w:cs="Arial"/>
              </w:rPr>
            </w:pPr>
          </w:p>
        </w:tc>
        <w:tc>
          <w:tcPr>
            <w:tcW w:w="4508" w:type="dxa"/>
          </w:tcPr>
          <w:p w14:paraId="10E93D8E" w14:textId="77777777" w:rsidR="00914857" w:rsidRPr="00B144F9" w:rsidRDefault="00914857" w:rsidP="00914857">
            <w:pPr>
              <w:tabs>
                <w:tab w:val="left" w:pos="4253"/>
              </w:tabs>
              <w:spacing w:after="100"/>
              <w:jc w:val="center"/>
              <w:rPr>
                <w:rFonts w:cs="Arial"/>
              </w:rPr>
            </w:pPr>
          </w:p>
        </w:tc>
      </w:tr>
      <w:tr w:rsidR="00914857" w:rsidRPr="0067034B" w14:paraId="56E89799" w14:textId="77777777" w:rsidTr="00C62F69">
        <w:tc>
          <w:tcPr>
            <w:tcW w:w="4508" w:type="dxa"/>
          </w:tcPr>
          <w:p w14:paraId="7D5D70C9" w14:textId="17529F4B" w:rsidR="00914857" w:rsidRPr="00B144F9" w:rsidRDefault="00914857" w:rsidP="00723A7F">
            <w:pPr>
              <w:tabs>
                <w:tab w:val="left" w:pos="4253"/>
              </w:tabs>
              <w:spacing w:after="100"/>
              <w:rPr>
                <w:rFonts w:cs="Arial"/>
              </w:rPr>
            </w:pPr>
          </w:p>
        </w:tc>
        <w:tc>
          <w:tcPr>
            <w:tcW w:w="4508" w:type="dxa"/>
          </w:tcPr>
          <w:p w14:paraId="04BCB7EC" w14:textId="77777777" w:rsidR="00914857" w:rsidRPr="00B144F9" w:rsidRDefault="00914857" w:rsidP="00914857">
            <w:pPr>
              <w:tabs>
                <w:tab w:val="left" w:pos="4253"/>
              </w:tabs>
              <w:spacing w:after="100"/>
              <w:jc w:val="center"/>
              <w:rPr>
                <w:rFonts w:cs="Arial"/>
              </w:rPr>
            </w:pPr>
          </w:p>
        </w:tc>
      </w:tr>
      <w:tr w:rsidR="00914857" w:rsidRPr="0067034B" w14:paraId="4413C77A" w14:textId="77777777" w:rsidTr="00C62F69">
        <w:tc>
          <w:tcPr>
            <w:tcW w:w="4508" w:type="dxa"/>
          </w:tcPr>
          <w:p w14:paraId="340CB1A2" w14:textId="4EBD5491" w:rsidR="00914857" w:rsidRPr="00B144F9" w:rsidRDefault="00914857" w:rsidP="00723A7F">
            <w:pPr>
              <w:tabs>
                <w:tab w:val="left" w:pos="4253"/>
              </w:tabs>
              <w:spacing w:after="100"/>
              <w:rPr>
                <w:rFonts w:cs="Arial"/>
              </w:rPr>
            </w:pPr>
          </w:p>
        </w:tc>
        <w:tc>
          <w:tcPr>
            <w:tcW w:w="4508" w:type="dxa"/>
          </w:tcPr>
          <w:p w14:paraId="660760A7" w14:textId="77777777" w:rsidR="00914857" w:rsidRPr="00B144F9" w:rsidRDefault="00914857" w:rsidP="00914857">
            <w:pPr>
              <w:tabs>
                <w:tab w:val="left" w:pos="4253"/>
              </w:tabs>
              <w:spacing w:after="100"/>
              <w:jc w:val="center"/>
              <w:rPr>
                <w:rFonts w:cs="Arial"/>
              </w:rPr>
            </w:pPr>
          </w:p>
        </w:tc>
      </w:tr>
      <w:tr w:rsidR="00914857" w:rsidRPr="0067034B" w14:paraId="0ED4B100" w14:textId="77777777" w:rsidTr="00C62F69">
        <w:tc>
          <w:tcPr>
            <w:tcW w:w="4508" w:type="dxa"/>
          </w:tcPr>
          <w:p w14:paraId="45D860DF" w14:textId="43DB67B7" w:rsidR="00914857" w:rsidRPr="00B144F9" w:rsidRDefault="00914857" w:rsidP="00723A7F">
            <w:pPr>
              <w:tabs>
                <w:tab w:val="left" w:pos="4253"/>
              </w:tabs>
              <w:spacing w:after="100"/>
              <w:rPr>
                <w:rFonts w:cs="Arial"/>
              </w:rPr>
            </w:pPr>
          </w:p>
        </w:tc>
        <w:tc>
          <w:tcPr>
            <w:tcW w:w="4508" w:type="dxa"/>
          </w:tcPr>
          <w:p w14:paraId="190924C7" w14:textId="77777777" w:rsidR="00914857" w:rsidRPr="00B144F9" w:rsidRDefault="00914857" w:rsidP="00914857">
            <w:pPr>
              <w:tabs>
                <w:tab w:val="left" w:pos="4253"/>
              </w:tabs>
              <w:spacing w:after="100"/>
              <w:jc w:val="center"/>
              <w:rPr>
                <w:rFonts w:cs="Arial"/>
              </w:rPr>
            </w:pPr>
          </w:p>
        </w:tc>
      </w:tr>
      <w:tr w:rsidR="00914857" w:rsidRPr="0067034B" w14:paraId="303E434F" w14:textId="77777777" w:rsidTr="00C62F69">
        <w:tc>
          <w:tcPr>
            <w:tcW w:w="4508" w:type="dxa"/>
          </w:tcPr>
          <w:p w14:paraId="10970427" w14:textId="63524574" w:rsidR="00914857" w:rsidRPr="00B144F9" w:rsidRDefault="00914857" w:rsidP="00723A7F">
            <w:pPr>
              <w:tabs>
                <w:tab w:val="left" w:pos="4253"/>
              </w:tabs>
              <w:spacing w:after="100"/>
              <w:rPr>
                <w:rFonts w:cs="Arial"/>
              </w:rPr>
            </w:pPr>
          </w:p>
        </w:tc>
        <w:tc>
          <w:tcPr>
            <w:tcW w:w="4508" w:type="dxa"/>
          </w:tcPr>
          <w:p w14:paraId="0C86F3A9" w14:textId="77777777" w:rsidR="00914857" w:rsidRPr="00B144F9" w:rsidRDefault="00914857" w:rsidP="00914857">
            <w:pPr>
              <w:tabs>
                <w:tab w:val="left" w:pos="4253"/>
              </w:tabs>
              <w:spacing w:after="100"/>
              <w:jc w:val="center"/>
              <w:rPr>
                <w:rFonts w:cs="Arial"/>
              </w:rPr>
            </w:pPr>
          </w:p>
        </w:tc>
      </w:tr>
    </w:tbl>
    <w:p w14:paraId="5FA8E7EB" w14:textId="0C27F909"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The CATO shall ensure that its Plant and Apparatus, at the CATO Interface Point was designed and constructed such that the total harmonic voltage distortion at the CATO Interface Point conform to the limits specified in Table 2.</w:t>
      </w:r>
    </w:p>
    <w:p w14:paraId="6DD60161"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45FFCC5E" w14:textId="39C1D26E"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Table 2 also provides the levels of background harmonic voltage distortion at the CATO Interface Point prior to the connection of the CATO Plant and Apparatus.</w:t>
      </w:r>
    </w:p>
    <w:p w14:paraId="014FFBCF"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747BD683" w14:textId="2D6944C5"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 xml:space="preserve">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 </w:t>
      </w:r>
      <w:r w:rsidR="00E454E8" w:rsidRPr="00723A7F">
        <w:rPr>
          <w:rFonts w:eastAsia="Calibri" w:cs="Arial"/>
          <w:sz w:val="22"/>
          <w:szCs w:val="22"/>
        </w:rPr>
        <w:t>up to 5 kHz (100</w:t>
      </w:r>
      <w:r w:rsidR="00E454E8" w:rsidRPr="00723A7F">
        <w:rPr>
          <w:rFonts w:eastAsia="Calibri" w:cs="Arial"/>
          <w:sz w:val="22"/>
          <w:szCs w:val="22"/>
          <w:vertAlign w:val="superscript"/>
        </w:rPr>
        <w:t>th</w:t>
      </w:r>
      <w:r w:rsidR="00E454E8" w:rsidRPr="00723A7F">
        <w:rPr>
          <w:rFonts w:eastAsia="Calibri" w:cs="Arial"/>
          <w:sz w:val="22"/>
          <w:szCs w:val="22"/>
        </w:rPr>
        <w:t xml:space="preserve"> harmonic)</w:t>
      </w:r>
      <w:r w:rsidR="0022242E">
        <w:rPr>
          <w:rFonts w:ascii="Calibri" w:eastAsia="Calibri" w:hAnsi="Calibri"/>
          <w:sz w:val="22"/>
          <w:szCs w:val="22"/>
        </w:rPr>
        <w:t xml:space="preserve"> </w:t>
      </w:r>
      <w:r w:rsidRPr="00B144F9">
        <w:rPr>
          <w:rFonts w:eastAsia="Calibri" w:cs="Arial"/>
          <w:sz w:val="22"/>
          <w:szCs w:val="22"/>
        </w:rPr>
        <w:t xml:space="preserve">and will be specified by The Company to the </w:t>
      </w:r>
      <w:r w:rsidRPr="00B144F9">
        <w:rPr>
          <w:rFonts w:eastAsia="Calibri" w:cs="Arial"/>
          <w:sz w:val="22"/>
          <w:szCs w:val="22"/>
          <w:u w:val="single"/>
        </w:rPr>
        <w:t>CATO</w:t>
      </w:r>
      <w:r w:rsidRPr="00B144F9">
        <w:rPr>
          <w:rFonts w:eastAsia="Calibri" w:cs="Arial"/>
          <w:sz w:val="22"/>
          <w:szCs w:val="22"/>
        </w:rPr>
        <w:t xml:space="preserve">, unless otherwise </w:t>
      </w:r>
      <w:proofErr w:type="gramStart"/>
      <w:r w:rsidRPr="00B144F9">
        <w:rPr>
          <w:rFonts w:eastAsia="Calibri" w:cs="Arial"/>
          <w:sz w:val="22"/>
          <w:szCs w:val="22"/>
        </w:rPr>
        <w:t>agreed..</w:t>
      </w:r>
      <w:proofErr w:type="gramEnd"/>
      <w:r w:rsidRPr="00B144F9">
        <w:rPr>
          <w:rFonts w:eastAsia="Calibri" w:cs="Arial"/>
          <w:sz w:val="22"/>
          <w:szCs w:val="22"/>
        </w:rPr>
        <w:t xml:space="preserve">  </w:t>
      </w:r>
    </w:p>
    <w:p w14:paraId="07BCA288" w14:textId="77777777" w:rsidR="001B704B" w:rsidRDefault="001B704B">
      <w:pPr>
        <w:spacing w:after="0"/>
        <w:rPr>
          <w:rFonts w:eastAsia="Calibri" w:cs="Arial"/>
          <w:b/>
          <w:sz w:val="22"/>
          <w:szCs w:val="22"/>
        </w:rPr>
      </w:pPr>
      <w:r>
        <w:rPr>
          <w:rFonts w:eastAsia="Calibri" w:cs="Arial"/>
          <w:b/>
          <w:sz w:val="22"/>
          <w:szCs w:val="22"/>
        </w:rPr>
        <w:br w:type="page"/>
      </w:r>
    </w:p>
    <w:p w14:paraId="4DE16723" w14:textId="314A3AC0" w:rsidR="00914857" w:rsidRPr="00B144F9" w:rsidRDefault="00914857" w:rsidP="00914857">
      <w:pPr>
        <w:tabs>
          <w:tab w:val="left" w:pos="4253"/>
        </w:tabs>
        <w:spacing w:after="100" w:afterAutospacing="1"/>
        <w:jc w:val="center"/>
        <w:rPr>
          <w:rFonts w:eastAsia="Calibri" w:cs="Arial"/>
          <w:b/>
          <w:sz w:val="22"/>
          <w:szCs w:val="22"/>
        </w:rPr>
      </w:pPr>
      <w:r w:rsidRPr="00B144F9">
        <w:rPr>
          <w:rFonts w:eastAsia="Calibri" w:cs="Arial"/>
          <w:b/>
          <w:sz w:val="22"/>
          <w:szCs w:val="22"/>
        </w:rPr>
        <w:lastRenderedPageBreak/>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914857" w:rsidRPr="0067034B" w14:paraId="52853205" w14:textId="77777777" w:rsidTr="00C62F69">
        <w:trPr>
          <w:tblHeader/>
        </w:trPr>
        <w:tc>
          <w:tcPr>
            <w:tcW w:w="1129" w:type="dxa"/>
            <w:shd w:val="clear" w:color="auto" w:fill="262673"/>
          </w:tcPr>
          <w:p w14:paraId="5B3E7F5B" w14:textId="77777777" w:rsidR="00914857" w:rsidRPr="00B144F9" w:rsidRDefault="00914857" w:rsidP="00914857">
            <w:pPr>
              <w:tabs>
                <w:tab w:val="left" w:pos="4253"/>
              </w:tabs>
              <w:spacing w:after="100"/>
              <w:jc w:val="center"/>
              <w:rPr>
                <w:rFonts w:cs="Arial"/>
                <w:b/>
              </w:rPr>
            </w:pPr>
            <w:r w:rsidRPr="00B144F9">
              <w:rPr>
                <w:rFonts w:cs="Arial"/>
                <w:b/>
              </w:rPr>
              <w:t>Harmon Order ‘h’</w:t>
            </w:r>
          </w:p>
        </w:tc>
        <w:tc>
          <w:tcPr>
            <w:tcW w:w="5812" w:type="dxa"/>
            <w:shd w:val="clear" w:color="auto" w:fill="262673"/>
          </w:tcPr>
          <w:p w14:paraId="07A8B781" w14:textId="6FBC9252" w:rsidR="00914857" w:rsidRPr="00B144F9" w:rsidRDefault="00914857" w:rsidP="00914857">
            <w:pPr>
              <w:tabs>
                <w:tab w:val="left" w:pos="4253"/>
              </w:tabs>
              <w:spacing w:after="100"/>
              <w:jc w:val="center"/>
              <w:rPr>
                <w:rFonts w:cs="Arial"/>
                <w:b/>
              </w:rPr>
            </w:pPr>
            <w:r w:rsidRPr="00B144F9">
              <w:rPr>
                <w:rFonts w:cs="Arial"/>
                <w:b/>
              </w:rPr>
              <w:t xml:space="preserve">Background Voltage Distortion at the </w:t>
            </w:r>
            <w:r w:rsidR="00BB596B" w:rsidRPr="00B144F9">
              <w:rPr>
                <w:rFonts w:cs="Arial"/>
                <w:b/>
              </w:rPr>
              <w:t xml:space="preserve">CATO </w:t>
            </w:r>
            <w:r w:rsidRPr="00B144F9">
              <w:rPr>
                <w:rFonts w:cs="Arial"/>
                <w:b/>
              </w:rPr>
              <w:t>Interface Point prior to the connection of the CATO Plant and Apparatus and associated Offshore Generation (% of fundamental)</w:t>
            </w:r>
          </w:p>
        </w:tc>
        <w:tc>
          <w:tcPr>
            <w:tcW w:w="2075" w:type="dxa"/>
            <w:shd w:val="clear" w:color="auto" w:fill="262673"/>
          </w:tcPr>
          <w:p w14:paraId="6E94837D" w14:textId="77777777" w:rsidR="00914857" w:rsidRPr="00B144F9" w:rsidRDefault="00914857" w:rsidP="00914857">
            <w:pPr>
              <w:tabs>
                <w:tab w:val="left" w:pos="4253"/>
              </w:tabs>
              <w:spacing w:after="100"/>
              <w:jc w:val="center"/>
              <w:rPr>
                <w:rFonts w:cs="Arial"/>
                <w:b/>
              </w:rPr>
            </w:pPr>
            <w:r w:rsidRPr="00B144F9">
              <w:rPr>
                <w:rFonts w:cs="Arial"/>
                <w:b/>
              </w:rPr>
              <w:t>Total Harmonic Voltage Emission Limits (% of fundamental)</w:t>
            </w:r>
          </w:p>
        </w:tc>
      </w:tr>
      <w:tr w:rsidR="00914857" w:rsidRPr="0067034B" w14:paraId="2752B72F" w14:textId="77777777" w:rsidTr="00C62F69">
        <w:tc>
          <w:tcPr>
            <w:tcW w:w="1129" w:type="dxa"/>
          </w:tcPr>
          <w:p w14:paraId="29670C0D" w14:textId="761639CE" w:rsidR="00914857" w:rsidRPr="00B144F9" w:rsidRDefault="001B704B" w:rsidP="00914857">
            <w:pPr>
              <w:tabs>
                <w:tab w:val="left" w:pos="4253"/>
              </w:tabs>
              <w:spacing w:after="100"/>
              <w:jc w:val="center"/>
              <w:rPr>
                <w:rFonts w:cs="Arial"/>
              </w:rPr>
            </w:pPr>
            <w:r w:rsidRPr="00914857">
              <w:rPr>
                <w:rFonts w:ascii="Calibri" w:hAnsi="Calibri"/>
              </w:rPr>
              <w:t>2</w:t>
            </w:r>
          </w:p>
        </w:tc>
        <w:tc>
          <w:tcPr>
            <w:tcW w:w="5812" w:type="dxa"/>
          </w:tcPr>
          <w:p w14:paraId="71462663" w14:textId="70E4813B"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2B3B91BD" w14:textId="093EA042"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24B91133" w14:textId="77777777" w:rsidTr="00C62F69">
        <w:tc>
          <w:tcPr>
            <w:tcW w:w="1129" w:type="dxa"/>
          </w:tcPr>
          <w:p w14:paraId="2B4A5068" w14:textId="3EC8C7C8" w:rsidR="00914857" w:rsidRPr="00B144F9" w:rsidRDefault="001B704B" w:rsidP="00914857">
            <w:pPr>
              <w:tabs>
                <w:tab w:val="left" w:pos="4253"/>
              </w:tabs>
              <w:spacing w:after="100"/>
              <w:jc w:val="center"/>
              <w:rPr>
                <w:rFonts w:cs="Arial"/>
              </w:rPr>
            </w:pPr>
            <w:r w:rsidRPr="00914857">
              <w:rPr>
                <w:rFonts w:ascii="Calibri" w:hAnsi="Calibri"/>
              </w:rPr>
              <w:t>3</w:t>
            </w:r>
          </w:p>
        </w:tc>
        <w:tc>
          <w:tcPr>
            <w:tcW w:w="5812" w:type="dxa"/>
          </w:tcPr>
          <w:p w14:paraId="5CFB6073" w14:textId="2D3C1577"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32AFFE3C" w14:textId="75104D85"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17F94E64" w14:textId="77777777" w:rsidTr="00C62F69">
        <w:tc>
          <w:tcPr>
            <w:tcW w:w="1129" w:type="dxa"/>
          </w:tcPr>
          <w:p w14:paraId="6AD59D5A" w14:textId="4DE44B44" w:rsidR="00914857" w:rsidRPr="00B144F9" w:rsidRDefault="001B704B" w:rsidP="00914857">
            <w:pPr>
              <w:tabs>
                <w:tab w:val="left" w:pos="4253"/>
              </w:tabs>
              <w:spacing w:after="100"/>
              <w:jc w:val="center"/>
              <w:rPr>
                <w:rFonts w:cs="Arial"/>
              </w:rPr>
            </w:pPr>
            <w:r>
              <w:rPr>
                <w:rFonts w:ascii="Calibri" w:hAnsi="Calibri"/>
              </w:rPr>
              <w:t>.</w:t>
            </w:r>
          </w:p>
        </w:tc>
        <w:tc>
          <w:tcPr>
            <w:tcW w:w="5812" w:type="dxa"/>
          </w:tcPr>
          <w:p w14:paraId="20027F02" w14:textId="3CD4A4B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1ACF2634" w14:textId="44C0350F"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3E4C3067" w14:textId="77777777" w:rsidTr="00C62F69">
        <w:tc>
          <w:tcPr>
            <w:tcW w:w="1129" w:type="dxa"/>
          </w:tcPr>
          <w:p w14:paraId="52412054" w14:textId="6942C92B" w:rsidR="00914857" w:rsidRPr="00B144F9" w:rsidRDefault="001B704B" w:rsidP="00914857">
            <w:pPr>
              <w:tabs>
                <w:tab w:val="left" w:pos="4253"/>
              </w:tabs>
              <w:spacing w:after="100"/>
              <w:jc w:val="center"/>
              <w:rPr>
                <w:rFonts w:cs="Arial"/>
              </w:rPr>
            </w:pPr>
            <w:r>
              <w:rPr>
                <w:rFonts w:ascii="Calibri" w:hAnsi="Calibri"/>
              </w:rPr>
              <w:t>h</w:t>
            </w:r>
          </w:p>
        </w:tc>
        <w:tc>
          <w:tcPr>
            <w:tcW w:w="5812" w:type="dxa"/>
          </w:tcPr>
          <w:p w14:paraId="278213BA" w14:textId="18EA6AD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443B9EE9" w14:textId="7411F4C0"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5ABD5815" w14:textId="77777777" w:rsidTr="00C62F69">
        <w:tc>
          <w:tcPr>
            <w:tcW w:w="1129" w:type="dxa"/>
          </w:tcPr>
          <w:p w14:paraId="0BE9BE81" w14:textId="77D66966" w:rsidR="00914857" w:rsidRPr="00B144F9" w:rsidRDefault="00914857" w:rsidP="00914857">
            <w:pPr>
              <w:tabs>
                <w:tab w:val="left" w:pos="4253"/>
              </w:tabs>
              <w:spacing w:after="100"/>
              <w:jc w:val="center"/>
              <w:rPr>
                <w:rFonts w:cs="Arial"/>
              </w:rPr>
            </w:pPr>
          </w:p>
        </w:tc>
        <w:tc>
          <w:tcPr>
            <w:tcW w:w="5812" w:type="dxa"/>
          </w:tcPr>
          <w:p w14:paraId="213E2199" w14:textId="77777777" w:rsidR="00914857" w:rsidRPr="00B144F9" w:rsidRDefault="00914857" w:rsidP="00914857">
            <w:pPr>
              <w:tabs>
                <w:tab w:val="left" w:pos="4253"/>
              </w:tabs>
              <w:spacing w:after="100"/>
              <w:jc w:val="center"/>
              <w:rPr>
                <w:rFonts w:cs="Arial"/>
              </w:rPr>
            </w:pPr>
          </w:p>
        </w:tc>
        <w:tc>
          <w:tcPr>
            <w:tcW w:w="2075" w:type="dxa"/>
          </w:tcPr>
          <w:p w14:paraId="679BB00A" w14:textId="77777777" w:rsidR="00914857" w:rsidRPr="00B144F9" w:rsidRDefault="00914857" w:rsidP="00914857">
            <w:pPr>
              <w:tabs>
                <w:tab w:val="left" w:pos="4253"/>
              </w:tabs>
              <w:spacing w:after="100"/>
              <w:jc w:val="center"/>
              <w:rPr>
                <w:rFonts w:cs="Arial"/>
              </w:rPr>
            </w:pPr>
          </w:p>
        </w:tc>
      </w:tr>
      <w:tr w:rsidR="00914857" w:rsidRPr="0067034B" w14:paraId="2D910671" w14:textId="77777777" w:rsidTr="00C62F69">
        <w:tc>
          <w:tcPr>
            <w:tcW w:w="1129" w:type="dxa"/>
          </w:tcPr>
          <w:p w14:paraId="2CE8FF69" w14:textId="31DB84FB" w:rsidR="00914857" w:rsidRPr="00B144F9" w:rsidRDefault="00914857" w:rsidP="00914857">
            <w:pPr>
              <w:tabs>
                <w:tab w:val="left" w:pos="4253"/>
              </w:tabs>
              <w:spacing w:after="100"/>
              <w:jc w:val="center"/>
              <w:rPr>
                <w:rFonts w:cs="Arial"/>
              </w:rPr>
            </w:pPr>
          </w:p>
        </w:tc>
        <w:tc>
          <w:tcPr>
            <w:tcW w:w="5812" w:type="dxa"/>
          </w:tcPr>
          <w:p w14:paraId="019B3A90" w14:textId="77777777" w:rsidR="00914857" w:rsidRPr="00B144F9" w:rsidRDefault="00914857" w:rsidP="00914857">
            <w:pPr>
              <w:tabs>
                <w:tab w:val="left" w:pos="4253"/>
              </w:tabs>
              <w:spacing w:after="100"/>
              <w:jc w:val="center"/>
              <w:rPr>
                <w:rFonts w:cs="Arial"/>
              </w:rPr>
            </w:pPr>
          </w:p>
        </w:tc>
        <w:tc>
          <w:tcPr>
            <w:tcW w:w="2075" w:type="dxa"/>
          </w:tcPr>
          <w:p w14:paraId="3B224A81" w14:textId="77777777" w:rsidR="00914857" w:rsidRPr="00B144F9" w:rsidRDefault="00914857" w:rsidP="00914857">
            <w:pPr>
              <w:tabs>
                <w:tab w:val="left" w:pos="4253"/>
              </w:tabs>
              <w:spacing w:after="100"/>
              <w:jc w:val="center"/>
              <w:rPr>
                <w:rFonts w:cs="Arial"/>
              </w:rPr>
            </w:pPr>
          </w:p>
        </w:tc>
      </w:tr>
      <w:tr w:rsidR="00914857" w:rsidRPr="0067034B" w14:paraId="6E840B1F" w14:textId="77777777" w:rsidTr="00C62F69">
        <w:tc>
          <w:tcPr>
            <w:tcW w:w="1129" w:type="dxa"/>
          </w:tcPr>
          <w:p w14:paraId="2FB0D83F" w14:textId="09E65CEB" w:rsidR="00914857" w:rsidRPr="00B144F9" w:rsidRDefault="00914857" w:rsidP="00914857">
            <w:pPr>
              <w:tabs>
                <w:tab w:val="left" w:pos="4253"/>
              </w:tabs>
              <w:spacing w:after="100"/>
              <w:jc w:val="center"/>
              <w:rPr>
                <w:rFonts w:cs="Arial"/>
              </w:rPr>
            </w:pPr>
          </w:p>
        </w:tc>
        <w:tc>
          <w:tcPr>
            <w:tcW w:w="5812" w:type="dxa"/>
          </w:tcPr>
          <w:p w14:paraId="2E64AF65" w14:textId="77777777" w:rsidR="00914857" w:rsidRPr="00B144F9" w:rsidRDefault="00914857" w:rsidP="00914857">
            <w:pPr>
              <w:tabs>
                <w:tab w:val="left" w:pos="4253"/>
              </w:tabs>
              <w:spacing w:after="100"/>
              <w:jc w:val="center"/>
              <w:rPr>
                <w:rFonts w:cs="Arial"/>
              </w:rPr>
            </w:pPr>
          </w:p>
        </w:tc>
        <w:tc>
          <w:tcPr>
            <w:tcW w:w="2075" w:type="dxa"/>
          </w:tcPr>
          <w:p w14:paraId="67A98C9B" w14:textId="77777777" w:rsidR="00914857" w:rsidRPr="00B144F9" w:rsidRDefault="00914857" w:rsidP="00914857">
            <w:pPr>
              <w:tabs>
                <w:tab w:val="left" w:pos="4253"/>
              </w:tabs>
              <w:spacing w:after="100"/>
              <w:jc w:val="center"/>
              <w:rPr>
                <w:rFonts w:cs="Arial"/>
              </w:rPr>
            </w:pPr>
          </w:p>
        </w:tc>
      </w:tr>
      <w:tr w:rsidR="00914857" w:rsidRPr="0067034B" w14:paraId="46265858" w14:textId="77777777" w:rsidTr="00C62F69">
        <w:tc>
          <w:tcPr>
            <w:tcW w:w="1129" w:type="dxa"/>
          </w:tcPr>
          <w:p w14:paraId="5AAB84EB" w14:textId="35C1BBAC" w:rsidR="00914857" w:rsidRPr="00B144F9" w:rsidRDefault="00914857" w:rsidP="00914857">
            <w:pPr>
              <w:tabs>
                <w:tab w:val="left" w:pos="4253"/>
              </w:tabs>
              <w:spacing w:after="100"/>
              <w:jc w:val="center"/>
              <w:rPr>
                <w:rFonts w:cs="Arial"/>
              </w:rPr>
            </w:pPr>
          </w:p>
        </w:tc>
        <w:tc>
          <w:tcPr>
            <w:tcW w:w="5812" w:type="dxa"/>
          </w:tcPr>
          <w:p w14:paraId="01171181" w14:textId="77777777" w:rsidR="00914857" w:rsidRPr="00B144F9" w:rsidRDefault="00914857" w:rsidP="00914857">
            <w:pPr>
              <w:tabs>
                <w:tab w:val="left" w:pos="4253"/>
              </w:tabs>
              <w:spacing w:after="100"/>
              <w:jc w:val="center"/>
              <w:rPr>
                <w:rFonts w:cs="Arial"/>
              </w:rPr>
            </w:pPr>
          </w:p>
        </w:tc>
        <w:tc>
          <w:tcPr>
            <w:tcW w:w="2075" w:type="dxa"/>
          </w:tcPr>
          <w:p w14:paraId="6D072514" w14:textId="77777777" w:rsidR="00914857" w:rsidRPr="00B144F9" w:rsidRDefault="00914857" w:rsidP="00914857">
            <w:pPr>
              <w:tabs>
                <w:tab w:val="left" w:pos="4253"/>
              </w:tabs>
              <w:spacing w:after="100"/>
              <w:jc w:val="center"/>
              <w:rPr>
                <w:rFonts w:cs="Arial"/>
              </w:rPr>
            </w:pPr>
          </w:p>
        </w:tc>
      </w:tr>
      <w:tr w:rsidR="00914857" w:rsidRPr="0067034B" w14:paraId="10DC1348" w14:textId="77777777" w:rsidTr="00C62F69">
        <w:tc>
          <w:tcPr>
            <w:tcW w:w="1129" w:type="dxa"/>
          </w:tcPr>
          <w:p w14:paraId="4817F286" w14:textId="549EEAE7" w:rsidR="00914857" w:rsidRPr="00B144F9" w:rsidRDefault="00914857" w:rsidP="00914857">
            <w:pPr>
              <w:tabs>
                <w:tab w:val="left" w:pos="4253"/>
              </w:tabs>
              <w:spacing w:after="100"/>
              <w:jc w:val="center"/>
              <w:rPr>
                <w:rFonts w:cs="Arial"/>
              </w:rPr>
            </w:pPr>
          </w:p>
        </w:tc>
        <w:tc>
          <w:tcPr>
            <w:tcW w:w="5812" w:type="dxa"/>
          </w:tcPr>
          <w:p w14:paraId="59BFCE41" w14:textId="77777777" w:rsidR="00914857" w:rsidRPr="00B144F9" w:rsidRDefault="00914857" w:rsidP="00914857">
            <w:pPr>
              <w:tabs>
                <w:tab w:val="left" w:pos="4253"/>
              </w:tabs>
              <w:spacing w:after="100"/>
              <w:jc w:val="center"/>
              <w:rPr>
                <w:rFonts w:cs="Arial"/>
              </w:rPr>
            </w:pPr>
          </w:p>
        </w:tc>
        <w:tc>
          <w:tcPr>
            <w:tcW w:w="2075" w:type="dxa"/>
          </w:tcPr>
          <w:p w14:paraId="2E5869B5" w14:textId="77777777" w:rsidR="00914857" w:rsidRPr="00B144F9" w:rsidRDefault="00914857" w:rsidP="00914857">
            <w:pPr>
              <w:tabs>
                <w:tab w:val="left" w:pos="4253"/>
              </w:tabs>
              <w:spacing w:after="100"/>
              <w:jc w:val="center"/>
              <w:rPr>
                <w:rFonts w:cs="Arial"/>
              </w:rPr>
            </w:pPr>
          </w:p>
        </w:tc>
      </w:tr>
      <w:tr w:rsidR="00914857" w:rsidRPr="0067034B" w14:paraId="6A796812" w14:textId="77777777" w:rsidTr="00C62F69">
        <w:tc>
          <w:tcPr>
            <w:tcW w:w="1129" w:type="dxa"/>
          </w:tcPr>
          <w:p w14:paraId="65DC726B" w14:textId="48F88A98" w:rsidR="00914857" w:rsidRPr="00B144F9" w:rsidRDefault="00914857" w:rsidP="00914857">
            <w:pPr>
              <w:tabs>
                <w:tab w:val="left" w:pos="4253"/>
              </w:tabs>
              <w:spacing w:after="100"/>
              <w:jc w:val="center"/>
              <w:rPr>
                <w:rFonts w:cs="Arial"/>
              </w:rPr>
            </w:pPr>
          </w:p>
        </w:tc>
        <w:tc>
          <w:tcPr>
            <w:tcW w:w="5812" w:type="dxa"/>
          </w:tcPr>
          <w:p w14:paraId="551E54BA" w14:textId="77777777" w:rsidR="00914857" w:rsidRPr="00B144F9" w:rsidRDefault="00914857" w:rsidP="00914857">
            <w:pPr>
              <w:tabs>
                <w:tab w:val="left" w:pos="4253"/>
              </w:tabs>
              <w:spacing w:after="100"/>
              <w:jc w:val="center"/>
              <w:rPr>
                <w:rFonts w:cs="Arial"/>
              </w:rPr>
            </w:pPr>
          </w:p>
        </w:tc>
        <w:tc>
          <w:tcPr>
            <w:tcW w:w="2075" w:type="dxa"/>
          </w:tcPr>
          <w:p w14:paraId="07A545F4" w14:textId="77777777" w:rsidR="00914857" w:rsidRPr="00B144F9" w:rsidRDefault="00914857" w:rsidP="00914857">
            <w:pPr>
              <w:tabs>
                <w:tab w:val="left" w:pos="4253"/>
              </w:tabs>
              <w:spacing w:after="100"/>
              <w:jc w:val="center"/>
              <w:rPr>
                <w:rFonts w:cs="Arial"/>
              </w:rPr>
            </w:pPr>
          </w:p>
        </w:tc>
      </w:tr>
      <w:tr w:rsidR="00914857" w:rsidRPr="0067034B" w14:paraId="6E56B68B" w14:textId="77777777" w:rsidTr="00C62F69">
        <w:tc>
          <w:tcPr>
            <w:tcW w:w="1129" w:type="dxa"/>
          </w:tcPr>
          <w:p w14:paraId="4E9A70DA" w14:textId="012C5D72" w:rsidR="00914857" w:rsidRPr="00B144F9" w:rsidRDefault="00914857" w:rsidP="00914857">
            <w:pPr>
              <w:tabs>
                <w:tab w:val="left" w:pos="4253"/>
              </w:tabs>
              <w:spacing w:after="100"/>
              <w:jc w:val="center"/>
              <w:rPr>
                <w:rFonts w:cs="Arial"/>
              </w:rPr>
            </w:pPr>
          </w:p>
        </w:tc>
        <w:tc>
          <w:tcPr>
            <w:tcW w:w="5812" w:type="dxa"/>
          </w:tcPr>
          <w:p w14:paraId="15E82DC5" w14:textId="77777777" w:rsidR="00914857" w:rsidRPr="00B144F9" w:rsidRDefault="00914857" w:rsidP="00914857">
            <w:pPr>
              <w:tabs>
                <w:tab w:val="left" w:pos="4253"/>
              </w:tabs>
              <w:spacing w:after="100"/>
              <w:jc w:val="center"/>
              <w:rPr>
                <w:rFonts w:cs="Arial"/>
              </w:rPr>
            </w:pPr>
          </w:p>
        </w:tc>
        <w:tc>
          <w:tcPr>
            <w:tcW w:w="2075" w:type="dxa"/>
          </w:tcPr>
          <w:p w14:paraId="0730987D" w14:textId="77777777" w:rsidR="00914857" w:rsidRPr="00B144F9" w:rsidRDefault="00914857" w:rsidP="00914857">
            <w:pPr>
              <w:tabs>
                <w:tab w:val="left" w:pos="4253"/>
              </w:tabs>
              <w:spacing w:after="100"/>
              <w:jc w:val="center"/>
              <w:rPr>
                <w:rFonts w:cs="Arial"/>
              </w:rPr>
            </w:pPr>
          </w:p>
        </w:tc>
      </w:tr>
      <w:tr w:rsidR="00914857" w:rsidRPr="0067034B" w14:paraId="7FAE212E" w14:textId="77777777" w:rsidTr="00C62F69">
        <w:tc>
          <w:tcPr>
            <w:tcW w:w="1129" w:type="dxa"/>
          </w:tcPr>
          <w:p w14:paraId="0FA5E91C" w14:textId="689C4EA5" w:rsidR="00914857" w:rsidRPr="00B144F9" w:rsidRDefault="00914857" w:rsidP="00914857">
            <w:pPr>
              <w:tabs>
                <w:tab w:val="left" w:pos="4253"/>
              </w:tabs>
              <w:spacing w:after="100"/>
              <w:jc w:val="center"/>
              <w:rPr>
                <w:rFonts w:cs="Arial"/>
              </w:rPr>
            </w:pPr>
          </w:p>
        </w:tc>
        <w:tc>
          <w:tcPr>
            <w:tcW w:w="5812" w:type="dxa"/>
          </w:tcPr>
          <w:p w14:paraId="6AEC9F53" w14:textId="77777777" w:rsidR="00914857" w:rsidRPr="00B144F9" w:rsidRDefault="00914857" w:rsidP="00914857">
            <w:pPr>
              <w:tabs>
                <w:tab w:val="left" w:pos="4253"/>
              </w:tabs>
              <w:spacing w:after="100"/>
              <w:jc w:val="center"/>
              <w:rPr>
                <w:rFonts w:cs="Arial"/>
              </w:rPr>
            </w:pPr>
          </w:p>
        </w:tc>
        <w:tc>
          <w:tcPr>
            <w:tcW w:w="2075" w:type="dxa"/>
          </w:tcPr>
          <w:p w14:paraId="12A93049" w14:textId="77777777" w:rsidR="00914857" w:rsidRPr="00B144F9" w:rsidRDefault="00914857" w:rsidP="00914857">
            <w:pPr>
              <w:tabs>
                <w:tab w:val="left" w:pos="4253"/>
              </w:tabs>
              <w:spacing w:after="100"/>
              <w:jc w:val="center"/>
              <w:rPr>
                <w:rFonts w:cs="Arial"/>
              </w:rPr>
            </w:pPr>
          </w:p>
        </w:tc>
      </w:tr>
      <w:tr w:rsidR="00914857" w:rsidRPr="0067034B" w14:paraId="39FF1F9B" w14:textId="77777777" w:rsidTr="00C62F69">
        <w:tc>
          <w:tcPr>
            <w:tcW w:w="1129" w:type="dxa"/>
          </w:tcPr>
          <w:p w14:paraId="563BD88C" w14:textId="2FFB27F7" w:rsidR="00914857" w:rsidRPr="00B144F9" w:rsidRDefault="00914857" w:rsidP="003817DA">
            <w:pPr>
              <w:tabs>
                <w:tab w:val="left" w:pos="4253"/>
              </w:tabs>
              <w:spacing w:after="100"/>
              <w:rPr>
                <w:rFonts w:cs="Arial"/>
              </w:rPr>
            </w:pPr>
          </w:p>
        </w:tc>
        <w:tc>
          <w:tcPr>
            <w:tcW w:w="5812" w:type="dxa"/>
          </w:tcPr>
          <w:p w14:paraId="50EF4FFF" w14:textId="77777777" w:rsidR="00914857" w:rsidRPr="00B144F9" w:rsidRDefault="00914857" w:rsidP="00914857">
            <w:pPr>
              <w:tabs>
                <w:tab w:val="left" w:pos="4253"/>
              </w:tabs>
              <w:spacing w:after="100"/>
              <w:jc w:val="center"/>
              <w:rPr>
                <w:rFonts w:cs="Arial"/>
              </w:rPr>
            </w:pPr>
          </w:p>
        </w:tc>
        <w:tc>
          <w:tcPr>
            <w:tcW w:w="2075" w:type="dxa"/>
          </w:tcPr>
          <w:p w14:paraId="07DCBB03" w14:textId="77777777" w:rsidR="00914857" w:rsidRPr="00B144F9" w:rsidRDefault="00914857" w:rsidP="00914857">
            <w:pPr>
              <w:tabs>
                <w:tab w:val="left" w:pos="4253"/>
              </w:tabs>
              <w:spacing w:after="100"/>
              <w:jc w:val="center"/>
              <w:rPr>
                <w:rFonts w:cs="Arial"/>
              </w:rPr>
            </w:pPr>
          </w:p>
        </w:tc>
      </w:tr>
      <w:tr w:rsidR="00914857" w:rsidRPr="0067034B" w14:paraId="2612FC86" w14:textId="77777777" w:rsidTr="00C62F69">
        <w:tc>
          <w:tcPr>
            <w:tcW w:w="1129" w:type="dxa"/>
          </w:tcPr>
          <w:p w14:paraId="0B6C5C06" w14:textId="03D6C5F9" w:rsidR="00914857" w:rsidRPr="00B144F9" w:rsidRDefault="00914857" w:rsidP="00914857">
            <w:pPr>
              <w:tabs>
                <w:tab w:val="left" w:pos="4253"/>
              </w:tabs>
              <w:spacing w:after="100"/>
              <w:jc w:val="center"/>
              <w:rPr>
                <w:rFonts w:cs="Arial"/>
              </w:rPr>
            </w:pPr>
          </w:p>
        </w:tc>
        <w:tc>
          <w:tcPr>
            <w:tcW w:w="5812" w:type="dxa"/>
          </w:tcPr>
          <w:p w14:paraId="5712F612" w14:textId="77777777" w:rsidR="00914857" w:rsidRPr="00B144F9" w:rsidRDefault="00914857" w:rsidP="00914857">
            <w:pPr>
              <w:tabs>
                <w:tab w:val="left" w:pos="4253"/>
              </w:tabs>
              <w:spacing w:after="100"/>
              <w:jc w:val="center"/>
              <w:rPr>
                <w:rFonts w:cs="Arial"/>
              </w:rPr>
            </w:pPr>
          </w:p>
        </w:tc>
        <w:tc>
          <w:tcPr>
            <w:tcW w:w="2075" w:type="dxa"/>
          </w:tcPr>
          <w:p w14:paraId="0D76EA9B" w14:textId="77777777" w:rsidR="00914857" w:rsidRPr="00B144F9" w:rsidRDefault="00914857" w:rsidP="00914857">
            <w:pPr>
              <w:tabs>
                <w:tab w:val="left" w:pos="4253"/>
              </w:tabs>
              <w:spacing w:after="100"/>
              <w:jc w:val="center"/>
              <w:rPr>
                <w:rFonts w:cs="Arial"/>
              </w:rPr>
            </w:pPr>
          </w:p>
        </w:tc>
      </w:tr>
      <w:tr w:rsidR="00914857" w:rsidRPr="0067034B" w14:paraId="70B2F586" w14:textId="77777777" w:rsidTr="00C62F69">
        <w:tc>
          <w:tcPr>
            <w:tcW w:w="1129" w:type="dxa"/>
          </w:tcPr>
          <w:p w14:paraId="416E6DB5" w14:textId="5B5E9AC1" w:rsidR="00914857" w:rsidRPr="00B144F9" w:rsidRDefault="00914857" w:rsidP="00914857">
            <w:pPr>
              <w:tabs>
                <w:tab w:val="left" w:pos="4253"/>
              </w:tabs>
              <w:spacing w:after="100"/>
              <w:jc w:val="center"/>
              <w:rPr>
                <w:rFonts w:cs="Arial"/>
              </w:rPr>
            </w:pPr>
          </w:p>
        </w:tc>
        <w:tc>
          <w:tcPr>
            <w:tcW w:w="5812" w:type="dxa"/>
          </w:tcPr>
          <w:p w14:paraId="4473881A" w14:textId="77777777" w:rsidR="00914857" w:rsidRPr="00B144F9" w:rsidRDefault="00914857" w:rsidP="00914857">
            <w:pPr>
              <w:tabs>
                <w:tab w:val="left" w:pos="4253"/>
              </w:tabs>
              <w:spacing w:after="100"/>
              <w:jc w:val="center"/>
              <w:rPr>
                <w:rFonts w:cs="Arial"/>
              </w:rPr>
            </w:pPr>
          </w:p>
        </w:tc>
        <w:tc>
          <w:tcPr>
            <w:tcW w:w="2075" w:type="dxa"/>
          </w:tcPr>
          <w:p w14:paraId="1F393500" w14:textId="77777777" w:rsidR="00914857" w:rsidRPr="00B144F9" w:rsidRDefault="00914857" w:rsidP="00914857">
            <w:pPr>
              <w:tabs>
                <w:tab w:val="left" w:pos="4253"/>
              </w:tabs>
              <w:spacing w:after="100"/>
              <w:jc w:val="center"/>
              <w:rPr>
                <w:rFonts w:cs="Arial"/>
              </w:rPr>
            </w:pPr>
          </w:p>
        </w:tc>
      </w:tr>
      <w:tr w:rsidR="00914857" w:rsidRPr="0067034B" w14:paraId="3BD6C377" w14:textId="77777777" w:rsidTr="00C62F69">
        <w:tc>
          <w:tcPr>
            <w:tcW w:w="1129" w:type="dxa"/>
          </w:tcPr>
          <w:p w14:paraId="1C81FC2F" w14:textId="69010B2C" w:rsidR="00914857" w:rsidRPr="00B144F9" w:rsidRDefault="00914857" w:rsidP="00914857">
            <w:pPr>
              <w:tabs>
                <w:tab w:val="left" w:pos="4253"/>
              </w:tabs>
              <w:spacing w:after="100"/>
              <w:jc w:val="center"/>
              <w:rPr>
                <w:rFonts w:cs="Arial"/>
              </w:rPr>
            </w:pPr>
          </w:p>
        </w:tc>
        <w:tc>
          <w:tcPr>
            <w:tcW w:w="5812" w:type="dxa"/>
          </w:tcPr>
          <w:p w14:paraId="41B45D22" w14:textId="77777777" w:rsidR="00914857" w:rsidRPr="00B144F9" w:rsidRDefault="00914857" w:rsidP="00914857">
            <w:pPr>
              <w:tabs>
                <w:tab w:val="left" w:pos="4253"/>
              </w:tabs>
              <w:spacing w:after="100"/>
              <w:jc w:val="center"/>
              <w:rPr>
                <w:rFonts w:cs="Arial"/>
              </w:rPr>
            </w:pPr>
          </w:p>
        </w:tc>
        <w:tc>
          <w:tcPr>
            <w:tcW w:w="2075" w:type="dxa"/>
          </w:tcPr>
          <w:p w14:paraId="3F65B4D2" w14:textId="77777777" w:rsidR="00914857" w:rsidRPr="00B144F9" w:rsidRDefault="00914857" w:rsidP="00914857">
            <w:pPr>
              <w:tabs>
                <w:tab w:val="left" w:pos="4253"/>
              </w:tabs>
              <w:spacing w:after="100"/>
              <w:jc w:val="center"/>
              <w:rPr>
                <w:rFonts w:cs="Arial"/>
              </w:rPr>
            </w:pPr>
          </w:p>
        </w:tc>
      </w:tr>
      <w:tr w:rsidR="00914857" w:rsidRPr="0067034B" w14:paraId="665C0652" w14:textId="77777777" w:rsidTr="00C62F69">
        <w:tc>
          <w:tcPr>
            <w:tcW w:w="1129" w:type="dxa"/>
          </w:tcPr>
          <w:p w14:paraId="39158AA4" w14:textId="450171BC" w:rsidR="00914857" w:rsidRPr="00B144F9" w:rsidRDefault="00914857" w:rsidP="00914857">
            <w:pPr>
              <w:tabs>
                <w:tab w:val="left" w:pos="4253"/>
              </w:tabs>
              <w:spacing w:after="100"/>
              <w:jc w:val="center"/>
              <w:rPr>
                <w:rFonts w:cs="Arial"/>
              </w:rPr>
            </w:pPr>
          </w:p>
        </w:tc>
        <w:tc>
          <w:tcPr>
            <w:tcW w:w="5812" w:type="dxa"/>
          </w:tcPr>
          <w:p w14:paraId="0A748A53" w14:textId="77777777" w:rsidR="00914857" w:rsidRPr="00B144F9" w:rsidRDefault="00914857" w:rsidP="00914857">
            <w:pPr>
              <w:tabs>
                <w:tab w:val="left" w:pos="4253"/>
              </w:tabs>
              <w:spacing w:after="100"/>
              <w:jc w:val="center"/>
              <w:rPr>
                <w:rFonts w:cs="Arial"/>
              </w:rPr>
            </w:pPr>
          </w:p>
        </w:tc>
        <w:tc>
          <w:tcPr>
            <w:tcW w:w="2075" w:type="dxa"/>
          </w:tcPr>
          <w:p w14:paraId="33EB5657" w14:textId="77777777" w:rsidR="00914857" w:rsidRPr="00B144F9" w:rsidRDefault="00914857" w:rsidP="00914857">
            <w:pPr>
              <w:tabs>
                <w:tab w:val="left" w:pos="4253"/>
              </w:tabs>
              <w:spacing w:after="100"/>
              <w:jc w:val="center"/>
              <w:rPr>
                <w:rFonts w:cs="Arial"/>
              </w:rPr>
            </w:pPr>
          </w:p>
        </w:tc>
      </w:tr>
      <w:tr w:rsidR="00914857" w:rsidRPr="0067034B" w14:paraId="7AD2CF22" w14:textId="77777777" w:rsidTr="00C62F69">
        <w:tc>
          <w:tcPr>
            <w:tcW w:w="1129" w:type="dxa"/>
          </w:tcPr>
          <w:p w14:paraId="736B52E6" w14:textId="3E479EFA" w:rsidR="00914857" w:rsidRPr="00B144F9" w:rsidRDefault="00914857" w:rsidP="003817DA">
            <w:pPr>
              <w:tabs>
                <w:tab w:val="left" w:pos="4253"/>
              </w:tabs>
              <w:spacing w:after="100"/>
              <w:rPr>
                <w:rFonts w:cs="Arial"/>
              </w:rPr>
            </w:pPr>
          </w:p>
        </w:tc>
        <w:tc>
          <w:tcPr>
            <w:tcW w:w="5812" w:type="dxa"/>
          </w:tcPr>
          <w:p w14:paraId="77583CF5" w14:textId="77777777" w:rsidR="00914857" w:rsidRPr="00B144F9" w:rsidRDefault="00914857" w:rsidP="00914857">
            <w:pPr>
              <w:tabs>
                <w:tab w:val="left" w:pos="4253"/>
              </w:tabs>
              <w:spacing w:after="100"/>
              <w:jc w:val="center"/>
              <w:rPr>
                <w:rFonts w:cs="Arial"/>
              </w:rPr>
            </w:pPr>
          </w:p>
        </w:tc>
        <w:tc>
          <w:tcPr>
            <w:tcW w:w="2075" w:type="dxa"/>
          </w:tcPr>
          <w:p w14:paraId="0F278981" w14:textId="77777777" w:rsidR="00914857" w:rsidRPr="00B144F9" w:rsidRDefault="00914857" w:rsidP="00914857">
            <w:pPr>
              <w:tabs>
                <w:tab w:val="left" w:pos="4253"/>
              </w:tabs>
              <w:spacing w:after="100"/>
              <w:jc w:val="center"/>
              <w:rPr>
                <w:rFonts w:cs="Arial"/>
              </w:rPr>
            </w:pPr>
          </w:p>
        </w:tc>
      </w:tr>
      <w:tr w:rsidR="00914857" w:rsidRPr="0067034B" w14:paraId="310CF85D" w14:textId="77777777" w:rsidTr="00C62F69">
        <w:tc>
          <w:tcPr>
            <w:tcW w:w="1129" w:type="dxa"/>
          </w:tcPr>
          <w:p w14:paraId="0461512D" w14:textId="2A920ECC" w:rsidR="00914857" w:rsidRPr="00B144F9" w:rsidRDefault="00914857" w:rsidP="003817DA">
            <w:pPr>
              <w:tabs>
                <w:tab w:val="left" w:pos="4253"/>
              </w:tabs>
              <w:spacing w:after="100"/>
              <w:rPr>
                <w:rFonts w:cs="Arial"/>
              </w:rPr>
            </w:pPr>
          </w:p>
        </w:tc>
        <w:tc>
          <w:tcPr>
            <w:tcW w:w="5812" w:type="dxa"/>
          </w:tcPr>
          <w:p w14:paraId="2473EEB6" w14:textId="77777777" w:rsidR="00914857" w:rsidRPr="00B144F9" w:rsidRDefault="00914857" w:rsidP="00914857">
            <w:pPr>
              <w:tabs>
                <w:tab w:val="left" w:pos="4253"/>
              </w:tabs>
              <w:spacing w:after="100"/>
              <w:jc w:val="center"/>
              <w:rPr>
                <w:rFonts w:cs="Arial"/>
              </w:rPr>
            </w:pPr>
          </w:p>
        </w:tc>
        <w:tc>
          <w:tcPr>
            <w:tcW w:w="2075" w:type="dxa"/>
          </w:tcPr>
          <w:p w14:paraId="0E997AE9" w14:textId="77777777" w:rsidR="00914857" w:rsidRPr="00B144F9" w:rsidRDefault="00914857" w:rsidP="00914857">
            <w:pPr>
              <w:tabs>
                <w:tab w:val="left" w:pos="4253"/>
              </w:tabs>
              <w:spacing w:after="100"/>
              <w:jc w:val="center"/>
              <w:rPr>
                <w:rFonts w:cs="Arial"/>
              </w:rPr>
            </w:pPr>
          </w:p>
        </w:tc>
      </w:tr>
      <w:tr w:rsidR="00914857" w:rsidRPr="0067034B" w14:paraId="34FD5B99" w14:textId="77777777" w:rsidTr="00C62F69">
        <w:tc>
          <w:tcPr>
            <w:tcW w:w="1129" w:type="dxa"/>
          </w:tcPr>
          <w:p w14:paraId="59A0D8B5" w14:textId="013ED4E3" w:rsidR="00914857" w:rsidRPr="00B144F9" w:rsidRDefault="00914857" w:rsidP="00914857">
            <w:pPr>
              <w:tabs>
                <w:tab w:val="left" w:pos="4253"/>
              </w:tabs>
              <w:spacing w:after="100"/>
              <w:jc w:val="center"/>
              <w:rPr>
                <w:rFonts w:cs="Arial"/>
              </w:rPr>
            </w:pPr>
          </w:p>
        </w:tc>
        <w:tc>
          <w:tcPr>
            <w:tcW w:w="5812" w:type="dxa"/>
          </w:tcPr>
          <w:p w14:paraId="0AA67831" w14:textId="77777777" w:rsidR="00914857" w:rsidRPr="00B144F9" w:rsidRDefault="00914857" w:rsidP="00914857">
            <w:pPr>
              <w:tabs>
                <w:tab w:val="left" w:pos="4253"/>
              </w:tabs>
              <w:spacing w:after="100"/>
              <w:jc w:val="center"/>
              <w:rPr>
                <w:rFonts w:cs="Arial"/>
              </w:rPr>
            </w:pPr>
          </w:p>
        </w:tc>
        <w:tc>
          <w:tcPr>
            <w:tcW w:w="2075" w:type="dxa"/>
          </w:tcPr>
          <w:p w14:paraId="2F5D9A83" w14:textId="77777777" w:rsidR="00914857" w:rsidRPr="00B144F9" w:rsidRDefault="00914857" w:rsidP="00914857">
            <w:pPr>
              <w:tabs>
                <w:tab w:val="left" w:pos="4253"/>
              </w:tabs>
              <w:spacing w:after="100"/>
              <w:jc w:val="center"/>
              <w:rPr>
                <w:rFonts w:cs="Arial"/>
              </w:rPr>
            </w:pPr>
          </w:p>
        </w:tc>
      </w:tr>
      <w:tr w:rsidR="00914857" w:rsidRPr="0067034B" w14:paraId="657C8D8D" w14:textId="77777777" w:rsidTr="00C62F69">
        <w:tc>
          <w:tcPr>
            <w:tcW w:w="1129" w:type="dxa"/>
          </w:tcPr>
          <w:p w14:paraId="76AFC569" w14:textId="381F1F84" w:rsidR="00914857" w:rsidRPr="00B144F9" w:rsidRDefault="00914857" w:rsidP="00914857">
            <w:pPr>
              <w:tabs>
                <w:tab w:val="left" w:pos="4253"/>
              </w:tabs>
              <w:spacing w:after="100"/>
              <w:jc w:val="center"/>
              <w:rPr>
                <w:rFonts w:cs="Arial"/>
              </w:rPr>
            </w:pPr>
          </w:p>
        </w:tc>
        <w:tc>
          <w:tcPr>
            <w:tcW w:w="5812" w:type="dxa"/>
          </w:tcPr>
          <w:p w14:paraId="50353C43" w14:textId="77777777" w:rsidR="00914857" w:rsidRPr="00B144F9" w:rsidRDefault="00914857" w:rsidP="00914857">
            <w:pPr>
              <w:tabs>
                <w:tab w:val="left" w:pos="4253"/>
              </w:tabs>
              <w:spacing w:after="100"/>
              <w:jc w:val="center"/>
              <w:rPr>
                <w:rFonts w:cs="Arial"/>
              </w:rPr>
            </w:pPr>
          </w:p>
        </w:tc>
        <w:tc>
          <w:tcPr>
            <w:tcW w:w="2075" w:type="dxa"/>
          </w:tcPr>
          <w:p w14:paraId="2555BE91" w14:textId="77777777" w:rsidR="00914857" w:rsidRPr="00B144F9" w:rsidRDefault="00914857" w:rsidP="00914857">
            <w:pPr>
              <w:tabs>
                <w:tab w:val="left" w:pos="4253"/>
              </w:tabs>
              <w:spacing w:after="100"/>
              <w:jc w:val="center"/>
              <w:rPr>
                <w:rFonts w:cs="Arial"/>
              </w:rPr>
            </w:pPr>
          </w:p>
        </w:tc>
      </w:tr>
      <w:tr w:rsidR="00914857" w:rsidRPr="0067034B" w14:paraId="150805A1" w14:textId="77777777" w:rsidTr="00C62F69">
        <w:tc>
          <w:tcPr>
            <w:tcW w:w="1129" w:type="dxa"/>
          </w:tcPr>
          <w:p w14:paraId="764F41FF" w14:textId="1290BF6A" w:rsidR="00914857" w:rsidRPr="00B144F9" w:rsidRDefault="00914857" w:rsidP="003817DA">
            <w:pPr>
              <w:tabs>
                <w:tab w:val="left" w:pos="4253"/>
              </w:tabs>
              <w:spacing w:after="100"/>
              <w:rPr>
                <w:rFonts w:cs="Arial"/>
              </w:rPr>
            </w:pPr>
          </w:p>
        </w:tc>
        <w:tc>
          <w:tcPr>
            <w:tcW w:w="5812" w:type="dxa"/>
          </w:tcPr>
          <w:p w14:paraId="59A3C36E" w14:textId="77777777" w:rsidR="00914857" w:rsidRPr="00B144F9" w:rsidRDefault="00914857" w:rsidP="00914857">
            <w:pPr>
              <w:tabs>
                <w:tab w:val="left" w:pos="4253"/>
              </w:tabs>
              <w:spacing w:after="100"/>
              <w:jc w:val="center"/>
              <w:rPr>
                <w:rFonts w:cs="Arial"/>
              </w:rPr>
            </w:pPr>
          </w:p>
        </w:tc>
        <w:tc>
          <w:tcPr>
            <w:tcW w:w="2075" w:type="dxa"/>
          </w:tcPr>
          <w:p w14:paraId="7A8D2D19" w14:textId="77777777" w:rsidR="00914857" w:rsidRPr="00B144F9" w:rsidRDefault="00914857" w:rsidP="00914857">
            <w:pPr>
              <w:tabs>
                <w:tab w:val="left" w:pos="4253"/>
              </w:tabs>
              <w:spacing w:after="100"/>
              <w:jc w:val="center"/>
              <w:rPr>
                <w:rFonts w:cs="Arial"/>
              </w:rPr>
            </w:pPr>
          </w:p>
        </w:tc>
      </w:tr>
      <w:tr w:rsidR="00914857" w:rsidRPr="0067034B" w14:paraId="27826690" w14:textId="77777777" w:rsidTr="00C62F69">
        <w:tc>
          <w:tcPr>
            <w:tcW w:w="1129" w:type="dxa"/>
          </w:tcPr>
          <w:p w14:paraId="6FCCBA8A" w14:textId="68542BED" w:rsidR="00914857" w:rsidRPr="00B144F9" w:rsidRDefault="00914857" w:rsidP="003817DA">
            <w:pPr>
              <w:tabs>
                <w:tab w:val="left" w:pos="4253"/>
              </w:tabs>
              <w:spacing w:after="100"/>
              <w:rPr>
                <w:rFonts w:cs="Arial"/>
              </w:rPr>
            </w:pPr>
          </w:p>
        </w:tc>
        <w:tc>
          <w:tcPr>
            <w:tcW w:w="5812" w:type="dxa"/>
          </w:tcPr>
          <w:p w14:paraId="1C1D4429" w14:textId="77777777" w:rsidR="00914857" w:rsidRPr="00B144F9" w:rsidRDefault="00914857" w:rsidP="00914857">
            <w:pPr>
              <w:tabs>
                <w:tab w:val="left" w:pos="4253"/>
              </w:tabs>
              <w:spacing w:after="100"/>
              <w:jc w:val="center"/>
              <w:rPr>
                <w:rFonts w:cs="Arial"/>
              </w:rPr>
            </w:pPr>
          </w:p>
        </w:tc>
        <w:tc>
          <w:tcPr>
            <w:tcW w:w="2075" w:type="dxa"/>
          </w:tcPr>
          <w:p w14:paraId="29CC8E78" w14:textId="77777777" w:rsidR="00914857" w:rsidRPr="00B144F9" w:rsidRDefault="00914857" w:rsidP="00914857">
            <w:pPr>
              <w:tabs>
                <w:tab w:val="left" w:pos="4253"/>
              </w:tabs>
              <w:spacing w:after="100"/>
              <w:jc w:val="center"/>
              <w:rPr>
                <w:rFonts w:cs="Arial"/>
              </w:rPr>
            </w:pPr>
          </w:p>
        </w:tc>
      </w:tr>
      <w:tr w:rsidR="00914857" w:rsidRPr="0067034B" w14:paraId="3990FE69" w14:textId="77777777" w:rsidTr="00C62F69">
        <w:tc>
          <w:tcPr>
            <w:tcW w:w="1129" w:type="dxa"/>
          </w:tcPr>
          <w:p w14:paraId="50A57B67" w14:textId="76F463DB" w:rsidR="00914857" w:rsidRPr="00B144F9" w:rsidRDefault="00914857" w:rsidP="00914857">
            <w:pPr>
              <w:tabs>
                <w:tab w:val="left" w:pos="4253"/>
              </w:tabs>
              <w:spacing w:after="100"/>
              <w:jc w:val="center"/>
              <w:rPr>
                <w:rFonts w:cs="Arial"/>
              </w:rPr>
            </w:pPr>
          </w:p>
        </w:tc>
        <w:tc>
          <w:tcPr>
            <w:tcW w:w="5812" w:type="dxa"/>
          </w:tcPr>
          <w:p w14:paraId="777BF721" w14:textId="77777777" w:rsidR="00914857" w:rsidRPr="00B144F9" w:rsidRDefault="00914857" w:rsidP="00914857">
            <w:pPr>
              <w:tabs>
                <w:tab w:val="left" w:pos="4253"/>
              </w:tabs>
              <w:spacing w:after="100"/>
              <w:jc w:val="center"/>
              <w:rPr>
                <w:rFonts w:cs="Arial"/>
              </w:rPr>
            </w:pPr>
          </w:p>
        </w:tc>
        <w:tc>
          <w:tcPr>
            <w:tcW w:w="2075" w:type="dxa"/>
          </w:tcPr>
          <w:p w14:paraId="69C4AF96" w14:textId="77777777" w:rsidR="00914857" w:rsidRPr="00B144F9" w:rsidRDefault="00914857" w:rsidP="00914857">
            <w:pPr>
              <w:tabs>
                <w:tab w:val="left" w:pos="4253"/>
              </w:tabs>
              <w:spacing w:after="100"/>
              <w:jc w:val="center"/>
              <w:rPr>
                <w:rFonts w:cs="Arial"/>
              </w:rPr>
            </w:pPr>
          </w:p>
        </w:tc>
      </w:tr>
      <w:tr w:rsidR="00914857" w:rsidRPr="0067034B" w14:paraId="73577BBD" w14:textId="77777777" w:rsidTr="00C62F69">
        <w:tc>
          <w:tcPr>
            <w:tcW w:w="1129" w:type="dxa"/>
          </w:tcPr>
          <w:p w14:paraId="0A7CD1B9" w14:textId="0213FBC9" w:rsidR="00914857" w:rsidRPr="00B144F9" w:rsidRDefault="00914857" w:rsidP="00914857">
            <w:pPr>
              <w:tabs>
                <w:tab w:val="left" w:pos="4253"/>
              </w:tabs>
              <w:spacing w:after="100"/>
              <w:jc w:val="center"/>
              <w:rPr>
                <w:rFonts w:cs="Arial"/>
              </w:rPr>
            </w:pPr>
          </w:p>
        </w:tc>
        <w:tc>
          <w:tcPr>
            <w:tcW w:w="5812" w:type="dxa"/>
          </w:tcPr>
          <w:p w14:paraId="718655EF" w14:textId="77777777" w:rsidR="00914857" w:rsidRPr="00B144F9" w:rsidRDefault="00914857" w:rsidP="00914857">
            <w:pPr>
              <w:tabs>
                <w:tab w:val="left" w:pos="4253"/>
              </w:tabs>
              <w:spacing w:after="100"/>
              <w:jc w:val="center"/>
              <w:rPr>
                <w:rFonts w:cs="Arial"/>
              </w:rPr>
            </w:pPr>
          </w:p>
        </w:tc>
        <w:tc>
          <w:tcPr>
            <w:tcW w:w="2075" w:type="dxa"/>
          </w:tcPr>
          <w:p w14:paraId="499BA6B6" w14:textId="77777777" w:rsidR="00914857" w:rsidRPr="00B144F9" w:rsidRDefault="00914857" w:rsidP="00914857">
            <w:pPr>
              <w:tabs>
                <w:tab w:val="left" w:pos="4253"/>
              </w:tabs>
              <w:spacing w:after="100"/>
              <w:jc w:val="center"/>
              <w:rPr>
                <w:rFonts w:cs="Arial"/>
              </w:rPr>
            </w:pPr>
          </w:p>
        </w:tc>
      </w:tr>
      <w:tr w:rsidR="00914857" w:rsidRPr="0067034B" w14:paraId="493D2644" w14:textId="77777777" w:rsidTr="00C62F69">
        <w:tc>
          <w:tcPr>
            <w:tcW w:w="1129" w:type="dxa"/>
          </w:tcPr>
          <w:p w14:paraId="7E3309E0" w14:textId="30BAC4E7" w:rsidR="00914857" w:rsidRPr="00B144F9" w:rsidRDefault="00914857" w:rsidP="00914857">
            <w:pPr>
              <w:tabs>
                <w:tab w:val="left" w:pos="4253"/>
              </w:tabs>
              <w:spacing w:after="100"/>
              <w:jc w:val="center"/>
              <w:rPr>
                <w:rFonts w:cs="Arial"/>
              </w:rPr>
            </w:pPr>
          </w:p>
        </w:tc>
        <w:tc>
          <w:tcPr>
            <w:tcW w:w="5812" w:type="dxa"/>
          </w:tcPr>
          <w:p w14:paraId="070EDF46" w14:textId="77777777" w:rsidR="00914857" w:rsidRPr="00B144F9" w:rsidRDefault="00914857" w:rsidP="00914857">
            <w:pPr>
              <w:tabs>
                <w:tab w:val="left" w:pos="4253"/>
              </w:tabs>
              <w:spacing w:after="100"/>
              <w:jc w:val="center"/>
              <w:rPr>
                <w:rFonts w:cs="Arial"/>
              </w:rPr>
            </w:pPr>
          </w:p>
        </w:tc>
        <w:tc>
          <w:tcPr>
            <w:tcW w:w="2075" w:type="dxa"/>
          </w:tcPr>
          <w:p w14:paraId="60982E82" w14:textId="77777777" w:rsidR="00914857" w:rsidRPr="00B144F9" w:rsidRDefault="00914857" w:rsidP="00914857">
            <w:pPr>
              <w:tabs>
                <w:tab w:val="left" w:pos="4253"/>
              </w:tabs>
              <w:spacing w:after="100"/>
              <w:jc w:val="center"/>
              <w:rPr>
                <w:rFonts w:cs="Arial"/>
              </w:rPr>
            </w:pPr>
          </w:p>
        </w:tc>
      </w:tr>
      <w:tr w:rsidR="00914857" w:rsidRPr="0067034B" w14:paraId="634F9185" w14:textId="77777777" w:rsidTr="00C62F69">
        <w:tc>
          <w:tcPr>
            <w:tcW w:w="1129" w:type="dxa"/>
          </w:tcPr>
          <w:p w14:paraId="49F1CDE7" w14:textId="106133AF" w:rsidR="00914857" w:rsidRPr="00B144F9" w:rsidRDefault="00914857" w:rsidP="00914857">
            <w:pPr>
              <w:tabs>
                <w:tab w:val="left" w:pos="4253"/>
              </w:tabs>
              <w:spacing w:after="100"/>
              <w:jc w:val="center"/>
              <w:rPr>
                <w:rFonts w:cs="Arial"/>
              </w:rPr>
            </w:pPr>
          </w:p>
        </w:tc>
        <w:tc>
          <w:tcPr>
            <w:tcW w:w="5812" w:type="dxa"/>
          </w:tcPr>
          <w:p w14:paraId="5C74F088" w14:textId="77777777" w:rsidR="00914857" w:rsidRPr="00B144F9" w:rsidRDefault="00914857" w:rsidP="00914857">
            <w:pPr>
              <w:tabs>
                <w:tab w:val="left" w:pos="4253"/>
              </w:tabs>
              <w:spacing w:after="100"/>
              <w:jc w:val="center"/>
              <w:rPr>
                <w:rFonts w:cs="Arial"/>
              </w:rPr>
            </w:pPr>
          </w:p>
        </w:tc>
        <w:tc>
          <w:tcPr>
            <w:tcW w:w="2075" w:type="dxa"/>
          </w:tcPr>
          <w:p w14:paraId="0D3C748A" w14:textId="77777777" w:rsidR="00914857" w:rsidRPr="00B144F9" w:rsidRDefault="00914857" w:rsidP="00914857">
            <w:pPr>
              <w:tabs>
                <w:tab w:val="left" w:pos="4253"/>
              </w:tabs>
              <w:spacing w:after="100"/>
              <w:jc w:val="center"/>
              <w:rPr>
                <w:rFonts w:cs="Arial"/>
              </w:rPr>
            </w:pPr>
          </w:p>
        </w:tc>
      </w:tr>
      <w:tr w:rsidR="00914857" w:rsidRPr="0067034B" w14:paraId="7267EABA" w14:textId="77777777" w:rsidTr="00C62F69">
        <w:tc>
          <w:tcPr>
            <w:tcW w:w="1129" w:type="dxa"/>
          </w:tcPr>
          <w:p w14:paraId="7E8E8EC7" w14:textId="313C75BB" w:rsidR="00914857" w:rsidRPr="00B144F9" w:rsidRDefault="00914857" w:rsidP="003817DA">
            <w:pPr>
              <w:tabs>
                <w:tab w:val="left" w:pos="4253"/>
              </w:tabs>
              <w:spacing w:after="100"/>
              <w:rPr>
                <w:rFonts w:cs="Arial"/>
              </w:rPr>
            </w:pPr>
          </w:p>
        </w:tc>
        <w:tc>
          <w:tcPr>
            <w:tcW w:w="5812" w:type="dxa"/>
          </w:tcPr>
          <w:p w14:paraId="3E0864F9" w14:textId="77777777" w:rsidR="00914857" w:rsidRPr="00B144F9" w:rsidRDefault="00914857" w:rsidP="00914857">
            <w:pPr>
              <w:tabs>
                <w:tab w:val="left" w:pos="4253"/>
              </w:tabs>
              <w:spacing w:after="100"/>
              <w:jc w:val="center"/>
              <w:rPr>
                <w:rFonts w:cs="Arial"/>
              </w:rPr>
            </w:pPr>
          </w:p>
        </w:tc>
        <w:tc>
          <w:tcPr>
            <w:tcW w:w="2075" w:type="dxa"/>
          </w:tcPr>
          <w:p w14:paraId="631687E3" w14:textId="77777777" w:rsidR="00914857" w:rsidRPr="00B144F9" w:rsidRDefault="00914857" w:rsidP="00914857">
            <w:pPr>
              <w:tabs>
                <w:tab w:val="left" w:pos="4253"/>
              </w:tabs>
              <w:spacing w:after="100"/>
              <w:jc w:val="center"/>
              <w:rPr>
                <w:rFonts w:cs="Arial"/>
              </w:rPr>
            </w:pPr>
          </w:p>
        </w:tc>
      </w:tr>
      <w:tr w:rsidR="00914857" w:rsidRPr="0067034B" w14:paraId="62FE8F47" w14:textId="77777777" w:rsidTr="00C62F69">
        <w:tc>
          <w:tcPr>
            <w:tcW w:w="1129" w:type="dxa"/>
          </w:tcPr>
          <w:p w14:paraId="17A4C48E" w14:textId="44E68830" w:rsidR="00914857" w:rsidRPr="00B144F9" w:rsidRDefault="00914857" w:rsidP="00914857">
            <w:pPr>
              <w:tabs>
                <w:tab w:val="left" w:pos="4253"/>
              </w:tabs>
              <w:spacing w:after="100"/>
              <w:jc w:val="center"/>
              <w:rPr>
                <w:rFonts w:cs="Arial"/>
              </w:rPr>
            </w:pPr>
          </w:p>
        </w:tc>
        <w:tc>
          <w:tcPr>
            <w:tcW w:w="5812" w:type="dxa"/>
          </w:tcPr>
          <w:p w14:paraId="27152D1E" w14:textId="77777777" w:rsidR="00914857" w:rsidRPr="00B144F9" w:rsidRDefault="00914857" w:rsidP="00914857">
            <w:pPr>
              <w:tabs>
                <w:tab w:val="left" w:pos="4253"/>
              </w:tabs>
              <w:spacing w:after="100"/>
              <w:jc w:val="center"/>
              <w:rPr>
                <w:rFonts w:cs="Arial"/>
              </w:rPr>
            </w:pPr>
          </w:p>
        </w:tc>
        <w:tc>
          <w:tcPr>
            <w:tcW w:w="2075" w:type="dxa"/>
          </w:tcPr>
          <w:p w14:paraId="72708DD8" w14:textId="77777777" w:rsidR="00914857" w:rsidRPr="00B144F9" w:rsidRDefault="00914857" w:rsidP="00914857">
            <w:pPr>
              <w:tabs>
                <w:tab w:val="left" w:pos="4253"/>
              </w:tabs>
              <w:spacing w:after="100"/>
              <w:jc w:val="center"/>
              <w:rPr>
                <w:rFonts w:cs="Arial"/>
              </w:rPr>
            </w:pPr>
          </w:p>
        </w:tc>
      </w:tr>
      <w:tr w:rsidR="00914857" w:rsidRPr="0067034B" w14:paraId="69A26CFE" w14:textId="77777777" w:rsidTr="00C62F69">
        <w:tc>
          <w:tcPr>
            <w:tcW w:w="1129" w:type="dxa"/>
          </w:tcPr>
          <w:p w14:paraId="5ACB81B7" w14:textId="02B12306" w:rsidR="00914857" w:rsidRPr="00B144F9" w:rsidRDefault="00914857" w:rsidP="003817DA">
            <w:pPr>
              <w:tabs>
                <w:tab w:val="left" w:pos="4253"/>
              </w:tabs>
              <w:spacing w:after="100"/>
              <w:rPr>
                <w:rFonts w:cs="Arial"/>
              </w:rPr>
            </w:pPr>
          </w:p>
        </w:tc>
        <w:tc>
          <w:tcPr>
            <w:tcW w:w="5812" w:type="dxa"/>
          </w:tcPr>
          <w:p w14:paraId="4C3C2B09" w14:textId="77777777" w:rsidR="00914857" w:rsidRPr="00B144F9" w:rsidRDefault="00914857" w:rsidP="00914857">
            <w:pPr>
              <w:tabs>
                <w:tab w:val="left" w:pos="4253"/>
              </w:tabs>
              <w:spacing w:after="100"/>
              <w:jc w:val="center"/>
              <w:rPr>
                <w:rFonts w:cs="Arial"/>
              </w:rPr>
            </w:pPr>
          </w:p>
        </w:tc>
        <w:tc>
          <w:tcPr>
            <w:tcW w:w="2075" w:type="dxa"/>
          </w:tcPr>
          <w:p w14:paraId="3B4BE524" w14:textId="77777777" w:rsidR="00914857" w:rsidRPr="00B144F9" w:rsidRDefault="00914857" w:rsidP="00914857">
            <w:pPr>
              <w:tabs>
                <w:tab w:val="left" w:pos="4253"/>
              </w:tabs>
              <w:spacing w:after="100"/>
              <w:jc w:val="center"/>
              <w:rPr>
                <w:rFonts w:cs="Arial"/>
              </w:rPr>
            </w:pPr>
          </w:p>
        </w:tc>
      </w:tr>
      <w:tr w:rsidR="00914857" w:rsidRPr="0067034B" w14:paraId="31586B3D" w14:textId="77777777" w:rsidTr="00C62F69">
        <w:tc>
          <w:tcPr>
            <w:tcW w:w="1129" w:type="dxa"/>
          </w:tcPr>
          <w:p w14:paraId="173C4117" w14:textId="7F98E4E3" w:rsidR="00914857" w:rsidRPr="00B144F9" w:rsidRDefault="00914857" w:rsidP="003817DA">
            <w:pPr>
              <w:tabs>
                <w:tab w:val="left" w:pos="4253"/>
              </w:tabs>
              <w:spacing w:after="100"/>
              <w:rPr>
                <w:rFonts w:cs="Arial"/>
              </w:rPr>
            </w:pPr>
          </w:p>
        </w:tc>
        <w:tc>
          <w:tcPr>
            <w:tcW w:w="5812" w:type="dxa"/>
          </w:tcPr>
          <w:p w14:paraId="7D99C9A5" w14:textId="77777777" w:rsidR="00914857" w:rsidRPr="00B144F9" w:rsidRDefault="00914857" w:rsidP="00914857">
            <w:pPr>
              <w:tabs>
                <w:tab w:val="left" w:pos="4253"/>
              </w:tabs>
              <w:spacing w:after="100"/>
              <w:jc w:val="center"/>
              <w:rPr>
                <w:rFonts w:cs="Arial"/>
              </w:rPr>
            </w:pPr>
          </w:p>
        </w:tc>
        <w:tc>
          <w:tcPr>
            <w:tcW w:w="2075" w:type="dxa"/>
          </w:tcPr>
          <w:p w14:paraId="0FD9CB49" w14:textId="77777777" w:rsidR="00914857" w:rsidRPr="00B144F9" w:rsidRDefault="00914857" w:rsidP="00914857">
            <w:pPr>
              <w:tabs>
                <w:tab w:val="left" w:pos="4253"/>
              </w:tabs>
              <w:spacing w:after="100"/>
              <w:jc w:val="center"/>
              <w:rPr>
                <w:rFonts w:cs="Arial"/>
              </w:rPr>
            </w:pPr>
          </w:p>
        </w:tc>
      </w:tr>
      <w:tr w:rsidR="00914857" w:rsidRPr="0067034B" w14:paraId="19CE4479" w14:textId="77777777" w:rsidTr="00C62F69">
        <w:tc>
          <w:tcPr>
            <w:tcW w:w="1129" w:type="dxa"/>
          </w:tcPr>
          <w:p w14:paraId="2816D416" w14:textId="74518E5E" w:rsidR="00914857" w:rsidRPr="00B144F9" w:rsidRDefault="00914857" w:rsidP="00914857">
            <w:pPr>
              <w:tabs>
                <w:tab w:val="left" w:pos="4253"/>
              </w:tabs>
              <w:spacing w:after="100"/>
              <w:jc w:val="center"/>
              <w:rPr>
                <w:rFonts w:cs="Arial"/>
              </w:rPr>
            </w:pPr>
          </w:p>
        </w:tc>
        <w:tc>
          <w:tcPr>
            <w:tcW w:w="5812" w:type="dxa"/>
          </w:tcPr>
          <w:p w14:paraId="0ED30A11" w14:textId="77777777" w:rsidR="00914857" w:rsidRPr="00B144F9" w:rsidRDefault="00914857" w:rsidP="00914857">
            <w:pPr>
              <w:tabs>
                <w:tab w:val="left" w:pos="4253"/>
              </w:tabs>
              <w:spacing w:after="100"/>
              <w:jc w:val="center"/>
              <w:rPr>
                <w:rFonts w:cs="Arial"/>
              </w:rPr>
            </w:pPr>
          </w:p>
        </w:tc>
        <w:tc>
          <w:tcPr>
            <w:tcW w:w="2075" w:type="dxa"/>
          </w:tcPr>
          <w:p w14:paraId="5135D8E2" w14:textId="77777777" w:rsidR="00914857" w:rsidRPr="00B144F9" w:rsidRDefault="00914857" w:rsidP="00914857">
            <w:pPr>
              <w:tabs>
                <w:tab w:val="left" w:pos="4253"/>
              </w:tabs>
              <w:spacing w:after="100"/>
              <w:jc w:val="center"/>
              <w:rPr>
                <w:rFonts w:cs="Arial"/>
              </w:rPr>
            </w:pPr>
          </w:p>
        </w:tc>
      </w:tr>
      <w:tr w:rsidR="00914857" w:rsidRPr="0067034B" w14:paraId="4DB9EC8E" w14:textId="77777777" w:rsidTr="00C62F69">
        <w:tc>
          <w:tcPr>
            <w:tcW w:w="1129" w:type="dxa"/>
          </w:tcPr>
          <w:p w14:paraId="19259ECA" w14:textId="41C63361" w:rsidR="00914857" w:rsidRPr="00B144F9" w:rsidRDefault="00914857" w:rsidP="00914857">
            <w:pPr>
              <w:tabs>
                <w:tab w:val="left" w:pos="4253"/>
              </w:tabs>
              <w:spacing w:after="100"/>
              <w:jc w:val="center"/>
              <w:rPr>
                <w:rFonts w:cs="Arial"/>
              </w:rPr>
            </w:pPr>
          </w:p>
        </w:tc>
        <w:tc>
          <w:tcPr>
            <w:tcW w:w="5812" w:type="dxa"/>
          </w:tcPr>
          <w:p w14:paraId="53497423" w14:textId="77777777" w:rsidR="00914857" w:rsidRPr="00B144F9" w:rsidRDefault="00914857" w:rsidP="00914857">
            <w:pPr>
              <w:tabs>
                <w:tab w:val="left" w:pos="4253"/>
              </w:tabs>
              <w:spacing w:after="100"/>
              <w:jc w:val="center"/>
              <w:rPr>
                <w:rFonts w:cs="Arial"/>
              </w:rPr>
            </w:pPr>
          </w:p>
        </w:tc>
        <w:tc>
          <w:tcPr>
            <w:tcW w:w="2075" w:type="dxa"/>
          </w:tcPr>
          <w:p w14:paraId="43F94ADE" w14:textId="77777777" w:rsidR="00914857" w:rsidRPr="00B144F9" w:rsidRDefault="00914857" w:rsidP="00914857">
            <w:pPr>
              <w:tabs>
                <w:tab w:val="left" w:pos="4253"/>
              </w:tabs>
              <w:spacing w:after="100"/>
              <w:jc w:val="center"/>
              <w:rPr>
                <w:rFonts w:cs="Arial"/>
              </w:rPr>
            </w:pPr>
          </w:p>
        </w:tc>
      </w:tr>
      <w:tr w:rsidR="00914857" w:rsidRPr="0067034B" w14:paraId="0E641778" w14:textId="77777777" w:rsidTr="00C62F69">
        <w:tc>
          <w:tcPr>
            <w:tcW w:w="1129" w:type="dxa"/>
          </w:tcPr>
          <w:p w14:paraId="70B4EF7B" w14:textId="701A2DB0" w:rsidR="00914857" w:rsidRPr="00B144F9" w:rsidRDefault="00914857" w:rsidP="00914857">
            <w:pPr>
              <w:tabs>
                <w:tab w:val="left" w:pos="4253"/>
              </w:tabs>
              <w:spacing w:after="100"/>
              <w:jc w:val="center"/>
              <w:rPr>
                <w:rFonts w:cs="Arial"/>
              </w:rPr>
            </w:pPr>
          </w:p>
        </w:tc>
        <w:tc>
          <w:tcPr>
            <w:tcW w:w="5812" w:type="dxa"/>
          </w:tcPr>
          <w:p w14:paraId="6854311A" w14:textId="77777777" w:rsidR="00914857" w:rsidRPr="00B144F9" w:rsidRDefault="00914857" w:rsidP="00914857">
            <w:pPr>
              <w:tabs>
                <w:tab w:val="left" w:pos="4253"/>
              </w:tabs>
              <w:spacing w:after="100"/>
              <w:jc w:val="center"/>
              <w:rPr>
                <w:rFonts w:cs="Arial"/>
              </w:rPr>
            </w:pPr>
          </w:p>
        </w:tc>
        <w:tc>
          <w:tcPr>
            <w:tcW w:w="2075" w:type="dxa"/>
          </w:tcPr>
          <w:p w14:paraId="00EC902F" w14:textId="77777777" w:rsidR="00914857" w:rsidRPr="00B144F9" w:rsidRDefault="00914857" w:rsidP="00914857">
            <w:pPr>
              <w:tabs>
                <w:tab w:val="left" w:pos="4253"/>
              </w:tabs>
              <w:spacing w:after="100"/>
              <w:jc w:val="center"/>
              <w:rPr>
                <w:rFonts w:cs="Arial"/>
              </w:rPr>
            </w:pPr>
          </w:p>
        </w:tc>
      </w:tr>
      <w:tr w:rsidR="00914857" w:rsidRPr="0067034B" w14:paraId="25FB85FA" w14:textId="77777777" w:rsidTr="00C62F69">
        <w:tc>
          <w:tcPr>
            <w:tcW w:w="1129" w:type="dxa"/>
          </w:tcPr>
          <w:p w14:paraId="30E51982" w14:textId="25FEA979" w:rsidR="00914857" w:rsidRPr="00B144F9" w:rsidRDefault="00914857" w:rsidP="00914857">
            <w:pPr>
              <w:tabs>
                <w:tab w:val="left" w:pos="4253"/>
              </w:tabs>
              <w:spacing w:after="100"/>
              <w:jc w:val="center"/>
              <w:rPr>
                <w:rFonts w:cs="Arial"/>
              </w:rPr>
            </w:pPr>
          </w:p>
        </w:tc>
        <w:tc>
          <w:tcPr>
            <w:tcW w:w="5812" w:type="dxa"/>
          </w:tcPr>
          <w:p w14:paraId="60105712" w14:textId="77777777" w:rsidR="00914857" w:rsidRPr="00B144F9" w:rsidRDefault="00914857" w:rsidP="00914857">
            <w:pPr>
              <w:tabs>
                <w:tab w:val="left" w:pos="4253"/>
              </w:tabs>
              <w:spacing w:after="100"/>
              <w:jc w:val="center"/>
              <w:rPr>
                <w:rFonts w:cs="Arial"/>
              </w:rPr>
            </w:pPr>
          </w:p>
        </w:tc>
        <w:tc>
          <w:tcPr>
            <w:tcW w:w="2075" w:type="dxa"/>
          </w:tcPr>
          <w:p w14:paraId="6DE930A1" w14:textId="77777777" w:rsidR="00914857" w:rsidRPr="00B144F9" w:rsidRDefault="00914857" w:rsidP="00914857">
            <w:pPr>
              <w:tabs>
                <w:tab w:val="left" w:pos="4253"/>
              </w:tabs>
              <w:spacing w:after="100"/>
              <w:jc w:val="center"/>
              <w:rPr>
                <w:rFonts w:cs="Arial"/>
              </w:rPr>
            </w:pPr>
          </w:p>
        </w:tc>
      </w:tr>
      <w:tr w:rsidR="00914857" w:rsidRPr="0067034B" w14:paraId="2CB45870" w14:textId="77777777" w:rsidTr="00C62F69">
        <w:tc>
          <w:tcPr>
            <w:tcW w:w="1129" w:type="dxa"/>
          </w:tcPr>
          <w:p w14:paraId="3D4F9A77" w14:textId="4A01E034" w:rsidR="00914857" w:rsidRPr="00B144F9" w:rsidRDefault="00914857" w:rsidP="00914857">
            <w:pPr>
              <w:tabs>
                <w:tab w:val="left" w:pos="4253"/>
              </w:tabs>
              <w:spacing w:after="100"/>
              <w:jc w:val="center"/>
              <w:rPr>
                <w:rFonts w:cs="Arial"/>
              </w:rPr>
            </w:pPr>
          </w:p>
        </w:tc>
        <w:tc>
          <w:tcPr>
            <w:tcW w:w="5812" w:type="dxa"/>
          </w:tcPr>
          <w:p w14:paraId="31E5AE7C" w14:textId="77777777" w:rsidR="00914857" w:rsidRPr="00B144F9" w:rsidRDefault="00914857" w:rsidP="00914857">
            <w:pPr>
              <w:tabs>
                <w:tab w:val="left" w:pos="4253"/>
              </w:tabs>
              <w:spacing w:after="100"/>
              <w:jc w:val="center"/>
              <w:rPr>
                <w:rFonts w:cs="Arial"/>
              </w:rPr>
            </w:pPr>
          </w:p>
        </w:tc>
        <w:tc>
          <w:tcPr>
            <w:tcW w:w="2075" w:type="dxa"/>
          </w:tcPr>
          <w:p w14:paraId="53638A10" w14:textId="77777777" w:rsidR="00914857" w:rsidRPr="00B144F9" w:rsidRDefault="00914857" w:rsidP="00914857">
            <w:pPr>
              <w:tabs>
                <w:tab w:val="left" w:pos="4253"/>
              </w:tabs>
              <w:spacing w:after="100"/>
              <w:jc w:val="center"/>
              <w:rPr>
                <w:rFonts w:cs="Arial"/>
              </w:rPr>
            </w:pPr>
          </w:p>
        </w:tc>
      </w:tr>
      <w:tr w:rsidR="00914857" w:rsidRPr="0067034B" w14:paraId="33FABEA7" w14:textId="77777777" w:rsidTr="00C62F69">
        <w:tc>
          <w:tcPr>
            <w:tcW w:w="1129" w:type="dxa"/>
          </w:tcPr>
          <w:p w14:paraId="1DB18540" w14:textId="5CA7D5C3" w:rsidR="00914857" w:rsidRPr="00B144F9" w:rsidRDefault="00914857" w:rsidP="00914857">
            <w:pPr>
              <w:tabs>
                <w:tab w:val="left" w:pos="4253"/>
              </w:tabs>
              <w:spacing w:after="100"/>
              <w:jc w:val="center"/>
              <w:rPr>
                <w:rFonts w:cs="Arial"/>
              </w:rPr>
            </w:pPr>
          </w:p>
        </w:tc>
        <w:tc>
          <w:tcPr>
            <w:tcW w:w="5812" w:type="dxa"/>
          </w:tcPr>
          <w:p w14:paraId="3E51A372" w14:textId="77777777" w:rsidR="00914857" w:rsidRPr="00B144F9" w:rsidRDefault="00914857" w:rsidP="00914857">
            <w:pPr>
              <w:tabs>
                <w:tab w:val="left" w:pos="4253"/>
              </w:tabs>
              <w:spacing w:after="100"/>
              <w:jc w:val="center"/>
              <w:rPr>
                <w:rFonts w:cs="Arial"/>
              </w:rPr>
            </w:pPr>
          </w:p>
        </w:tc>
        <w:tc>
          <w:tcPr>
            <w:tcW w:w="2075" w:type="dxa"/>
          </w:tcPr>
          <w:p w14:paraId="5CF812EC" w14:textId="77777777" w:rsidR="00914857" w:rsidRPr="00B144F9" w:rsidRDefault="00914857" w:rsidP="00914857">
            <w:pPr>
              <w:tabs>
                <w:tab w:val="left" w:pos="4253"/>
              </w:tabs>
              <w:spacing w:after="100"/>
              <w:jc w:val="center"/>
              <w:rPr>
                <w:rFonts w:cs="Arial"/>
              </w:rPr>
            </w:pPr>
          </w:p>
        </w:tc>
      </w:tr>
      <w:tr w:rsidR="00914857" w:rsidRPr="0067034B" w14:paraId="354DAD52" w14:textId="77777777" w:rsidTr="00C62F69">
        <w:tc>
          <w:tcPr>
            <w:tcW w:w="1129" w:type="dxa"/>
          </w:tcPr>
          <w:p w14:paraId="3570DB1E" w14:textId="0EDA7FAA" w:rsidR="00914857" w:rsidRPr="00B144F9" w:rsidRDefault="00914857" w:rsidP="00914857">
            <w:pPr>
              <w:tabs>
                <w:tab w:val="left" w:pos="4253"/>
              </w:tabs>
              <w:spacing w:after="100"/>
              <w:jc w:val="center"/>
              <w:rPr>
                <w:rFonts w:cs="Arial"/>
              </w:rPr>
            </w:pPr>
          </w:p>
        </w:tc>
        <w:tc>
          <w:tcPr>
            <w:tcW w:w="5812" w:type="dxa"/>
          </w:tcPr>
          <w:p w14:paraId="4592EE8E" w14:textId="77777777" w:rsidR="00914857" w:rsidRPr="00B144F9" w:rsidRDefault="00914857" w:rsidP="00914857">
            <w:pPr>
              <w:tabs>
                <w:tab w:val="left" w:pos="4253"/>
              </w:tabs>
              <w:spacing w:after="100"/>
              <w:jc w:val="center"/>
              <w:rPr>
                <w:rFonts w:cs="Arial"/>
              </w:rPr>
            </w:pPr>
          </w:p>
        </w:tc>
        <w:tc>
          <w:tcPr>
            <w:tcW w:w="2075" w:type="dxa"/>
          </w:tcPr>
          <w:p w14:paraId="30D6A391" w14:textId="77777777" w:rsidR="00914857" w:rsidRPr="00B144F9" w:rsidRDefault="00914857" w:rsidP="00914857">
            <w:pPr>
              <w:tabs>
                <w:tab w:val="left" w:pos="4253"/>
              </w:tabs>
              <w:spacing w:after="100"/>
              <w:jc w:val="center"/>
              <w:rPr>
                <w:rFonts w:cs="Arial"/>
              </w:rPr>
            </w:pPr>
          </w:p>
        </w:tc>
      </w:tr>
      <w:tr w:rsidR="00914857" w:rsidRPr="0067034B" w14:paraId="150C4794" w14:textId="77777777" w:rsidTr="00C62F69">
        <w:tc>
          <w:tcPr>
            <w:tcW w:w="1129" w:type="dxa"/>
          </w:tcPr>
          <w:p w14:paraId="7FFEECBD" w14:textId="4E2E6BFD" w:rsidR="00914857" w:rsidRPr="00B144F9" w:rsidRDefault="00914857" w:rsidP="00914857">
            <w:pPr>
              <w:tabs>
                <w:tab w:val="left" w:pos="4253"/>
              </w:tabs>
              <w:spacing w:after="100"/>
              <w:jc w:val="center"/>
              <w:rPr>
                <w:rFonts w:cs="Arial"/>
              </w:rPr>
            </w:pPr>
          </w:p>
        </w:tc>
        <w:tc>
          <w:tcPr>
            <w:tcW w:w="5812" w:type="dxa"/>
          </w:tcPr>
          <w:p w14:paraId="71CD1993" w14:textId="77777777" w:rsidR="00914857" w:rsidRPr="00B144F9" w:rsidRDefault="00914857" w:rsidP="00914857">
            <w:pPr>
              <w:tabs>
                <w:tab w:val="left" w:pos="4253"/>
              </w:tabs>
              <w:spacing w:after="100"/>
              <w:jc w:val="center"/>
              <w:rPr>
                <w:rFonts w:cs="Arial"/>
              </w:rPr>
            </w:pPr>
          </w:p>
        </w:tc>
        <w:tc>
          <w:tcPr>
            <w:tcW w:w="2075" w:type="dxa"/>
          </w:tcPr>
          <w:p w14:paraId="645B139D" w14:textId="77777777" w:rsidR="00914857" w:rsidRPr="00B144F9" w:rsidRDefault="00914857" w:rsidP="00914857">
            <w:pPr>
              <w:tabs>
                <w:tab w:val="left" w:pos="4253"/>
              </w:tabs>
              <w:spacing w:after="100"/>
              <w:jc w:val="center"/>
              <w:rPr>
                <w:rFonts w:cs="Arial"/>
              </w:rPr>
            </w:pPr>
          </w:p>
        </w:tc>
      </w:tr>
      <w:tr w:rsidR="00914857" w:rsidRPr="0067034B" w14:paraId="11C2BF1A" w14:textId="77777777" w:rsidTr="00C62F69">
        <w:tc>
          <w:tcPr>
            <w:tcW w:w="1129" w:type="dxa"/>
          </w:tcPr>
          <w:p w14:paraId="1322AE91" w14:textId="5D1BF32D" w:rsidR="00914857" w:rsidRPr="00B144F9" w:rsidRDefault="00914857" w:rsidP="00914857">
            <w:pPr>
              <w:tabs>
                <w:tab w:val="left" w:pos="4253"/>
              </w:tabs>
              <w:spacing w:after="100"/>
              <w:jc w:val="center"/>
              <w:rPr>
                <w:rFonts w:cs="Arial"/>
              </w:rPr>
            </w:pPr>
          </w:p>
        </w:tc>
        <w:tc>
          <w:tcPr>
            <w:tcW w:w="5812" w:type="dxa"/>
          </w:tcPr>
          <w:p w14:paraId="348FB430" w14:textId="77777777" w:rsidR="00914857" w:rsidRPr="00B144F9" w:rsidRDefault="00914857" w:rsidP="00914857">
            <w:pPr>
              <w:tabs>
                <w:tab w:val="left" w:pos="4253"/>
              </w:tabs>
              <w:spacing w:after="100"/>
              <w:jc w:val="center"/>
              <w:rPr>
                <w:rFonts w:cs="Arial"/>
              </w:rPr>
            </w:pPr>
          </w:p>
        </w:tc>
        <w:tc>
          <w:tcPr>
            <w:tcW w:w="2075" w:type="dxa"/>
          </w:tcPr>
          <w:p w14:paraId="0800622B" w14:textId="77777777" w:rsidR="00914857" w:rsidRPr="00B144F9" w:rsidRDefault="00914857" w:rsidP="00914857">
            <w:pPr>
              <w:tabs>
                <w:tab w:val="left" w:pos="4253"/>
              </w:tabs>
              <w:spacing w:after="100"/>
              <w:jc w:val="center"/>
              <w:rPr>
                <w:rFonts w:cs="Arial"/>
              </w:rPr>
            </w:pPr>
          </w:p>
        </w:tc>
      </w:tr>
      <w:tr w:rsidR="00914857" w:rsidRPr="0067034B" w14:paraId="42D840FB" w14:textId="77777777" w:rsidTr="00C62F69">
        <w:tc>
          <w:tcPr>
            <w:tcW w:w="1129" w:type="dxa"/>
          </w:tcPr>
          <w:p w14:paraId="7729F3C0" w14:textId="144CDA78" w:rsidR="00914857" w:rsidRPr="00B144F9" w:rsidRDefault="00914857" w:rsidP="00914857">
            <w:pPr>
              <w:tabs>
                <w:tab w:val="left" w:pos="4253"/>
              </w:tabs>
              <w:spacing w:after="100"/>
              <w:jc w:val="center"/>
              <w:rPr>
                <w:rFonts w:cs="Arial"/>
              </w:rPr>
            </w:pPr>
          </w:p>
        </w:tc>
        <w:tc>
          <w:tcPr>
            <w:tcW w:w="5812" w:type="dxa"/>
          </w:tcPr>
          <w:p w14:paraId="1F790C81" w14:textId="77777777" w:rsidR="00914857" w:rsidRPr="00B144F9" w:rsidRDefault="00914857" w:rsidP="00914857">
            <w:pPr>
              <w:tabs>
                <w:tab w:val="left" w:pos="4253"/>
              </w:tabs>
              <w:spacing w:after="100"/>
              <w:jc w:val="center"/>
              <w:rPr>
                <w:rFonts w:cs="Arial"/>
              </w:rPr>
            </w:pPr>
          </w:p>
        </w:tc>
        <w:tc>
          <w:tcPr>
            <w:tcW w:w="2075" w:type="dxa"/>
          </w:tcPr>
          <w:p w14:paraId="01E17F2B" w14:textId="77777777" w:rsidR="00914857" w:rsidRPr="00B144F9" w:rsidRDefault="00914857" w:rsidP="00914857">
            <w:pPr>
              <w:tabs>
                <w:tab w:val="left" w:pos="4253"/>
              </w:tabs>
              <w:spacing w:after="100"/>
              <w:jc w:val="center"/>
              <w:rPr>
                <w:rFonts w:cs="Arial"/>
              </w:rPr>
            </w:pPr>
          </w:p>
        </w:tc>
      </w:tr>
      <w:tr w:rsidR="00914857" w:rsidRPr="0067034B" w14:paraId="684D2A5B" w14:textId="77777777" w:rsidTr="00C62F69">
        <w:tc>
          <w:tcPr>
            <w:tcW w:w="1129" w:type="dxa"/>
          </w:tcPr>
          <w:p w14:paraId="7D41A50A" w14:textId="29A3899F" w:rsidR="00914857" w:rsidRPr="00B144F9" w:rsidRDefault="00914857" w:rsidP="00914857">
            <w:pPr>
              <w:tabs>
                <w:tab w:val="left" w:pos="4253"/>
              </w:tabs>
              <w:spacing w:after="100"/>
              <w:jc w:val="center"/>
              <w:rPr>
                <w:rFonts w:cs="Arial"/>
              </w:rPr>
            </w:pPr>
          </w:p>
        </w:tc>
        <w:tc>
          <w:tcPr>
            <w:tcW w:w="5812" w:type="dxa"/>
          </w:tcPr>
          <w:p w14:paraId="5A6568E4" w14:textId="77777777" w:rsidR="00914857" w:rsidRPr="00B144F9" w:rsidRDefault="00914857" w:rsidP="00914857">
            <w:pPr>
              <w:tabs>
                <w:tab w:val="left" w:pos="4253"/>
              </w:tabs>
              <w:spacing w:after="100"/>
              <w:jc w:val="center"/>
              <w:rPr>
                <w:rFonts w:cs="Arial"/>
              </w:rPr>
            </w:pPr>
          </w:p>
        </w:tc>
        <w:tc>
          <w:tcPr>
            <w:tcW w:w="2075" w:type="dxa"/>
          </w:tcPr>
          <w:p w14:paraId="7F75E132" w14:textId="77777777" w:rsidR="00914857" w:rsidRPr="00B144F9" w:rsidRDefault="00914857" w:rsidP="00914857">
            <w:pPr>
              <w:tabs>
                <w:tab w:val="left" w:pos="4253"/>
              </w:tabs>
              <w:spacing w:after="100"/>
              <w:jc w:val="center"/>
              <w:rPr>
                <w:rFonts w:cs="Arial"/>
              </w:rPr>
            </w:pPr>
          </w:p>
        </w:tc>
      </w:tr>
      <w:tr w:rsidR="00914857" w:rsidRPr="0067034B" w14:paraId="646B5F6B" w14:textId="77777777" w:rsidTr="00C62F69">
        <w:tc>
          <w:tcPr>
            <w:tcW w:w="1129" w:type="dxa"/>
          </w:tcPr>
          <w:p w14:paraId="735ED42D" w14:textId="708D70F2" w:rsidR="00914857" w:rsidRPr="00B144F9" w:rsidRDefault="00914857" w:rsidP="00914857">
            <w:pPr>
              <w:tabs>
                <w:tab w:val="left" w:pos="4253"/>
              </w:tabs>
              <w:spacing w:after="100"/>
              <w:jc w:val="center"/>
              <w:rPr>
                <w:rFonts w:cs="Arial"/>
              </w:rPr>
            </w:pPr>
          </w:p>
        </w:tc>
        <w:tc>
          <w:tcPr>
            <w:tcW w:w="5812" w:type="dxa"/>
          </w:tcPr>
          <w:p w14:paraId="17FEAA80" w14:textId="77777777" w:rsidR="00914857" w:rsidRPr="00B144F9" w:rsidRDefault="00914857" w:rsidP="00914857">
            <w:pPr>
              <w:tabs>
                <w:tab w:val="left" w:pos="4253"/>
              </w:tabs>
              <w:spacing w:after="100"/>
              <w:jc w:val="center"/>
              <w:rPr>
                <w:rFonts w:cs="Arial"/>
              </w:rPr>
            </w:pPr>
          </w:p>
        </w:tc>
        <w:tc>
          <w:tcPr>
            <w:tcW w:w="2075" w:type="dxa"/>
          </w:tcPr>
          <w:p w14:paraId="1FDFB68F" w14:textId="77777777" w:rsidR="00914857" w:rsidRPr="00B144F9" w:rsidRDefault="00914857" w:rsidP="00914857">
            <w:pPr>
              <w:tabs>
                <w:tab w:val="left" w:pos="4253"/>
              </w:tabs>
              <w:spacing w:after="100"/>
              <w:jc w:val="center"/>
              <w:rPr>
                <w:rFonts w:cs="Arial"/>
              </w:rPr>
            </w:pPr>
          </w:p>
        </w:tc>
      </w:tr>
      <w:tr w:rsidR="00914857" w:rsidRPr="0067034B" w14:paraId="2CCF2C40" w14:textId="77777777" w:rsidTr="00C62F69">
        <w:tc>
          <w:tcPr>
            <w:tcW w:w="1129" w:type="dxa"/>
          </w:tcPr>
          <w:p w14:paraId="0638730D" w14:textId="026A7AA4" w:rsidR="00914857" w:rsidRPr="00B144F9" w:rsidRDefault="00914857" w:rsidP="00914857">
            <w:pPr>
              <w:tabs>
                <w:tab w:val="left" w:pos="4253"/>
              </w:tabs>
              <w:spacing w:after="100"/>
              <w:jc w:val="center"/>
              <w:rPr>
                <w:rFonts w:cs="Arial"/>
              </w:rPr>
            </w:pPr>
          </w:p>
        </w:tc>
        <w:tc>
          <w:tcPr>
            <w:tcW w:w="5812" w:type="dxa"/>
          </w:tcPr>
          <w:p w14:paraId="3EA271C5" w14:textId="77777777" w:rsidR="00914857" w:rsidRPr="00B144F9" w:rsidRDefault="00914857" w:rsidP="00914857">
            <w:pPr>
              <w:tabs>
                <w:tab w:val="left" w:pos="4253"/>
              </w:tabs>
              <w:spacing w:after="100"/>
              <w:jc w:val="center"/>
              <w:rPr>
                <w:rFonts w:cs="Arial"/>
              </w:rPr>
            </w:pPr>
          </w:p>
        </w:tc>
        <w:tc>
          <w:tcPr>
            <w:tcW w:w="2075" w:type="dxa"/>
          </w:tcPr>
          <w:p w14:paraId="78F3674F" w14:textId="77777777" w:rsidR="00914857" w:rsidRPr="00B144F9" w:rsidRDefault="00914857" w:rsidP="00914857">
            <w:pPr>
              <w:tabs>
                <w:tab w:val="left" w:pos="4253"/>
              </w:tabs>
              <w:spacing w:after="100"/>
              <w:jc w:val="center"/>
              <w:rPr>
                <w:rFonts w:cs="Arial"/>
              </w:rPr>
            </w:pPr>
          </w:p>
        </w:tc>
      </w:tr>
      <w:tr w:rsidR="00914857" w:rsidRPr="0067034B" w14:paraId="7C728C0D" w14:textId="77777777" w:rsidTr="00C62F69">
        <w:tc>
          <w:tcPr>
            <w:tcW w:w="1129" w:type="dxa"/>
          </w:tcPr>
          <w:p w14:paraId="22E1521E" w14:textId="325C1A83" w:rsidR="00914857" w:rsidRPr="00B144F9" w:rsidRDefault="00914857" w:rsidP="00914857">
            <w:pPr>
              <w:tabs>
                <w:tab w:val="left" w:pos="4253"/>
              </w:tabs>
              <w:spacing w:after="100"/>
              <w:jc w:val="center"/>
              <w:rPr>
                <w:rFonts w:cs="Arial"/>
              </w:rPr>
            </w:pPr>
          </w:p>
        </w:tc>
        <w:tc>
          <w:tcPr>
            <w:tcW w:w="5812" w:type="dxa"/>
          </w:tcPr>
          <w:p w14:paraId="39180B96" w14:textId="77777777" w:rsidR="00914857" w:rsidRPr="00B144F9" w:rsidRDefault="00914857" w:rsidP="00914857">
            <w:pPr>
              <w:tabs>
                <w:tab w:val="left" w:pos="4253"/>
              </w:tabs>
              <w:spacing w:after="100"/>
              <w:jc w:val="center"/>
              <w:rPr>
                <w:rFonts w:cs="Arial"/>
              </w:rPr>
            </w:pPr>
          </w:p>
        </w:tc>
        <w:tc>
          <w:tcPr>
            <w:tcW w:w="2075" w:type="dxa"/>
          </w:tcPr>
          <w:p w14:paraId="6A81464B" w14:textId="77777777" w:rsidR="00914857" w:rsidRPr="00B144F9" w:rsidRDefault="00914857" w:rsidP="00914857">
            <w:pPr>
              <w:tabs>
                <w:tab w:val="left" w:pos="4253"/>
              </w:tabs>
              <w:spacing w:after="100"/>
              <w:jc w:val="center"/>
              <w:rPr>
                <w:rFonts w:cs="Arial"/>
              </w:rPr>
            </w:pPr>
          </w:p>
        </w:tc>
      </w:tr>
      <w:tr w:rsidR="00914857" w:rsidRPr="0067034B" w14:paraId="61D376DD" w14:textId="77777777" w:rsidTr="00C62F69">
        <w:tc>
          <w:tcPr>
            <w:tcW w:w="1129" w:type="dxa"/>
          </w:tcPr>
          <w:p w14:paraId="5173C2A3" w14:textId="3E2010B6" w:rsidR="00914857" w:rsidRPr="00B144F9" w:rsidRDefault="00914857" w:rsidP="00914857">
            <w:pPr>
              <w:tabs>
                <w:tab w:val="left" w:pos="4253"/>
              </w:tabs>
              <w:spacing w:after="100"/>
              <w:jc w:val="center"/>
              <w:rPr>
                <w:rFonts w:cs="Arial"/>
              </w:rPr>
            </w:pPr>
          </w:p>
        </w:tc>
        <w:tc>
          <w:tcPr>
            <w:tcW w:w="5812" w:type="dxa"/>
          </w:tcPr>
          <w:p w14:paraId="60FEC10D" w14:textId="77777777" w:rsidR="00914857" w:rsidRPr="00B144F9" w:rsidRDefault="00914857" w:rsidP="00914857">
            <w:pPr>
              <w:tabs>
                <w:tab w:val="left" w:pos="4253"/>
              </w:tabs>
              <w:spacing w:after="100"/>
              <w:jc w:val="center"/>
              <w:rPr>
                <w:rFonts w:cs="Arial"/>
              </w:rPr>
            </w:pPr>
          </w:p>
        </w:tc>
        <w:tc>
          <w:tcPr>
            <w:tcW w:w="2075" w:type="dxa"/>
          </w:tcPr>
          <w:p w14:paraId="284107C2" w14:textId="77777777" w:rsidR="00914857" w:rsidRPr="00B144F9" w:rsidRDefault="00914857" w:rsidP="00914857">
            <w:pPr>
              <w:tabs>
                <w:tab w:val="left" w:pos="4253"/>
              </w:tabs>
              <w:spacing w:after="100"/>
              <w:jc w:val="center"/>
              <w:rPr>
                <w:rFonts w:cs="Arial"/>
              </w:rPr>
            </w:pPr>
          </w:p>
        </w:tc>
      </w:tr>
      <w:tr w:rsidR="00914857" w:rsidRPr="0067034B" w14:paraId="15D5429E" w14:textId="77777777" w:rsidTr="00C62F69">
        <w:tc>
          <w:tcPr>
            <w:tcW w:w="1129" w:type="dxa"/>
          </w:tcPr>
          <w:p w14:paraId="0883F0E1" w14:textId="7BC40615" w:rsidR="00914857" w:rsidRPr="00B144F9" w:rsidRDefault="00914857" w:rsidP="00914857">
            <w:pPr>
              <w:tabs>
                <w:tab w:val="left" w:pos="4253"/>
              </w:tabs>
              <w:spacing w:after="100"/>
              <w:jc w:val="center"/>
              <w:rPr>
                <w:rFonts w:cs="Arial"/>
              </w:rPr>
            </w:pPr>
          </w:p>
        </w:tc>
        <w:tc>
          <w:tcPr>
            <w:tcW w:w="5812" w:type="dxa"/>
          </w:tcPr>
          <w:p w14:paraId="48BC8D21" w14:textId="77777777" w:rsidR="00914857" w:rsidRPr="00B144F9" w:rsidRDefault="00914857" w:rsidP="00914857">
            <w:pPr>
              <w:tabs>
                <w:tab w:val="left" w:pos="4253"/>
              </w:tabs>
              <w:spacing w:after="100"/>
              <w:jc w:val="center"/>
              <w:rPr>
                <w:rFonts w:cs="Arial"/>
              </w:rPr>
            </w:pPr>
          </w:p>
        </w:tc>
        <w:tc>
          <w:tcPr>
            <w:tcW w:w="2075" w:type="dxa"/>
          </w:tcPr>
          <w:p w14:paraId="047EF6F8" w14:textId="77777777" w:rsidR="00914857" w:rsidRPr="00B144F9" w:rsidRDefault="00914857" w:rsidP="00914857">
            <w:pPr>
              <w:tabs>
                <w:tab w:val="left" w:pos="4253"/>
              </w:tabs>
              <w:spacing w:after="100"/>
              <w:jc w:val="center"/>
              <w:rPr>
                <w:rFonts w:cs="Arial"/>
              </w:rPr>
            </w:pPr>
          </w:p>
        </w:tc>
      </w:tr>
      <w:tr w:rsidR="00914857" w:rsidRPr="0067034B" w14:paraId="18B0C395" w14:textId="77777777" w:rsidTr="00C62F69">
        <w:tc>
          <w:tcPr>
            <w:tcW w:w="1129" w:type="dxa"/>
          </w:tcPr>
          <w:p w14:paraId="3169558E" w14:textId="109F65CD" w:rsidR="00914857" w:rsidRPr="00B144F9" w:rsidRDefault="00914857" w:rsidP="00914857">
            <w:pPr>
              <w:tabs>
                <w:tab w:val="left" w:pos="4253"/>
              </w:tabs>
              <w:spacing w:after="100"/>
              <w:jc w:val="center"/>
              <w:rPr>
                <w:rFonts w:cs="Arial"/>
              </w:rPr>
            </w:pPr>
          </w:p>
        </w:tc>
        <w:tc>
          <w:tcPr>
            <w:tcW w:w="5812" w:type="dxa"/>
          </w:tcPr>
          <w:p w14:paraId="3103FE3B" w14:textId="77777777" w:rsidR="00914857" w:rsidRPr="00B144F9" w:rsidRDefault="00914857" w:rsidP="00914857">
            <w:pPr>
              <w:tabs>
                <w:tab w:val="left" w:pos="4253"/>
              </w:tabs>
              <w:spacing w:after="100"/>
              <w:jc w:val="center"/>
              <w:rPr>
                <w:rFonts w:cs="Arial"/>
              </w:rPr>
            </w:pPr>
          </w:p>
        </w:tc>
        <w:tc>
          <w:tcPr>
            <w:tcW w:w="2075" w:type="dxa"/>
          </w:tcPr>
          <w:p w14:paraId="013CE884" w14:textId="77777777" w:rsidR="00914857" w:rsidRPr="00B144F9" w:rsidRDefault="00914857" w:rsidP="00914857">
            <w:pPr>
              <w:tabs>
                <w:tab w:val="left" w:pos="4253"/>
              </w:tabs>
              <w:spacing w:after="100"/>
              <w:jc w:val="center"/>
              <w:rPr>
                <w:rFonts w:cs="Arial"/>
              </w:rPr>
            </w:pPr>
          </w:p>
        </w:tc>
      </w:tr>
    </w:tbl>
    <w:p w14:paraId="504BE460" w14:textId="77777777" w:rsidR="00914857" w:rsidRPr="00B144F9" w:rsidRDefault="00914857" w:rsidP="00914857">
      <w:pPr>
        <w:tabs>
          <w:tab w:val="left" w:pos="4253"/>
        </w:tabs>
        <w:spacing w:before="100" w:beforeAutospacing="1" w:after="100" w:afterAutospacing="1"/>
        <w:ind w:left="360"/>
        <w:contextualSpacing/>
        <w:jc w:val="both"/>
        <w:rPr>
          <w:rFonts w:eastAsia="Calibri" w:cs="Arial"/>
          <w:sz w:val="22"/>
          <w:szCs w:val="22"/>
        </w:rPr>
      </w:pPr>
      <w:r w:rsidRPr="00B144F9">
        <w:rPr>
          <w:rFonts w:eastAsia="Calibri" w:cs="Arial"/>
          <w:sz w:val="22"/>
          <w:szCs w:val="22"/>
        </w:rPr>
        <w:br w:type="page"/>
      </w:r>
    </w:p>
    <w:p w14:paraId="7D41F518" w14:textId="79F27614" w:rsidR="00914857" w:rsidRPr="00875744" w:rsidRDefault="00D82CB7" w:rsidP="002D0842">
      <w:pPr>
        <w:numPr>
          <w:ilvl w:val="1"/>
          <w:numId w:val="27"/>
        </w:numPr>
        <w:tabs>
          <w:tab w:val="left" w:pos="4253"/>
        </w:tabs>
        <w:spacing w:before="120" w:after="100" w:afterAutospacing="1" w:line="276" w:lineRule="auto"/>
        <w:ind w:left="363" w:hanging="357"/>
        <w:rPr>
          <w:rFonts w:eastAsia="Calibri" w:cs="Arial"/>
          <w:sz w:val="22"/>
          <w:szCs w:val="22"/>
        </w:rPr>
      </w:pPr>
      <w:r>
        <w:rPr>
          <w:rFonts w:eastAsia="Calibri" w:cs="Arial"/>
          <w:sz w:val="22"/>
          <w:szCs w:val="22"/>
          <w:u w:val="single"/>
        </w:rPr>
        <w:lastRenderedPageBreak/>
        <w:t>T</w:t>
      </w:r>
      <w:r w:rsidR="00914857" w:rsidRPr="00875744">
        <w:rPr>
          <w:rFonts w:eastAsia="Calibri" w:cs="Arial"/>
          <w:sz w:val="22"/>
          <w:szCs w:val="22"/>
        </w:rPr>
        <w:t xml:space="preserve">he </w:t>
      </w:r>
      <w:r w:rsidR="00914857" w:rsidRPr="00875744">
        <w:rPr>
          <w:rFonts w:eastAsia="Calibri" w:cs="Arial"/>
          <w:sz w:val="22"/>
          <w:szCs w:val="22"/>
          <w:highlight w:val="yellow"/>
        </w:rPr>
        <w:t>CATO Plant and Apparatus</w:t>
      </w:r>
      <w:r w:rsidR="00914857" w:rsidRPr="00875744">
        <w:rPr>
          <w:rFonts w:eastAsia="Calibri" w:cs="Arial"/>
          <w:sz w:val="22"/>
          <w:szCs w:val="22"/>
        </w:rPr>
        <w:t xml:space="preserve"> conforms to the Total Harmonic Distortion (THD) level, at the CATO Transmission Interface Point as calculated in accordance with Engineering Recommendation G5/5 and IEC 61000-4-30, given in Table 5 below.</w:t>
      </w:r>
    </w:p>
    <w:p w14:paraId="66648BAF" w14:textId="77777777" w:rsidR="00914857" w:rsidRPr="00875744" w:rsidRDefault="00914857" w:rsidP="00914857">
      <w:pPr>
        <w:tabs>
          <w:tab w:val="left" w:pos="4253"/>
        </w:tabs>
        <w:ind w:left="357"/>
        <w:rPr>
          <w:rFonts w:eastAsia="Calibri" w:cs="Arial"/>
          <w:b/>
          <w:sz w:val="22"/>
          <w:szCs w:val="22"/>
        </w:rPr>
      </w:pPr>
      <w:r w:rsidRPr="00875744">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914857" w:rsidRPr="0067034B" w14:paraId="578B8093" w14:textId="77777777" w:rsidTr="00C62F69">
        <w:tc>
          <w:tcPr>
            <w:tcW w:w="4328" w:type="dxa"/>
            <w:shd w:val="clear" w:color="auto" w:fill="262673"/>
          </w:tcPr>
          <w:p w14:paraId="3A4F9D0E" w14:textId="77777777" w:rsidR="00914857" w:rsidRPr="00875744" w:rsidRDefault="00914857" w:rsidP="00914857">
            <w:pPr>
              <w:tabs>
                <w:tab w:val="left" w:pos="4253"/>
              </w:tabs>
              <w:spacing w:after="100"/>
              <w:contextualSpacing/>
              <w:rPr>
                <w:rFonts w:cs="Arial"/>
                <w:b/>
              </w:rPr>
            </w:pPr>
            <w:r w:rsidRPr="00875744">
              <w:rPr>
                <w:rFonts w:cs="Arial"/>
                <w:b/>
              </w:rPr>
              <w:t>Frequency Range</w:t>
            </w:r>
          </w:p>
        </w:tc>
        <w:tc>
          <w:tcPr>
            <w:tcW w:w="4328" w:type="dxa"/>
            <w:gridSpan w:val="2"/>
            <w:shd w:val="clear" w:color="auto" w:fill="262673"/>
          </w:tcPr>
          <w:p w14:paraId="1B48EBD1" w14:textId="77777777" w:rsidR="00914857" w:rsidRPr="00875744" w:rsidRDefault="00914857" w:rsidP="00914857">
            <w:pPr>
              <w:tabs>
                <w:tab w:val="left" w:pos="4253"/>
              </w:tabs>
              <w:spacing w:after="100"/>
              <w:contextualSpacing/>
              <w:rPr>
                <w:rFonts w:cs="Arial"/>
                <w:b/>
              </w:rPr>
            </w:pPr>
            <w:r w:rsidRPr="00875744">
              <w:rPr>
                <w:rFonts w:cs="Arial"/>
                <w:b/>
              </w:rPr>
              <w:t>THD</w:t>
            </w:r>
          </w:p>
        </w:tc>
      </w:tr>
      <w:tr w:rsidR="00914857" w:rsidRPr="0067034B" w14:paraId="5F5175DA" w14:textId="77777777" w:rsidTr="00C62F69">
        <w:tc>
          <w:tcPr>
            <w:tcW w:w="4356" w:type="dxa"/>
            <w:gridSpan w:val="2"/>
          </w:tcPr>
          <w:p w14:paraId="1DD06477" w14:textId="77777777" w:rsidR="00914857" w:rsidRPr="00875744" w:rsidRDefault="00914857" w:rsidP="00914857">
            <w:pPr>
              <w:tabs>
                <w:tab w:val="left" w:pos="4253"/>
              </w:tabs>
              <w:spacing w:after="100"/>
              <w:contextualSpacing/>
              <w:rPr>
                <w:rFonts w:cs="Arial"/>
              </w:rPr>
            </w:pPr>
            <w:r w:rsidRPr="00875744">
              <w:rPr>
                <w:rFonts w:cs="Arial"/>
              </w:rPr>
              <w:t>≥100Hz</w:t>
            </w:r>
          </w:p>
        </w:tc>
        <w:tc>
          <w:tcPr>
            <w:tcW w:w="4300" w:type="dxa"/>
          </w:tcPr>
          <w:p w14:paraId="5EAAF3A2" w14:textId="77777777" w:rsidR="00914857" w:rsidRPr="00875744" w:rsidRDefault="00914857" w:rsidP="00914857">
            <w:pPr>
              <w:tabs>
                <w:tab w:val="left" w:pos="4253"/>
              </w:tabs>
              <w:spacing w:after="100"/>
              <w:contextualSpacing/>
              <w:rPr>
                <w:rFonts w:cs="Arial"/>
              </w:rPr>
            </w:pPr>
          </w:p>
        </w:tc>
      </w:tr>
      <w:tr w:rsidR="00914857" w:rsidRPr="0067034B" w14:paraId="7E00C060" w14:textId="77777777" w:rsidTr="00C62F69">
        <w:tc>
          <w:tcPr>
            <w:tcW w:w="4356" w:type="dxa"/>
            <w:gridSpan w:val="2"/>
          </w:tcPr>
          <w:p w14:paraId="53230A87" w14:textId="510BD612" w:rsidR="00914857" w:rsidRPr="00875744" w:rsidRDefault="00914857" w:rsidP="00914857">
            <w:pPr>
              <w:tabs>
                <w:tab w:val="left" w:pos="4253"/>
              </w:tabs>
              <w:spacing w:after="100"/>
              <w:contextualSpacing/>
              <w:rPr>
                <w:rFonts w:cs="Arial"/>
              </w:rPr>
            </w:pPr>
          </w:p>
        </w:tc>
        <w:tc>
          <w:tcPr>
            <w:tcW w:w="4300" w:type="dxa"/>
          </w:tcPr>
          <w:p w14:paraId="0257D130" w14:textId="77777777" w:rsidR="00914857" w:rsidRPr="00875744" w:rsidRDefault="00914857" w:rsidP="00914857">
            <w:pPr>
              <w:tabs>
                <w:tab w:val="left" w:pos="4253"/>
              </w:tabs>
              <w:spacing w:after="100"/>
              <w:contextualSpacing/>
              <w:rPr>
                <w:rFonts w:cs="Arial"/>
              </w:rPr>
            </w:pPr>
          </w:p>
        </w:tc>
      </w:tr>
    </w:tbl>
    <w:p w14:paraId="42AC6C43"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r w:rsidRPr="00875744">
        <w:rPr>
          <w:rFonts w:eastAsia="Calibri" w:cs="Arial"/>
          <w:sz w:val="22"/>
          <w:szCs w:val="22"/>
        </w:rPr>
        <w:br w:type="page"/>
      </w:r>
    </w:p>
    <w:p w14:paraId="6BC22DF7" w14:textId="77777777" w:rsidR="00914857" w:rsidRPr="00875744" w:rsidRDefault="00914857" w:rsidP="002D0842">
      <w:pPr>
        <w:numPr>
          <w:ilvl w:val="0"/>
          <w:numId w:val="27"/>
        </w:numPr>
        <w:tabs>
          <w:tab w:val="left" w:pos="4253"/>
        </w:tabs>
        <w:spacing w:before="100" w:beforeAutospacing="1" w:after="100" w:afterAutospacing="1" w:line="276" w:lineRule="auto"/>
        <w:contextualSpacing/>
        <w:rPr>
          <w:rFonts w:eastAsia="Calibri" w:cs="Arial"/>
          <w:b/>
          <w:sz w:val="22"/>
          <w:szCs w:val="22"/>
        </w:rPr>
      </w:pPr>
      <w:r w:rsidRPr="00875744">
        <w:rPr>
          <w:rFonts w:eastAsia="Calibri" w:cs="Arial"/>
          <w:b/>
          <w:sz w:val="22"/>
          <w:szCs w:val="22"/>
        </w:rPr>
        <w:lastRenderedPageBreak/>
        <w:t>Voltage Flicker Limits</w:t>
      </w:r>
    </w:p>
    <w:p w14:paraId="136A3E97"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DEFE305" w14:textId="036F6F0D" w:rsidR="00914857" w:rsidRPr="00875744"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875744">
        <w:rPr>
          <w:rFonts w:eastAsia="Calibri" w:cs="Arial"/>
          <w:sz w:val="22"/>
          <w:szCs w:val="22"/>
        </w:rPr>
        <w:t xml:space="preserve">The CATO shall ensure its Plant and Apparatus is designed and constructed to comply with the voltage flicker limits at the Transmission Interface Point. </w:t>
      </w:r>
    </w:p>
    <w:p w14:paraId="094FADBF" w14:textId="77777777" w:rsidR="00AE46A8" w:rsidRDefault="00AE46A8" w:rsidP="003817DA">
      <w:pPr>
        <w:tabs>
          <w:tab w:val="left" w:pos="4253"/>
        </w:tabs>
        <w:spacing w:before="100" w:beforeAutospacing="1" w:after="100" w:afterAutospacing="1" w:line="276" w:lineRule="auto"/>
        <w:ind w:left="360"/>
        <w:contextualSpacing/>
        <w:rPr>
          <w:rFonts w:eastAsia="Calibri" w:cs="Arial"/>
          <w:sz w:val="22"/>
          <w:szCs w:val="22"/>
        </w:rPr>
      </w:pPr>
    </w:p>
    <w:p w14:paraId="6756B76A" w14:textId="05BEF942" w:rsidR="00AE46A8" w:rsidRPr="00875744" w:rsidRDefault="00AE46A8" w:rsidP="003817DA">
      <w:pPr>
        <w:tabs>
          <w:tab w:val="left" w:pos="426"/>
        </w:tabs>
        <w:spacing w:before="100" w:beforeAutospacing="1" w:after="100" w:afterAutospacing="1" w:line="276" w:lineRule="auto"/>
        <w:ind w:left="426" w:hanging="426"/>
        <w:contextualSpacing/>
        <w:rPr>
          <w:rFonts w:eastAsia="Calibri" w:cs="Arial"/>
          <w:sz w:val="22"/>
          <w:szCs w:val="22"/>
        </w:rPr>
      </w:pPr>
      <w:r w:rsidRPr="00AE46A8">
        <w:rPr>
          <w:rFonts w:eastAsia="Calibri" w:cs="Arial"/>
          <w:sz w:val="22"/>
          <w:szCs w:val="22"/>
        </w:rPr>
        <w:t>The CATO is required to follow EREC P28-Issue 2 and provide a report to show – considering time-variation of frequency ¬– that their flicker impact is compliant with Stage 2 assessment criteria of EREC P28-Issue 2. If the Stage 2 assessment criteria cannot be satisfied, then PTO shall issue appropriate limits in accordance with Stage 3 assessment procedure within EREC P28-Issue 2</w:t>
      </w:r>
    </w:p>
    <w:p w14:paraId="26E5318D"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0F31813" w14:textId="77777777" w:rsidR="00914857" w:rsidRPr="00875744" w:rsidRDefault="00914857" w:rsidP="00914857">
      <w:pPr>
        <w:tabs>
          <w:tab w:val="left" w:pos="4253"/>
        </w:tabs>
        <w:spacing w:before="100" w:beforeAutospacing="1" w:after="100" w:afterAutospacing="1"/>
        <w:jc w:val="both"/>
        <w:rPr>
          <w:rFonts w:eastAsia="Calibri" w:cs="Arial"/>
          <w:sz w:val="22"/>
          <w:szCs w:val="22"/>
        </w:rPr>
        <w:sectPr w:rsidR="00914857" w:rsidRPr="00875744">
          <w:pgSz w:w="11906" w:h="16838"/>
          <w:pgMar w:top="1440" w:right="1440" w:bottom="1440" w:left="1440" w:header="708" w:footer="708" w:gutter="0"/>
          <w:cols w:space="708"/>
          <w:docGrid w:linePitch="360"/>
        </w:sectPr>
      </w:pPr>
    </w:p>
    <w:p w14:paraId="68EF7142" w14:textId="77777777" w:rsidR="00914857" w:rsidRPr="00875744" w:rsidRDefault="00914857" w:rsidP="00914857">
      <w:pPr>
        <w:tabs>
          <w:tab w:val="left" w:pos="4253"/>
        </w:tabs>
        <w:spacing w:before="100" w:beforeAutospacing="1" w:after="100" w:afterAutospacing="1"/>
        <w:jc w:val="both"/>
        <w:rPr>
          <w:rFonts w:eastAsia="Calibri" w:cs="Arial"/>
          <w:b/>
          <w:sz w:val="22"/>
          <w:szCs w:val="22"/>
        </w:rPr>
      </w:pPr>
      <w:bookmarkStart w:id="14" w:name="_Hlk156335976"/>
      <w:r w:rsidRPr="00875744">
        <w:rPr>
          <w:rFonts w:eastAsia="Calibri" w:cs="Arial"/>
          <w:b/>
          <w:sz w:val="22"/>
          <w:szCs w:val="22"/>
        </w:rPr>
        <w:lastRenderedPageBreak/>
        <w:t>Schedule 3.5 – Appendix 2</w:t>
      </w:r>
    </w:p>
    <w:bookmarkEnd w:id="14"/>
    <w:p w14:paraId="44D8E172" w14:textId="77777777" w:rsidR="00914857" w:rsidRPr="00875744" w:rsidRDefault="00914857" w:rsidP="00914857">
      <w:pPr>
        <w:tabs>
          <w:tab w:val="left" w:pos="4253"/>
        </w:tabs>
        <w:spacing w:before="100" w:beforeAutospacing="1" w:after="100" w:afterAutospacing="1"/>
        <w:jc w:val="both"/>
        <w:rPr>
          <w:rFonts w:eastAsia="Calibri" w:cs="Arial"/>
          <w:sz w:val="22"/>
          <w:szCs w:val="22"/>
        </w:rPr>
      </w:pPr>
      <w:r w:rsidRPr="00875744">
        <w:rPr>
          <w:rFonts w:eastAsia="Calibri" w:cs="Arial"/>
          <w:sz w:val="22"/>
          <w:szCs w:val="22"/>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914857" w:rsidRPr="0067034B" w14:paraId="03652916" w14:textId="77777777" w:rsidTr="00C62F69">
        <w:trPr>
          <w:tblHeader/>
        </w:trPr>
        <w:tc>
          <w:tcPr>
            <w:tcW w:w="2122" w:type="dxa"/>
            <w:shd w:val="clear" w:color="auto" w:fill="262673"/>
          </w:tcPr>
          <w:p w14:paraId="4F4D9E8A" w14:textId="77777777" w:rsidR="00914857" w:rsidRPr="00875744" w:rsidRDefault="00914857" w:rsidP="00914857">
            <w:pPr>
              <w:tabs>
                <w:tab w:val="left" w:pos="4253"/>
              </w:tabs>
              <w:spacing w:after="100"/>
              <w:jc w:val="center"/>
              <w:rPr>
                <w:rFonts w:cs="Arial"/>
                <w:b/>
              </w:rPr>
            </w:pPr>
            <w:r w:rsidRPr="00875744">
              <w:rPr>
                <w:rFonts w:cs="Arial"/>
                <w:b/>
              </w:rPr>
              <w:t>Description</w:t>
            </w:r>
          </w:p>
        </w:tc>
        <w:tc>
          <w:tcPr>
            <w:tcW w:w="1843" w:type="dxa"/>
            <w:shd w:val="clear" w:color="auto" w:fill="262673"/>
          </w:tcPr>
          <w:p w14:paraId="6FC802F3" w14:textId="77777777" w:rsidR="00914857" w:rsidRPr="00875744" w:rsidRDefault="00914857" w:rsidP="00914857">
            <w:pPr>
              <w:tabs>
                <w:tab w:val="left" w:pos="4253"/>
              </w:tabs>
              <w:spacing w:after="100"/>
              <w:jc w:val="center"/>
              <w:rPr>
                <w:rFonts w:cs="Arial"/>
                <w:b/>
              </w:rPr>
            </w:pPr>
            <w:r w:rsidRPr="00875744">
              <w:rPr>
                <w:rFonts w:cs="Arial"/>
                <w:b/>
              </w:rPr>
              <w:t>Location</w:t>
            </w:r>
          </w:p>
        </w:tc>
        <w:tc>
          <w:tcPr>
            <w:tcW w:w="2126" w:type="dxa"/>
            <w:shd w:val="clear" w:color="auto" w:fill="262673"/>
          </w:tcPr>
          <w:p w14:paraId="672616EA" w14:textId="77777777" w:rsidR="00914857" w:rsidRPr="00875744" w:rsidRDefault="00914857" w:rsidP="00914857">
            <w:pPr>
              <w:tabs>
                <w:tab w:val="left" w:pos="4253"/>
              </w:tabs>
              <w:spacing w:after="100"/>
              <w:jc w:val="center"/>
              <w:rPr>
                <w:rFonts w:cs="Arial"/>
                <w:b/>
              </w:rPr>
            </w:pPr>
            <w:r w:rsidRPr="00875744">
              <w:rPr>
                <w:rFonts w:cs="Arial"/>
                <w:b/>
              </w:rPr>
              <w:t>Source</w:t>
            </w:r>
          </w:p>
        </w:tc>
        <w:tc>
          <w:tcPr>
            <w:tcW w:w="4075" w:type="dxa"/>
            <w:shd w:val="clear" w:color="auto" w:fill="262673"/>
          </w:tcPr>
          <w:p w14:paraId="3B4A0BEA" w14:textId="77777777" w:rsidR="00914857" w:rsidRPr="00875744" w:rsidRDefault="00914857" w:rsidP="00914857">
            <w:pPr>
              <w:tabs>
                <w:tab w:val="left" w:pos="4253"/>
              </w:tabs>
              <w:spacing w:after="100"/>
              <w:jc w:val="center"/>
              <w:rPr>
                <w:rFonts w:cs="Arial"/>
                <w:b/>
              </w:rPr>
            </w:pPr>
            <w:r w:rsidRPr="00875744">
              <w:rPr>
                <w:rFonts w:cs="Arial"/>
                <w:b/>
              </w:rPr>
              <w:t>Provided By</w:t>
            </w:r>
          </w:p>
        </w:tc>
        <w:tc>
          <w:tcPr>
            <w:tcW w:w="3721" w:type="dxa"/>
            <w:shd w:val="clear" w:color="auto" w:fill="262673"/>
          </w:tcPr>
          <w:p w14:paraId="22B7E1FB" w14:textId="77777777" w:rsidR="00914857" w:rsidRPr="00875744" w:rsidRDefault="00914857" w:rsidP="00914857">
            <w:pPr>
              <w:tabs>
                <w:tab w:val="left" w:pos="4253"/>
              </w:tabs>
              <w:spacing w:after="100"/>
              <w:jc w:val="center"/>
              <w:rPr>
                <w:rFonts w:cs="Arial"/>
                <w:b/>
              </w:rPr>
            </w:pPr>
            <w:r w:rsidRPr="00875744">
              <w:rPr>
                <w:rFonts w:cs="Arial"/>
                <w:b/>
              </w:rPr>
              <w:t>Comments</w:t>
            </w:r>
          </w:p>
        </w:tc>
      </w:tr>
      <w:tr w:rsidR="00914857" w:rsidRPr="0067034B" w14:paraId="5FB35D95" w14:textId="77777777" w:rsidTr="00C62F69">
        <w:tc>
          <w:tcPr>
            <w:tcW w:w="2122" w:type="dxa"/>
          </w:tcPr>
          <w:p w14:paraId="5AE5EEBB" w14:textId="01931186" w:rsidR="00914857" w:rsidRPr="003B2077" w:rsidRDefault="00914857" w:rsidP="00914857">
            <w:pPr>
              <w:tabs>
                <w:tab w:val="left" w:pos="4253"/>
              </w:tabs>
              <w:spacing w:after="100"/>
              <w:rPr>
                <w:rFonts w:cs="Arial"/>
              </w:rPr>
            </w:pPr>
            <w:r w:rsidRPr="003B2077">
              <w:rPr>
                <w:rFonts w:cs="Arial"/>
              </w:rPr>
              <w:t>Operational Telephony</w:t>
            </w:r>
          </w:p>
        </w:tc>
        <w:tc>
          <w:tcPr>
            <w:tcW w:w="1843" w:type="dxa"/>
          </w:tcPr>
          <w:p w14:paraId="42046F8C"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3F38321D" w14:textId="77777777" w:rsidR="00914857" w:rsidRPr="003B2077" w:rsidRDefault="00914857" w:rsidP="00914857">
            <w:pPr>
              <w:tabs>
                <w:tab w:val="left" w:pos="4253"/>
              </w:tabs>
              <w:spacing w:after="100"/>
              <w:rPr>
                <w:rFonts w:cs="Arial"/>
              </w:rPr>
            </w:pPr>
            <w:r w:rsidRPr="003B2077">
              <w:rPr>
                <w:rFonts w:cs="Arial"/>
              </w:rPr>
              <w:t>The Transmission Substation Exchange or as agreed with The Company</w:t>
            </w:r>
          </w:p>
        </w:tc>
        <w:tc>
          <w:tcPr>
            <w:tcW w:w="4075" w:type="dxa"/>
          </w:tcPr>
          <w:p w14:paraId="69E75DB8" w14:textId="77777777" w:rsidR="00914857" w:rsidRPr="003B2077" w:rsidRDefault="00914857" w:rsidP="00914857">
            <w:pPr>
              <w:tabs>
                <w:tab w:val="left" w:pos="4253"/>
              </w:tabs>
              <w:spacing w:after="100"/>
              <w:rPr>
                <w:rFonts w:cs="Arial"/>
              </w:rPr>
            </w:pPr>
            <w:r w:rsidRPr="003B2077">
              <w:rPr>
                <w:rFonts w:cs="Arial"/>
              </w:rPr>
              <w:t>PTO provided and installed cross site wiring at the CATO Plant and Apparatus Control Centre</w:t>
            </w:r>
          </w:p>
        </w:tc>
        <w:tc>
          <w:tcPr>
            <w:tcW w:w="3721" w:type="dxa"/>
          </w:tcPr>
          <w:p w14:paraId="6C035E37" w14:textId="77777777" w:rsidR="00914857" w:rsidRPr="003B2077" w:rsidRDefault="00914857" w:rsidP="00914857">
            <w:pPr>
              <w:tabs>
                <w:tab w:val="left" w:pos="4253"/>
              </w:tabs>
              <w:spacing w:after="100"/>
              <w:rPr>
                <w:rFonts w:cs="Arial"/>
              </w:rPr>
            </w:pPr>
            <w:r w:rsidRPr="003B2077">
              <w:rPr>
                <w:rFonts w:cs="Arial"/>
              </w:rPr>
              <w:t>Control Telephony provides secure point to point telephony for routine Control calls, priority Control calls and emergency Control Calls.</w:t>
            </w:r>
          </w:p>
          <w:p w14:paraId="065AAD34" w14:textId="2761707F" w:rsidR="00914857" w:rsidRPr="003B2077" w:rsidRDefault="00914857" w:rsidP="00914857">
            <w:pPr>
              <w:tabs>
                <w:tab w:val="left" w:pos="4253"/>
              </w:tabs>
              <w:spacing w:after="100"/>
              <w:rPr>
                <w:rFonts w:cs="Arial"/>
              </w:rPr>
            </w:pPr>
            <w:r w:rsidRPr="003B2077">
              <w:rPr>
                <w:rFonts w:cs="Arial"/>
              </w:rPr>
              <w:t xml:space="preserve">The CATO’s control point must be immediately and directly contactable by The Company at all times and operators should be able to communicate in clear plain English.  </w:t>
            </w:r>
          </w:p>
        </w:tc>
      </w:tr>
      <w:tr w:rsidR="00914857" w:rsidRPr="0067034B" w14:paraId="1EB44A9B" w14:textId="77777777" w:rsidTr="00C62F69">
        <w:tc>
          <w:tcPr>
            <w:tcW w:w="2122" w:type="dxa"/>
          </w:tcPr>
          <w:p w14:paraId="7F1A1815" w14:textId="77777777" w:rsidR="00914857" w:rsidRPr="003B2077" w:rsidRDefault="00914857" w:rsidP="00914857">
            <w:pPr>
              <w:tabs>
                <w:tab w:val="left" w:pos="4253"/>
              </w:tabs>
              <w:spacing w:after="100"/>
              <w:rPr>
                <w:rFonts w:cs="Arial"/>
              </w:rPr>
            </w:pPr>
            <w:r w:rsidRPr="003B2077">
              <w:rPr>
                <w:rFonts w:cs="Arial"/>
              </w:rPr>
              <w:t>PSTN (or other off-site communications circuits) for Telephony</w:t>
            </w:r>
          </w:p>
          <w:p w14:paraId="271AE09B" w14:textId="77777777" w:rsidR="00914857" w:rsidRPr="003B2077" w:rsidRDefault="00914857" w:rsidP="00914857">
            <w:pPr>
              <w:tabs>
                <w:tab w:val="left" w:pos="4253"/>
              </w:tabs>
              <w:spacing w:after="100"/>
              <w:rPr>
                <w:rFonts w:cs="Arial"/>
              </w:rPr>
            </w:pPr>
            <w:r w:rsidRPr="003B2077">
              <w:rPr>
                <w:rFonts w:cs="Arial"/>
              </w:rPr>
              <w:t>(ECC.6.5.2 to ECC.6.5.5)</w:t>
            </w:r>
          </w:p>
        </w:tc>
        <w:tc>
          <w:tcPr>
            <w:tcW w:w="1843" w:type="dxa"/>
          </w:tcPr>
          <w:p w14:paraId="4D276144"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7ACB4810" w14:textId="3C4E3B34" w:rsidR="00914857" w:rsidRPr="003B2077" w:rsidRDefault="00914857" w:rsidP="00914857">
            <w:pPr>
              <w:tabs>
                <w:tab w:val="left" w:pos="4253"/>
              </w:tabs>
              <w:spacing w:after="100"/>
              <w:rPr>
                <w:rFonts w:cs="Arial"/>
              </w:rPr>
            </w:pPr>
            <w:r w:rsidRPr="003B2077">
              <w:rPr>
                <w:rFonts w:cs="Arial"/>
              </w:rPr>
              <w:t xml:space="preserve">Public Telecommunications Operator </w:t>
            </w:r>
          </w:p>
        </w:tc>
        <w:tc>
          <w:tcPr>
            <w:tcW w:w="4075" w:type="dxa"/>
          </w:tcPr>
          <w:p w14:paraId="63989043" w14:textId="7A9CFB67" w:rsidR="00914857" w:rsidRPr="003B2077" w:rsidRDefault="00914857" w:rsidP="00914857">
            <w:pPr>
              <w:tabs>
                <w:tab w:val="left" w:pos="4253"/>
              </w:tabs>
              <w:spacing w:after="100"/>
              <w:rPr>
                <w:rFonts w:cs="Arial"/>
              </w:rPr>
            </w:pPr>
            <w:r w:rsidRPr="003B2077">
              <w:rPr>
                <w:rFonts w:cs="Arial"/>
              </w:rPr>
              <w:t>Data and speech services required by The Company and the PTO was cabled from the CATO Control Centre to the Public Telecommunications Exchange.  The CATO provided their own off</w:t>
            </w:r>
            <w:r w:rsidR="00A41BFE" w:rsidRPr="003B2077">
              <w:rPr>
                <w:rFonts w:cs="Arial"/>
              </w:rPr>
              <w:t>-</w:t>
            </w:r>
            <w:r w:rsidRPr="003B2077">
              <w:rPr>
                <w:rFonts w:cs="Arial"/>
              </w:rPr>
              <w:t>site wiring and communications paths.</w:t>
            </w:r>
          </w:p>
        </w:tc>
        <w:tc>
          <w:tcPr>
            <w:tcW w:w="3721" w:type="dxa"/>
          </w:tcPr>
          <w:p w14:paraId="6EE33D51" w14:textId="77777777" w:rsidR="00914857" w:rsidRPr="003B2077" w:rsidRDefault="00914857" w:rsidP="00914857">
            <w:pPr>
              <w:tabs>
                <w:tab w:val="left" w:pos="4253"/>
              </w:tabs>
              <w:spacing w:after="100"/>
              <w:rPr>
                <w:rFonts w:cs="Arial"/>
              </w:rPr>
            </w:pPr>
          </w:p>
        </w:tc>
      </w:tr>
    </w:tbl>
    <w:p w14:paraId="059EF1A8" w14:textId="5C5D34D0" w:rsidR="0034298B" w:rsidRPr="003B2077" w:rsidRDefault="00914857" w:rsidP="00914857">
      <w:pPr>
        <w:tabs>
          <w:tab w:val="left" w:pos="4253"/>
        </w:tabs>
        <w:spacing w:before="100" w:beforeAutospacing="1" w:after="100" w:afterAutospacing="1"/>
        <w:rPr>
          <w:rFonts w:eastAsia="Calibri" w:cs="Arial"/>
          <w:sz w:val="22"/>
          <w:szCs w:val="22"/>
        </w:rPr>
      </w:pPr>
      <w:r w:rsidRPr="003B2077">
        <w:rPr>
          <w:rFonts w:eastAsia="Calibri" w:cs="Arial"/>
          <w:sz w:val="22"/>
          <w:szCs w:val="22"/>
        </w:rPr>
        <w:t>.</w:t>
      </w:r>
    </w:p>
    <w:p w14:paraId="7EBFFDEE" w14:textId="57D98013" w:rsidR="0034298B" w:rsidRPr="003B2077" w:rsidRDefault="0034298B">
      <w:pPr>
        <w:spacing w:after="0"/>
        <w:rPr>
          <w:rFonts w:eastAsia="Calibri" w:cs="Arial"/>
          <w:sz w:val="22"/>
          <w:szCs w:val="22"/>
        </w:rPr>
      </w:pPr>
      <w:r w:rsidRPr="003B2077">
        <w:rPr>
          <w:rFonts w:eastAsia="Calibri" w:cs="Arial"/>
          <w:sz w:val="22"/>
          <w:szCs w:val="22"/>
        </w:rPr>
        <w:br w:type="page"/>
      </w:r>
    </w:p>
    <w:p w14:paraId="31A849D0" w14:textId="13ACA0AB" w:rsidR="007B5112" w:rsidRPr="00D82CB7" w:rsidRDefault="007B5112" w:rsidP="007B5112">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lastRenderedPageBreak/>
        <w:t xml:space="preserve">Schedule 3.5 – Appendix </w:t>
      </w:r>
      <w:r w:rsidR="00D443C0" w:rsidRPr="00D82CB7">
        <w:rPr>
          <w:rFonts w:eastAsia="Calibri" w:cs="Arial"/>
          <w:bCs/>
          <w:sz w:val="22"/>
          <w:szCs w:val="22"/>
        </w:rPr>
        <w:t>3</w:t>
      </w:r>
    </w:p>
    <w:p w14:paraId="5F30B28E"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Site Specific Technical Conditions – Dynamic System Monitoring and Fault Recording. (STCP 27-1)</w:t>
      </w:r>
    </w:p>
    <w:p w14:paraId="096D3F7A" w14:textId="65D4634D"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95DA7" w:rsidRPr="002E2816" w14:paraId="592FA43A" w14:textId="77777777">
        <w:trPr>
          <w:cantSplit/>
          <w:trHeight w:val="402"/>
        </w:trPr>
        <w:tc>
          <w:tcPr>
            <w:tcW w:w="3686" w:type="dxa"/>
            <w:tcBorders>
              <w:top w:val="single" w:sz="6" w:space="0" w:color="auto"/>
              <w:left w:val="single" w:sz="6" w:space="0" w:color="auto"/>
            </w:tcBorders>
          </w:tcPr>
          <w:p w14:paraId="3F28D5A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Description</w:t>
            </w:r>
          </w:p>
        </w:tc>
        <w:tc>
          <w:tcPr>
            <w:tcW w:w="1559" w:type="dxa"/>
            <w:tcBorders>
              <w:top w:val="single" w:sz="6" w:space="0" w:color="auto"/>
              <w:left w:val="single" w:sz="6" w:space="0" w:color="auto"/>
            </w:tcBorders>
          </w:tcPr>
          <w:p w14:paraId="1C99599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Type</w:t>
            </w:r>
          </w:p>
        </w:tc>
        <w:tc>
          <w:tcPr>
            <w:tcW w:w="2552" w:type="dxa"/>
            <w:tcBorders>
              <w:top w:val="single" w:sz="6" w:space="0" w:color="auto"/>
              <w:left w:val="single" w:sz="6" w:space="0" w:color="auto"/>
              <w:bottom w:val="single" w:sz="4" w:space="0" w:color="auto"/>
            </w:tcBorders>
          </w:tcPr>
          <w:p w14:paraId="420DA06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Provided by</w:t>
            </w:r>
          </w:p>
        </w:tc>
        <w:tc>
          <w:tcPr>
            <w:tcW w:w="5244" w:type="dxa"/>
            <w:tcBorders>
              <w:top w:val="single" w:sz="6" w:space="0" w:color="auto"/>
              <w:left w:val="single" w:sz="6" w:space="0" w:color="auto"/>
              <w:bottom w:val="single" w:sz="4" w:space="0" w:color="auto"/>
              <w:right w:val="single" w:sz="6" w:space="0" w:color="auto"/>
            </w:tcBorders>
          </w:tcPr>
          <w:p w14:paraId="1FCEBCD9"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Notes</w:t>
            </w:r>
          </w:p>
        </w:tc>
      </w:tr>
      <w:tr w:rsidR="00195DA7" w:rsidRPr="002E2816" w14:paraId="4A60CC5C" w14:textId="77777777">
        <w:trPr>
          <w:cantSplit/>
          <w:trHeight w:val="402"/>
        </w:trPr>
        <w:tc>
          <w:tcPr>
            <w:tcW w:w="3686" w:type="dxa"/>
            <w:tcBorders>
              <w:top w:val="single" w:sz="6" w:space="0" w:color="auto"/>
              <w:left w:val="single" w:sz="6" w:space="0" w:color="auto"/>
            </w:tcBorders>
          </w:tcPr>
          <w:p w14:paraId="13BC254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3 phase voltage and current at [XXXX]kV substation.</w:t>
            </w:r>
          </w:p>
        </w:tc>
        <w:tc>
          <w:tcPr>
            <w:tcW w:w="1559" w:type="dxa"/>
            <w:tcBorders>
              <w:top w:val="single" w:sz="6" w:space="0" w:color="auto"/>
              <w:left w:val="single" w:sz="6" w:space="0" w:color="auto"/>
            </w:tcBorders>
          </w:tcPr>
          <w:p w14:paraId="33EEF75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AC Waveforms</w:t>
            </w:r>
          </w:p>
        </w:tc>
        <w:tc>
          <w:tcPr>
            <w:tcW w:w="2552" w:type="dxa"/>
            <w:tcBorders>
              <w:top w:val="single" w:sz="6" w:space="0" w:color="auto"/>
              <w:left w:val="single" w:sz="6" w:space="0" w:color="auto"/>
            </w:tcBorders>
          </w:tcPr>
          <w:p w14:paraId="7192FF85"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w:t>
            </w:r>
          </w:p>
        </w:tc>
        <w:tc>
          <w:tcPr>
            <w:tcW w:w="5244" w:type="dxa"/>
            <w:tcBorders>
              <w:top w:val="single" w:sz="6" w:space="0" w:color="auto"/>
              <w:left w:val="single" w:sz="6" w:space="0" w:color="auto"/>
              <w:right w:val="single" w:sz="6" w:space="0" w:color="auto"/>
            </w:tcBorders>
          </w:tcPr>
          <w:p w14:paraId="2F617F63" w14:textId="45DC92C6"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functionality, performance, availability, accuracy, dependability, security, configuration, delivery point, protocol and repair times of the equipment generating and supplying the signals (i.e.</w:t>
            </w:r>
            <w:r w:rsidR="00A41BFE" w:rsidRPr="00D82CB7">
              <w:rPr>
                <w:rFonts w:eastAsia="Calibri" w:cs="Arial"/>
                <w:bCs/>
                <w:sz w:val="22"/>
                <w:szCs w:val="22"/>
              </w:rPr>
              <w:t>,</w:t>
            </w:r>
            <w:r w:rsidRPr="00D82CB7">
              <w:rPr>
                <w:rFonts w:eastAsia="Calibri" w:cs="Arial"/>
                <w:bCs/>
                <w:sz w:val="22"/>
                <w:szCs w:val="22"/>
              </w:rPr>
              <w:t xml:space="preserve"> the inputs, monitors and communication links) shall be agreed with The Company at least 12 months before the Completion Date.</w:t>
            </w:r>
          </w:p>
        </w:tc>
      </w:tr>
      <w:tr w:rsidR="00195DA7" w:rsidRPr="002E2816" w14:paraId="05C13587" w14:textId="77777777">
        <w:trPr>
          <w:cantSplit/>
          <w:trHeight w:val="390"/>
        </w:trPr>
        <w:tc>
          <w:tcPr>
            <w:tcW w:w="3686" w:type="dxa"/>
            <w:vMerge w:val="restart"/>
            <w:tcBorders>
              <w:top w:val="single" w:sz="6" w:space="0" w:color="auto"/>
              <w:left w:val="single" w:sz="6" w:space="0" w:color="auto"/>
            </w:tcBorders>
          </w:tcPr>
          <w:p w14:paraId="7E8CC5A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79869404"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Monitors</w:t>
            </w:r>
          </w:p>
        </w:tc>
        <w:tc>
          <w:tcPr>
            <w:tcW w:w="2552" w:type="dxa"/>
            <w:tcBorders>
              <w:top w:val="single" w:sz="6" w:space="0" w:color="auto"/>
              <w:left w:val="single" w:sz="6" w:space="0" w:color="auto"/>
              <w:bottom w:val="single" w:sz="4" w:space="0" w:color="auto"/>
            </w:tcBorders>
          </w:tcPr>
          <w:p w14:paraId="3AE9584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The CATO </w:t>
            </w:r>
          </w:p>
        </w:tc>
        <w:tc>
          <w:tcPr>
            <w:tcW w:w="5244" w:type="dxa"/>
            <w:vMerge w:val="restart"/>
            <w:tcBorders>
              <w:top w:val="single" w:sz="4" w:space="0" w:color="auto"/>
              <w:left w:val="single" w:sz="6" w:space="0" w:color="auto"/>
              <w:right w:val="single" w:sz="6" w:space="0" w:color="auto"/>
            </w:tcBorders>
          </w:tcPr>
          <w:p w14:paraId="24EBD117"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Connection to enable data to be retrieved from Dynamic System Monitoring equipment. Connection to the PTO with connection, monitoring and security arrangements to be agreed with The Company/the PTO at least 12 months before the Completion Date.</w:t>
            </w:r>
          </w:p>
        </w:tc>
      </w:tr>
      <w:tr w:rsidR="00195DA7" w:rsidRPr="002E2816" w14:paraId="4DA7D1E1" w14:textId="77777777">
        <w:trPr>
          <w:cantSplit/>
          <w:trHeight w:val="525"/>
        </w:trPr>
        <w:tc>
          <w:tcPr>
            <w:tcW w:w="3686" w:type="dxa"/>
            <w:vMerge/>
            <w:tcBorders>
              <w:left w:val="single" w:sz="6" w:space="0" w:color="auto"/>
              <w:bottom w:val="single" w:sz="6" w:space="0" w:color="auto"/>
            </w:tcBorders>
          </w:tcPr>
          <w:p w14:paraId="602F2B2C"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c>
          <w:tcPr>
            <w:tcW w:w="1559" w:type="dxa"/>
            <w:tcBorders>
              <w:top w:val="single" w:sz="4" w:space="0" w:color="auto"/>
              <w:left w:val="single" w:sz="6" w:space="0" w:color="auto"/>
              <w:bottom w:val="single" w:sz="6" w:space="0" w:color="auto"/>
            </w:tcBorders>
          </w:tcPr>
          <w:p w14:paraId="0C981A7E"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Communications Channels</w:t>
            </w:r>
          </w:p>
        </w:tc>
        <w:tc>
          <w:tcPr>
            <w:tcW w:w="2552" w:type="dxa"/>
            <w:tcBorders>
              <w:top w:val="single" w:sz="4" w:space="0" w:color="auto"/>
              <w:left w:val="single" w:sz="6" w:space="0" w:color="auto"/>
              <w:bottom w:val="single" w:sz="6" w:space="0" w:color="auto"/>
            </w:tcBorders>
          </w:tcPr>
          <w:p w14:paraId="423D0FA4"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3B8DE570"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r>
    </w:tbl>
    <w:p w14:paraId="3A2B7690" w14:textId="77777777" w:rsidR="00195DA7" w:rsidRPr="00D82CB7" w:rsidRDefault="00195DA7" w:rsidP="00195DA7">
      <w:pPr>
        <w:tabs>
          <w:tab w:val="left" w:pos="4253"/>
        </w:tabs>
        <w:spacing w:before="100" w:beforeAutospacing="1" w:after="100" w:afterAutospacing="1"/>
        <w:rPr>
          <w:rFonts w:eastAsia="Calibri" w:cs="Arial"/>
          <w:bCs/>
          <w:sz w:val="22"/>
          <w:szCs w:val="22"/>
        </w:rPr>
      </w:pPr>
    </w:p>
    <w:p w14:paraId="5B6BF0C6" w14:textId="01234D86" w:rsidR="00195DA7" w:rsidRPr="00D82CB7" w:rsidRDefault="00195DA7" w:rsidP="00195DA7">
      <w:pPr>
        <w:tabs>
          <w:tab w:val="left" w:pos="4253"/>
        </w:tabs>
        <w:spacing w:before="100" w:beforeAutospacing="1" w:after="100" w:afterAutospacing="1"/>
        <w:rPr>
          <w:rFonts w:eastAsia="Calibri" w:cs="Arial"/>
          <w:bCs/>
          <w:sz w:val="22"/>
          <w:szCs w:val="22"/>
        </w:rPr>
      </w:pPr>
      <w:proofErr w:type="gramStart"/>
      <w:r w:rsidRPr="00D82CB7">
        <w:rPr>
          <w:rFonts w:eastAsia="Calibri" w:cs="Arial"/>
          <w:bCs/>
          <w:sz w:val="22"/>
          <w:szCs w:val="22"/>
        </w:rPr>
        <w:t>In the event that</w:t>
      </w:r>
      <w:proofErr w:type="gramEnd"/>
      <w:r w:rsidRPr="00D82CB7">
        <w:rPr>
          <w:rFonts w:eastAsia="Calibri" w:cs="Arial"/>
          <w:bCs/>
          <w:sz w:val="22"/>
          <w:szCs w:val="22"/>
        </w:rPr>
        <w:t xml:space="preserve">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B966D4">
        <w:rPr>
          <w:rFonts w:eastAsia="Calibri" w:cs="Arial"/>
          <w:bCs/>
          <w:sz w:val="22"/>
          <w:szCs w:val="22"/>
        </w:rPr>
        <w:t>CATO Transmission Interface Point</w:t>
      </w:r>
      <w:r w:rsidRPr="00D82CB7">
        <w:rPr>
          <w:rFonts w:eastAsia="Calibri" w:cs="Arial"/>
          <w:bCs/>
          <w:sz w:val="22"/>
          <w:szCs w:val="22"/>
        </w:rPr>
        <w:t>.</w:t>
      </w:r>
    </w:p>
    <w:p w14:paraId="5700CECB" w14:textId="77777777" w:rsidR="00195DA7" w:rsidRPr="00D82CB7" w:rsidRDefault="00195DA7" w:rsidP="00195DA7">
      <w:pPr>
        <w:tabs>
          <w:tab w:val="left" w:pos="4253"/>
        </w:tabs>
        <w:spacing w:before="100" w:beforeAutospacing="1" w:after="100" w:afterAutospacing="1"/>
        <w:rPr>
          <w:rFonts w:eastAsia="Calibri" w:cs="Arial"/>
          <w:bCs/>
          <w:sz w:val="22"/>
          <w:szCs w:val="22"/>
        </w:rPr>
      </w:pPr>
      <w:proofErr w:type="gramStart"/>
      <w:r w:rsidRPr="00D82CB7">
        <w:rPr>
          <w:rFonts w:eastAsia="Calibri" w:cs="Arial"/>
          <w:bCs/>
          <w:sz w:val="22"/>
          <w:szCs w:val="22"/>
        </w:rPr>
        <w:t>Note:-</w:t>
      </w:r>
      <w:proofErr w:type="gramEnd"/>
      <w:r w:rsidRPr="00D82CB7">
        <w:rPr>
          <w:rFonts w:eastAsia="Calibri" w:cs="Arial"/>
          <w:bCs/>
          <w:sz w:val="22"/>
          <w:szCs w:val="22"/>
        </w:rPr>
        <w:t xml:space="preserve"> The specification and performance requirements for Dynamic System Monitoring is detailed in Technical Specification TS 3.24.70-RES (Dynamic System Monitoring (DSM)).</w:t>
      </w:r>
    </w:p>
    <w:p w14:paraId="71C3F3AA" w14:textId="4A8BC3B3" w:rsidR="00187E66" w:rsidRPr="003817DA" w:rsidRDefault="00187E66">
      <w:pPr>
        <w:tabs>
          <w:tab w:val="left" w:pos="4253"/>
        </w:tabs>
        <w:spacing w:after="200" w:line="264" w:lineRule="auto"/>
        <w:rPr>
          <w:rFonts w:eastAsia="Calibri" w:cs="Arial"/>
          <w:b/>
          <w:sz w:val="28"/>
          <w:szCs w:val="28"/>
        </w:rPr>
      </w:pPr>
      <w:r w:rsidRPr="003817DA">
        <w:rPr>
          <w:rFonts w:eastAsia="Calibri" w:cs="Arial"/>
          <w:b/>
          <w:sz w:val="28"/>
          <w:szCs w:val="28"/>
        </w:rPr>
        <w:lastRenderedPageBreak/>
        <w:t>Appendix A1</w:t>
      </w:r>
      <w:r w:rsidR="000857A4" w:rsidRPr="003817DA">
        <w:rPr>
          <w:rFonts w:eastAsia="Calibri" w:cs="Arial"/>
          <w:b/>
          <w:sz w:val="28"/>
          <w:szCs w:val="28"/>
        </w:rPr>
        <w:t>ii</w:t>
      </w:r>
      <w:r w:rsidRPr="003817DA">
        <w:rPr>
          <w:rFonts w:eastAsia="Calibri" w:cs="Arial"/>
          <w:b/>
          <w:sz w:val="28"/>
          <w:szCs w:val="28"/>
        </w:rPr>
        <w:t xml:space="preserve">      CATO TRANSMISSION INTERFACE SITE SPECIFICATION-HVDC</w:t>
      </w:r>
    </w:p>
    <w:p w14:paraId="0567A6E4" w14:textId="77777777" w:rsidR="00187E66" w:rsidRDefault="00187E66">
      <w:pPr>
        <w:tabs>
          <w:tab w:val="left" w:pos="4253"/>
        </w:tabs>
        <w:spacing w:after="200" w:line="264" w:lineRule="auto"/>
        <w:jc w:val="center"/>
        <w:rPr>
          <w:rFonts w:eastAsia="Calibri" w:cs="Arial"/>
          <w:b/>
          <w:sz w:val="28"/>
          <w:szCs w:val="28"/>
        </w:rPr>
      </w:pPr>
      <w:r w:rsidRPr="003817DA">
        <w:rPr>
          <w:rFonts w:eastAsia="Calibri" w:cs="Arial"/>
          <w:b/>
          <w:sz w:val="28"/>
          <w:szCs w:val="28"/>
        </w:rPr>
        <w:t>*TEMPLATE*</w:t>
      </w:r>
    </w:p>
    <w:p w14:paraId="7ACAABD9" w14:textId="33E028EC" w:rsidR="0063450A" w:rsidRPr="003817DA" w:rsidRDefault="0063450A" w:rsidP="003817DA">
      <w:pPr>
        <w:tabs>
          <w:tab w:val="left" w:pos="4253"/>
        </w:tabs>
        <w:spacing w:after="200" w:line="264" w:lineRule="auto"/>
        <w:rPr>
          <w:rFonts w:eastAsia="Calibri" w:cs="Arial"/>
          <w:b/>
          <w:sz w:val="22"/>
          <w:szCs w:val="22"/>
        </w:rPr>
      </w:pPr>
      <w:r w:rsidRPr="0063450A">
        <w:rPr>
          <w:rFonts w:eastAsia="Calibri" w:cs="Arial"/>
          <w:b/>
          <w:sz w:val="22"/>
          <w:szCs w:val="22"/>
        </w:rPr>
        <w:t>This template (</w:t>
      </w:r>
      <w:proofErr w:type="spellStart"/>
      <w:r w:rsidRPr="0063450A">
        <w:rPr>
          <w:rFonts w:eastAsia="Calibri" w:cs="Arial"/>
          <w:b/>
          <w:sz w:val="22"/>
          <w:szCs w:val="22"/>
        </w:rPr>
        <w:t>A</w:t>
      </w:r>
      <w:r>
        <w:rPr>
          <w:rFonts w:eastAsia="Calibri" w:cs="Arial"/>
          <w:b/>
          <w:sz w:val="22"/>
          <w:szCs w:val="22"/>
        </w:rPr>
        <w:t>ii</w:t>
      </w:r>
      <w:proofErr w:type="spellEnd"/>
      <w:r w:rsidRPr="0063450A">
        <w:rPr>
          <w:rFonts w:eastAsia="Calibri" w:cs="Arial"/>
          <w:b/>
          <w:sz w:val="22"/>
          <w:szCs w:val="22"/>
        </w:rPr>
        <w:t xml:space="preserve">) is only an </w:t>
      </w:r>
      <w:proofErr w:type="gramStart"/>
      <w:r w:rsidRPr="0063450A">
        <w:rPr>
          <w:rFonts w:eastAsia="Calibri" w:cs="Arial"/>
          <w:b/>
          <w:sz w:val="22"/>
          <w:szCs w:val="22"/>
        </w:rPr>
        <w:t>example,</w:t>
      </w:r>
      <w:proofErr w:type="gramEnd"/>
      <w:r w:rsidRPr="0063450A">
        <w:rPr>
          <w:rFonts w:eastAsia="Calibri" w:cs="Arial"/>
          <w:b/>
          <w:sz w:val="22"/>
          <w:szCs w:val="22"/>
        </w:rPr>
        <w:t xml:space="preserve"> The Company retain the right to change them on a </w:t>
      </w:r>
      <w:proofErr w:type="gramStart"/>
      <w:r w:rsidRPr="0063450A">
        <w:rPr>
          <w:rFonts w:eastAsia="Calibri" w:cs="Arial"/>
          <w:b/>
          <w:sz w:val="22"/>
          <w:szCs w:val="22"/>
        </w:rPr>
        <w:t>case by case</w:t>
      </w:r>
      <w:proofErr w:type="gramEnd"/>
      <w:r w:rsidRPr="0063450A">
        <w:rPr>
          <w:rFonts w:eastAsia="Calibri" w:cs="Arial"/>
          <w:b/>
          <w:sz w:val="22"/>
          <w:szCs w:val="22"/>
        </w:rPr>
        <w:t xml:space="preserve"> basis</w:t>
      </w:r>
      <w:r>
        <w:rPr>
          <w:rFonts w:eastAsia="Calibri" w:cs="Arial"/>
          <w:b/>
          <w:sz w:val="22"/>
          <w:szCs w:val="22"/>
        </w:rPr>
        <w:t>.</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187E66" w:rsidRPr="0067034B" w14:paraId="73191D11" w14:textId="77777777">
        <w:tc>
          <w:tcPr>
            <w:tcW w:w="3451" w:type="dxa"/>
            <w:shd w:val="clear" w:color="auto" w:fill="F2F2F2"/>
          </w:tcPr>
          <w:p w14:paraId="747A1C1E" w14:textId="77777777" w:rsidR="00187E66" w:rsidRPr="0067034B" w:rsidRDefault="00187E66">
            <w:pPr>
              <w:tabs>
                <w:tab w:val="left" w:pos="4253"/>
              </w:tabs>
              <w:spacing w:line="264" w:lineRule="auto"/>
              <w:rPr>
                <w:rFonts w:cs="Arial"/>
                <w:b/>
              </w:rPr>
            </w:pPr>
            <w:r w:rsidRPr="0067034B">
              <w:rPr>
                <w:rFonts w:cs="Arial"/>
                <w:b/>
              </w:rPr>
              <w:t xml:space="preserve"> Pre-existing Transmission Owner (PTO):</w:t>
            </w:r>
          </w:p>
          <w:p w14:paraId="0B9599F2" w14:textId="77777777" w:rsidR="00187E66" w:rsidRPr="0067034B" w:rsidRDefault="00187E66">
            <w:pPr>
              <w:tabs>
                <w:tab w:val="left" w:pos="4253"/>
              </w:tabs>
              <w:spacing w:line="264" w:lineRule="auto"/>
              <w:rPr>
                <w:rFonts w:cs="Arial"/>
                <w:b/>
              </w:rPr>
            </w:pPr>
          </w:p>
        </w:tc>
        <w:tc>
          <w:tcPr>
            <w:tcW w:w="4913" w:type="dxa"/>
          </w:tcPr>
          <w:p w14:paraId="053F93E3" w14:textId="77777777" w:rsidR="00187E66" w:rsidRPr="0067034B" w:rsidRDefault="00187E66">
            <w:pPr>
              <w:tabs>
                <w:tab w:val="left" w:pos="4253"/>
              </w:tabs>
              <w:spacing w:line="264" w:lineRule="auto"/>
              <w:jc w:val="right"/>
              <w:rPr>
                <w:rFonts w:cs="Arial"/>
                <w:b/>
              </w:rPr>
            </w:pPr>
          </w:p>
        </w:tc>
      </w:tr>
      <w:tr w:rsidR="00187E66" w:rsidRPr="0067034B" w14:paraId="3009291C" w14:textId="77777777">
        <w:tc>
          <w:tcPr>
            <w:tcW w:w="3451" w:type="dxa"/>
            <w:shd w:val="clear" w:color="auto" w:fill="F2F2F2"/>
          </w:tcPr>
          <w:p w14:paraId="257CF875" w14:textId="77777777" w:rsidR="00187E66" w:rsidRPr="0067034B" w:rsidRDefault="00187E66">
            <w:pPr>
              <w:tabs>
                <w:tab w:val="left" w:pos="4253"/>
              </w:tabs>
              <w:spacing w:line="264" w:lineRule="auto"/>
              <w:rPr>
                <w:rFonts w:cs="Arial"/>
                <w:b/>
              </w:rPr>
            </w:pPr>
            <w:r w:rsidRPr="0067034B">
              <w:rPr>
                <w:rFonts w:cs="Arial"/>
                <w:b/>
              </w:rPr>
              <w:t>Competitively Appointed Transmission Owner (CATO):</w:t>
            </w:r>
          </w:p>
        </w:tc>
        <w:tc>
          <w:tcPr>
            <w:tcW w:w="4913" w:type="dxa"/>
          </w:tcPr>
          <w:p w14:paraId="46546DE8" w14:textId="77777777" w:rsidR="00187E66" w:rsidRPr="0067034B" w:rsidRDefault="00187E66">
            <w:pPr>
              <w:tabs>
                <w:tab w:val="left" w:pos="4253"/>
              </w:tabs>
              <w:spacing w:line="264" w:lineRule="auto"/>
              <w:rPr>
                <w:rFonts w:cs="Arial"/>
                <w:b/>
              </w:rPr>
            </w:pPr>
          </w:p>
        </w:tc>
      </w:tr>
      <w:tr w:rsidR="00187E66" w:rsidRPr="0067034B" w14:paraId="7339F149" w14:textId="77777777">
        <w:tc>
          <w:tcPr>
            <w:tcW w:w="3451" w:type="dxa"/>
            <w:shd w:val="clear" w:color="auto" w:fill="F2F2F2"/>
          </w:tcPr>
          <w:p w14:paraId="6A7AEA1D" w14:textId="77777777" w:rsidR="00187E66" w:rsidRPr="0067034B" w:rsidRDefault="00187E66">
            <w:pPr>
              <w:tabs>
                <w:tab w:val="left" w:pos="4253"/>
              </w:tabs>
              <w:spacing w:line="264" w:lineRule="auto"/>
              <w:rPr>
                <w:rFonts w:cs="Arial"/>
                <w:b/>
              </w:rPr>
            </w:pPr>
          </w:p>
        </w:tc>
        <w:tc>
          <w:tcPr>
            <w:tcW w:w="4913" w:type="dxa"/>
          </w:tcPr>
          <w:p w14:paraId="08745DAA" w14:textId="77777777" w:rsidR="00187E66" w:rsidRPr="0067034B" w:rsidRDefault="00187E66">
            <w:pPr>
              <w:tabs>
                <w:tab w:val="left" w:pos="4253"/>
              </w:tabs>
              <w:spacing w:line="264" w:lineRule="auto"/>
              <w:jc w:val="right"/>
              <w:rPr>
                <w:rFonts w:cs="Arial"/>
              </w:rPr>
            </w:pPr>
          </w:p>
        </w:tc>
      </w:tr>
      <w:tr w:rsidR="00187E66" w:rsidRPr="0067034B" w14:paraId="48753D64" w14:textId="77777777">
        <w:tc>
          <w:tcPr>
            <w:tcW w:w="3451" w:type="dxa"/>
            <w:shd w:val="clear" w:color="auto" w:fill="F2F2F2"/>
          </w:tcPr>
          <w:p w14:paraId="10EA7602" w14:textId="77777777" w:rsidR="00187E66" w:rsidRPr="0067034B" w:rsidRDefault="00187E66">
            <w:pPr>
              <w:tabs>
                <w:tab w:val="left" w:pos="4253"/>
              </w:tabs>
              <w:spacing w:line="264" w:lineRule="auto"/>
              <w:rPr>
                <w:rFonts w:cs="Arial"/>
                <w:b/>
              </w:rPr>
            </w:pPr>
            <w:r w:rsidRPr="0067034B">
              <w:rPr>
                <w:rFonts w:cs="Arial"/>
                <w:b/>
              </w:rPr>
              <w:t>Transmission Interface Site:</w:t>
            </w:r>
          </w:p>
        </w:tc>
        <w:tc>
          <w:tcPr>
            <w:tcW w:w="4913" w:type="dxa"/>
          </w:tcPr>
          <w:p w14:paraId="0DBDE134" w14:textId="77777777" w:rsidR="00187E66" w:rsidRPr="0067034B" w:rsidRDefault="00187E66">
            <w:pPr>
              <w:tabs>
                <w:tab w:val="left" w:pos="4253"/>
              </w:tabs>
              <w:spacing w:line="264" w:lineRule="auto"/>
              <w:jc w:val="right"/>
              <w:rPr>
                <w:rFonts w:cs="Arial"/>
                <w:b/>
              </w:rPr>
            </w:pPr>
          </w:p>
        </w:tc>
      </w:tr>
    </w:tbl>
    <w:p w14:paraId="54C0F354" w14:textId="77777777" w:rsidR="00187E66" w:rsidRPr="003817DA" w:rsidRDefault="00187E66">
      <w:pPr>
        <w:spacing w:before="100" w:beforeAutospacing="1" w:after="100" w:afterAutospacing="1"/>
        <w:rPr>
          <w:rFonts w:eastAsia="Calibri" w:cs="Arial"/>
          <w:b/>
          <w:u w:val="single"/>
        </w:rPr>
      </w:pPr>
      <w:r w:rsidRPr="003817DA">
        <w:rPr>
          <w:rFonts w:eastAsia="Calibri" w:cs="Arial"/>
          <w:b/>
          <w:u w:val="single"/>
        </w:rPr>
        <w:t>CONTENTS</w:t>
      </w:r>
    </w:p>
    <w:p w14:paraId="0943BABB" w14:textId="77777777" w:rsidR="00187E66" w:rsidRPr="003817DA" w:rsidRDefault="00187E66">
      <w:pPr>
        <w:spacing w:after="0" w:line="276" w:lineRule="auto"/>
        <w:ind w:left="426" w:hanging="426"/>
        <w:rPr>
          <w:rFonts w:eastAsia="Calibri" w:cs="Arial"/>
          <w:b/>
        </w:rPr>
      </w:pPr>
      <w:r w:rsidRPr="003817DA">
        <w:rPr>
          <w:rFonts w:eastAsia="Calibri" w:cs="Arial"/>
          <w:b/>
        </w:rPr>
        <w:t>SCHEDULE 1.</w:t>
      </w:r>
      <w:r w:rsidRPr="003817DA">
        <w:rPr>
          <w:rFonts w:eastAsia="Calibri" w:cs="Arial"/>
          <w:b/>
        </w:rPr>
        <w:tab/>
        <w:t>TRANSMISSION ASSETS AT THE TRANSMISSION INTERFACE SITE</w:t>
      </w:r>
    </w:p>
    <w:p w14:paraId="065F49EA" w14:textId="77777777" w:rsidR="00187E66" w:rsidRPr="003817DA" w:rsidRDefault="00187E66">
      <w:pPr>
        <w:spacing w:after="0" w:line="276" w:lineRule="auto"/>
        <w:ind w:left="1843" w:hanging="425"/>
        <w:rPr>
          <w:rFonts w:eastAsia="Calibri" w:cs="Arial"/>
        </w:rPr>
      </w:pPr>
      <w:r w:rsidRPr="003817DA">
        <w:rPr>
          <w:rFonts w:eastAsia="Calibri" w:cs="Arial"/>
        </w:rPr>
        <w:t>1.1</w:t>
      </w:r>
      <w:r w:rsidRPr="003817DA">
        <w:rPr>
          <w:rFonts w:eastAsia="Calibri" w:cs="Arial"/>
        </w:rPr>
        <w:tab/>
        <w:t>HV Equipment</w:t>
      </w:r>
    </w:p>
    <w:p w14:paraId="10A34F68" w14:textId="77777777" w:rsidR="00187E66" w:rsidRPr="003817DA" w:rsidRDefault="00187E66">
      <w:pPr>
        <w:spacing w:after="0" w:line="276" w:lineRule="auto"/>
        <w:ind w:left="1843" w:hanging="425"/>
        <w:rPr>
          <w:rFonts w:eastAsia="Calibri" w:cs="Arial"/>
        </w:rPr>
      </w:pPr>
      <w:r w:rsidRPr="003817DA">
        <w:rPr>
          <w:rFonts w:eastAsia="Calibri" w:cs="Arial"/>
        </w:rPr>
        <w:t>1.2</w:t>
      </w:r>
      <w:r w:rsidRPr="003817DA">
        <w:rPr>
          <w:rFonts w:eastAsia="Calibri" w:cs="Arial"/>
        </w:rPr>
        <w:tab/>
        <w:t>LV Equipment</w:t>
      </w:r>
    </w:p>
    <w:p w14:paraId="642A0180" w14:textId="77777777" w:rsidR="00187E66" w:rsidRPr="003817DA" w:rsidRDefault="00187E66">
      <w:pPr>
        <w:spacing w:after="0" w:line="276" w:lineRule="auto"/>
        <w:ind w:left="426" w:hanging="426"/>
        <w:rPr>
          <w:rFonts w:eastAsia="Calibri" w:cs="Arial"/>
        </w:rPr>
      </w:pPr>
      <w:r w:rsidRPr="003817DA">
        <w:rPr>
          <w:rFonts w:eastAsia="Calibri" w:cs="Arial"/>
          <w:b/>
        </w:rPr>
        <w:t>SCHEDULE 2.</w:t>
      </w:r>
      <w:r w:rsidRPr="003817DA">
        <w:rPr>
          <w:rFonts w:eastAsia="Calibri" w:cs="Arial"/>
        </w:rPr>
        <w:tab/>
      </w:r>
      <w:r w:rsidRPr="003817DA">
        <w:rPr>
          <w:rFonts w:eastAsia="Calibri" w:cs="Arial"/>
          <w:b/>
        </w:rPr>
        <w:t>BOUNDARY INFORMATION</w:t>
      </w:r>
    </w:p>
    <w:p w14:paraId="3A887899" w14:textId="77777777" w:rsidR="00187E66" w:rsidRPr="003817DA" w:rsidRDefault="00187E66">
      <w:pPr>
        <w:spacing w:after="0" w:line="276" w:lineRule="auto"/>
        <w:ind w:left="2127" w:hanging="709"/>
        <w:rPr>
          <w:rFonts w:eastAsia="Calibri" w:cs="Arial"/>
        </w:rPr>
      </w:pPr>
      <w:r w:rsidRPr="003817DA">
        <w:rPr>
          <w:rFonts w:eastAsia="Calibri" w:cs="Arial"/>
        </w:rPr>
        <w:t>2.1</w:t>
      </w:r>
      <w:r w:rsidRPr="003817DA">
        <w:rPr>
          <w:rFonts w:eastAsia="Calibri" w:cs="Arial"/>
        </w:rPr>
        <w:tab/>
        <w:t>Boundaries</w:t>
      </w:r>
    </w:p>
    <w:p w14:paraId="20874B0B" w14:textId="77777777" w:rsidR="00187E66" w:rsidRPr="003817DA" w:rsidRDefault="00187E66">
      <w:pPr>
        <w:spacing w:after="0" w:line="276" w:lineRule="auto"/>
        <w:ind w:left="2835" w:hanging="709"/>
        <w:rPr>
          <w:rFonts w:eastAsia="Calibri" w:cs="Arial"/>
        </w:rPr>
      </w:pPr>
      <w:r w:rsidRPr="003817DA">
        <w:rPr>
          <w:rFonts w:eastAsia="Calibri" w:cs="Arial"/>
        </w:rPr>
        <w:t>2.1.1</w:t>
      </w:r>
      <w:r w:rsidRPr="003817DA">
        <w:rPr>
          <w:rFonts w:eastAsia="Calibri" w:cs="Arial"/>
        </w:rPr>
        <w:tab/>
        <w:t>Description</w:t>
      </w:r>
    </w:p>
    <w:p w14:paraId="0156A716" w14:textId="77777777" w:rsidR="00187E66" w:rsidRPr="003817DA" w:rsidRDefault="00187E66">
      <w:pPr>
        <w:spacing w:after="0" w:line="276" w:lineRule="auto"/>
        <w:ind w:left="2835" w:hanging="709"/>
        <w:rPr>
          <w:rFonts w:eastAsia="Calibri" w:cs="Arial"/>
        </w:rPr>
      </w:pPr>
      <w:r w:rsidRPr="003817DA">
        <w:rPr>
          <w:rFonts w:eastAsia="Calibri" w:cs="Arial"/>
        </w:rPr>
        <w:t>2.1.2</w:t>
      </w:r>
      <w:r w:rsidRPr="003817DA">
        <w:rPr>
          <w:rFonts w:eastAsia="Calibri" w:cs="Arial"/>
        </w:rPr>
        <w:tab/>
        <w:t>Diagrams</w:t>
      </w:r>
    </w:p>
    <w:p w14:paraId="7454B268" w14:textId="77777777" w:rsidR="00187E66" w:rsidRPr="003817DA" w:rsidRDefault="00187E66">
      <w:pPr>
        <w:spacing w:after="0" w:line="276" w:lineRule="auto"/>
        <w:ind w:left="426" w:hanging="426"/>
        <w:rPr>
          <w:rFonts w:eastAsia="Calibri" w:cs="Arial"/>
        </w:rPr>
      </w:pPr>
      <w:r w:rsidRPr="003817DA">
        <w:rPr>
          <w:rFonts w:eastAsia="Calibri" w:cs="Arial"/>
          <w:b/>
        </w:rPr>
        <w:t>SCHEDULE 3.</w:t>
      </w:r>
      <w:r w:rsidRPr="003817DA">
        <w:rPr>
          <w:rFonts w:eastAsia="Calibri" w:cs="Arial"/>
        </w:rPr>
        <w:tab/>
      </w:r>
      <w:r w:rsidRPr="003817DA">
        <w:rPr>
          <w:rFonts w:eastAsia="Calibri" w:cs="Arial"/>
          <w:b/>
        </w:rPr>
        <w:t>SITE SPECIFIC TECHNICAL CONDITIONS</w:t>
      </w:r>
    </w:p>
    <w:p w14:paraId="704D418E" w14:textId="77777777" w:rsidR="00187E66" w:rsidRPr="003817DA" w:rsidRDefault="00187E66">
      <w:pPr>
        <w:spacing w:after="0" w:line="276" w:lineRule="auto"/>
        <w:ind w:left="1843" w:hanging="425"/>
        <w:rPr>
          <w:rFonts w:eastAsia="Calibri" w:cs="Arial"/>
        </w:rPr>
      </w:pPr>
      <w:r w:rsidRPr="003817DA">
        <w:rPr>
          <w:rFonts w:eastAsia="Calibri" w:cs="Arial"/>
        </w:rPr>
        <w:t>3.1</w:t>
      </w:r>
      <w:r w:rsidRPr="003817DA">
        <w:rPr>
          <w:rFonts w:eastAsia="Calibri" w:cs="Arial"/>
        </w:rPr>
        <w:tab/>
        <w:t xml:space="preserve">Ancillary Services </w:t>
      </w:r>
    </w:p>
    <w:p w14:paraId="5ED8E10A" w14:textId="77777777" w:rsidR="00187E66" w:rsidRPr="003817DA" w:rsidRDefault="00187E66">
      <w:pPr>
        <w:spacing w:after="0" w:line="276" w:lineRule="auto"/>
        <w:ind w:left="1843" w:hanging="425"/>
        <w:rPr>
          <w:rFonts w:eastAsia="Calibri" w:cs="Arial"/>
        </w:rPr>
      </w:pPr>
      <w:r w:rsidRPr="003817DA">
        <w:rPr>
          <w:rFonts w:eastAsia="Calibri" w:cs="Arial"/>
        </w:rPr>
        <w:t>3.2</w:t>
      </w:r>
      <w:r w:rsidRPr="003817DA">
        <w:rPr>
          <w:rFonts w:eastAsia="Calibri" w:cs="Arial"/>
        </w:rPr>
        <w:tab/>
        <w:t xml:space="preserve">Derogated Plant </w:t>
      </w:r>
    </w:p>
    <w:p w14:paraId="413E3199" w14:textId="77777777" w:rsidR="00187E66" w:rsidRPr="003817DA" w:rsidRDefault="00187E66">
      <w:pPr>
        <w:spacing w:after="0" w:line="276" w:lineRule="auto"/>
        <w:ind w:left="1843" w:hanging="425"/>
        <w:rPr>
          <w:rFonts w:eastAsia="Calibri" w:cs="Arial"/>
        </w:rPr>
      </w:pPr>
      <w:r w:rsidRPr="003817DA">
        <w:rPr>
          <w:rFonts w:eastAsia="Calibri" w:cs="Arial"/>
        </w:rPr>
        <w:t>3.3</w:t>
      </w:r>
      <w:r w:rsidRPr="003817DA">
        <w:rPr>
          <w:rFonts w:eastAsia="Calibri" w:cs="Arial"/>
        </w:rPr>
        <w:tab/>
        <w:t>Special Automatic Facilities</w:t>
      </w:r>
    </w:p>
    <w:p w14:paraId="0A0182D1" w14:textId="77777777" w:rsidR="00187E66" w:rsidRPr="003817DA" w:rsidRDefault="00187E66">
      <w:pPr>
        <w:spacing w:after="0" w:line="276" w:lineRule="auto"/>
        <w:ind w:left="1843" w:hanging="425"/>
        <w:rPr>
          <w:rFonts w:eastAsia="Calibri" w:cs="Arial"/>
        </w:rPr>
      </w:pPr>
      <w:r w:rsidRPr="003817DA">
        <w:rPr>
          <w:rFonts w:eastAsia="Calibri" w:cs="Arial"/>
        </w:rPr>
        <w:t>3.4</w:t>
      </w:r>
      <w:r w:rsidRPr="003817DA">
        <w:rPr>
          <w:rFonts w:eastAsia="Calibri" w:cs="Arial"/>
        </w:rPr>
        <w:tab/>
        <w:t>Relay Settings &amp; Protection</w:t>
      </w:r>
    </w:p>
    <w:p w14:paraId="7704434B" w14:textId="77777777" w:rsidR="00187E66" w:rsidRPr="003817DA" w:rsidRDefault="00187E66">
      <w:pPr>
        <w:spacing w:after="0" w:line="276" w:lineRule="auto"/>
        <w:ind w:left="1843" w:hanging="425"/>
        <w:rPr>
          <w:rFonts w:eastAsia="Calibri" w:cs="Arial"/>
        </w:rPr>
      </w:pPr>
      <w:r w:rsidRPr="003817DA">
        <w:rPr>
          <w:rFonts w:eastAsia="Calibri" w:cs="Arial"/>
        </w:rPr>
        <w:t>3.5</w:t>
      </w:r>
      <w:r w:rsidRPr="003817DA">
        <w:rPr>
          <w:rFonts w:eastAsia="Calibri" w:cs="Arial"/>
        </w:rPr>
        <w:tab/>
        <w:t>Other Technical Requirements</w:t>
      </w:r>
    </w:p>
    <w:p w14:paraId="79969D5D" w14:textId="77777777" w:rsidR="00187E66" w:rsidRPr="003817DA" w:rsidRDefault="00187E66">
      <w:pPr>
        <w:spacing w:after="0" w:line="276" w:lineRule="auto"/>
        <w:ind w:left="1843" w:hanging="425"/>
        <w:rPr>
          <w:rFonts w:eastAsia="Calibri" w:cs="Arial"/>
        </w:rPr>
      </w:pPr>
    </w:p>
    <w:p w14:paraId="221FE236" w14:textId="77777777" w:rsidR="00187E66" w:rsidRPr="0067034B" w:rsidRDefault="00187E66">
      <w:pPr>
        <w:spacing w:after="0"/>
        <w:jc w:val="both"/>
        <w:rPr>
          <w:rFonts w:cs="Arial"/>
          <w:lang w:eastAsia="en-GB"/>
        </w:rPr>
      </w:pPr>
    </w:p>
    <w:p w14:paraId="3C35FAF9" w14:textId="77777777" w:rsidR="00187E66" w:rsidRPr="0067034B" w:rsidRDefault="00187E66">
      <w:pPr>
        <w:keepNext/>
        <w:spacing w:after="0"/>
        <w:ind w:left="-142"/>
        <w:outlineLvl w:val="0"/>
        <w:rPr>
          <w:rFonts w:cs="Arial"/>
          <w:b/>
          <w:lang w:eastAsia="en-GB"/>
        </w:rPr>
      </w:pPr>
      <w:r w:rsidRPr="0067034B">
        <w:rPr>
          <w:rFonts w:cs="Arial"/>
          <w:b/>
          <w:lang w:eastAsia="en-GB"/>
        </w:rPr>
        <w:t>A.1.1</w:t>
      </w:r>
      <w:r w:rsidRPr="0067034B">
        <w:rPr>
          <w:rFonts w:cs="Arial"/>
          <w:b/>
          <w:lang w:eastAsia="en-GB"/>
        </w:rPr>
        <w:tab/>
        <w:t xml:space="preserve">Electrical Standards </w:t>
      </w:r>
    </w:p>
    <w:p w14:paraId="7DE9F5A0" w14:textId="77777777" w:rsidR="00187E66" w:rsidRPr="0067034B" w:rsidRDefault="00187E66">
      <w:pPr>
        <w:spacing w:after="0"/>
        <w:jc w:val="both"/>
        <w:rPr>
          <w:rFonts w:cs="Arial"/>
          <w:lang w:eastAsia="en-GB"/>
        </w:rPr>
      </w:pPr>
    </w:p>
    <w:p w14:paraId="1380ECCB" w14:textId="13CC3328" w:rsidR="00187E66" w:rsidRPr="0067034B" w:rsidRDefault="00187E66">
      <w:pPr>
        <w:spacing w:after="0"/>
        <w:jc w:val="both"/>
        <w:rPr>
          <w:rFonts w:cs="Arial"/>
          <w:lang w:eastAsia="en-GB"/>
        </w:rPr>
      </w:pPr>
      <w:r w:rsidRPr="0067034B">
        <w:rPr>
          <w:rFonts w:cs="Arial"/>
          <w:lang w:eastAsia="en-GB"/>
        </w:rPr>
        <w:t xml:space="preserve">These appendices contain references to the Relevant Transmission Licensee’s Relevant Electrical Standards (RES) and/or </w:t>
      </w:r>
      <w:r w:rsidRPr="0067034B">
        <w:rPr>
          <w:rFonts w:cs="Arial"/>
          <w:color w:val="FF0000"/>
          <w:highlight w:val="yellow"/>
          <w:lang w:eastAsia="en-GB"/>
        </w:rPr>
        <w:t>[The Scottish Electrical Standards for Scottish Power Transmission’s (SPT)</w:t>
      </w:r>
      <w:r w:rsidRPr="0067034B" w:rsidDel="00FA56F0">
        <w:rPr>
          <w:rFonts w:cs="Arial"/>
          <w:color w:val="FF0000"/>
          <w:highlight w:val="yellow"/>
          <w:lang w:eastAsia="en-GB"/>
        </w:rPr>
        <w:t>’s</w:t>
      </w:r>
      <w:r w:rsidRPr="0067034B">
        <w:rPr>
          <w:rFonts w:cs="Arial"/>
          <w:color w:val="FF0000"/>
          <w:highlight w:val="yellow"/>
          <w:lang w:eastAsia="en-GB"/>
        </w:rPr>
        <w:t xml:space="preserve"> </w:t>
      </w:r>
      <w:r w:rsidR="00D82CB7" w:rsidRPr="0067034B">
        <w:rPr>
          <w:rFonts w:cs="Arial"/>
          <w:color w:val="FF0000"/>
          <w:highlight w:val="yellow"/>
          <w:lang w:eastAsia="en-GB"/>
        </w:rPr>
        <w:t>T</w:t>
      </w:r>
      <w:r w:rsidR="00D82CB7" w:rsidRPr="0067034B" w:rsidDel="00B426C8">
        <w:rPr>
          <w:rFonts w:cs="Arial"/>
          <w:color w:val="FF0000"/>
          <w:highlight w:val="yellow"/>
          <w:lang w:eastAsia="en-GB"/>
        </w:rPr>
        <w:t>r</w:t>
      </w:r>
      <w:r w:rsidR="00D82CB7" w:rsidRPr="0067034B">
        <w:rPr>
          <w:rFonts w:cs="Arial"/>
          <w:color w:val="FF0000"/>
          <w:highlight w:val="yellow"/>
          <w:lang w:eastAsia="en-GB"/>
        </w:rPr>
        <w:t>ansmission</w:t>
      </w:r>
      <w:r w:rsidRPr="0067034B">
        <w:rPr>
          <w:rFonts w:cs="Arial"/>
          <w:color w:val="FF0000"/>
          <w:highlight w:val="yellow"/>
          <w:lang w:eastAsia="en-GB"/>
        </w:rPr>
        <w:t xml:space="preserve"> </w:t>
      </w:r>
      <w:r w:rsidR="00D82CB7" w:rsidRPr="0067034B">
        <w:rPr>
          <w:rFonts w:cs="Arial"/>
          <w:color w:val="FF0000"/>
          <w:highlight w:val="yellow"/>
          <w:lang w:eastAsia="en-GB"/>
        </w:rPr>
        <w:t>S</w:t>
      </w:r>
      <w:r w:rsidR="00D82CB7" w:rsidRPr="0067034B" w:rsidDel="00B426C8">
        <w:rPr>
          <w:rFonts w:cs="Arial"/>
          <w:color w:val="FF0000"/>
          <w:highlight w:val="yellow"/>
          <w:lang w:eastAsia="en-GB"/>
        </w:rPr>
        <w:t>y</w:t>
      </w:r>
      <w:r w:rsidR="00D82CB7" w:rsidRPr="0067034B">
        <w:rPr>
          <w:rFonts w:cs="Arial"/>
          <w:color w:val="FF0000"/>
          <w:highlight w:val="yellow"/>
          <w:lang w:eastAsia="en-GB"/>
        </w:rPr>
        <w:t>stem</w:t>
      </w:r>
      <w:r w:rsidRPr="0067034B">
        <w:rPr>
          <w:rFonts w:cs="Arial"/>
          <w:color w:val="FF0000"/>
          <w:highlight w:val="yellow"/>
          <w:lang w:eastAsia="en-GB"/>
        </w:rPr>
        <w:t xml:space="preserve"> (SPTS)/ Scottish Electrical Standards for Scottish Hydro Electricity</w:t>
      </w:r>
      <w:r w:rsidR="00F535C1">
        <w:rPr>
          <w:rFonts w:cs="Arial"/>
          <w:color w:val="FF0000"/>
          <w:highlight w:val="yellow"/>
          <w:lang w:eastAsia="en-GB"/>
        </w:rPr>
        <w:t xml:space="preserve"> S</w:t>
      </w:r>
      <w:r w:rsidRPr="0067034B" w:rsidDel="009366A8">
        <w:rPr>
          <w:rFonts w:cs="Arial"/>
          <w:color w:val="FF0000"/>
          <w:highlight w:val="yellow"/>
          <w:lang w:eastAsia="en-GB"/>
        </w:rPr>
        <w:t>HET’s</w:t>
      </w:r>
      <w:r w:rsidRPr="0067034B">
        <w:rPr>
          <w:rFonts w:cs="Arial"/>
          <w:color w:val="FF0000"/>
          <w:highlight w:val="yellow"/>
          <w:lang w:eastAsia="en-GB"/>
        </w:rPr>
        <w:t xml:space="preserve"> Transmission’s (SHET)</w:t>
      </w:r>
      <w:r w:rsidRPr="0067034B">
        <w:rPr>
          <w:rFonts w:cs="Arial"/>
          <w:color w:val="FF0000"/>
          <w:lang w:eastAsia="en-GB"/>
        </w:rPr>
        <w:t xml:space="preserve"> transmission </w:t>
      </w:r>
      <w:proofErr w:type="spellStart"/>
      <w:r w:rsidRPr="0067034B">
        <w:rPr>
          <w:rFonts w:cs="Arial"/>
          <w:color w:val="FF0000"/>
          <w:highlight w:val="yellow"/>
          <w:lang w:eastAsia="en-GB"/>
        </w:rPr>
        <w:t>s</w:t>
      </w:r>
      <w:r w:rsidRPr="0067034B" w:rsidDel="00163073">
        <w:rPr>
          <w:rFonts w:cs="Arial"/>
          <w:color w:val="FF0000"/>
          <w:highlight w:val="yellow"/>
          <w:lang w:eastAsia="en-GB"/>
        </w:rPr>
        <w:t>S</w:t>
      </w:r>
      <w:r w:rsidRPr="0067034B">
        <w:rPr>
          <w:rFonts w:cs="Arial"/>
          <w:color w:val="FF0000"/>
          <w:highlight w:val="yellow"/>
          <w:lang w:eastAsia="en-GB"/>
        </w:rPr>
        <w:t>ystem</w:t>
      </w:r>
      <w:proofErr w:type="spellEnd"/>
      <w:r w:rsidRPr="0067034B">
        <w:rPr>
          <w:rFonts w:cs="Arial"/>
          <w:color w:val="FF0000"/>
          <w:highlight w:val="yellow"/>
          <w:lang w:eastAsia="en-GB"/>
        </w:rPr>
        <w:t xml:space="preserve"> </w:t>
      </w:r>
      <w:r w:rsidRPr="0067034B" w:rsidDel="00163073">
        <w:rPr>
          <w:rFonts w:cs="Arial"/>
          <w:color w:val="FF0000"/>
          <w:highlight w:val="yellow"/>
          <w:lang w:eastAsia="en-GB"/>
        </w:rPr>
        <w:t>(SHETS)]</w:t>
      </w:r>
      <w:r w:rsidRPr="0067034B" w:rsidDel="00163073">
        <w:rPr>
          <w:rFonts w:cs="Arial"/>
          <w:color w:val="FF0000"/>
          <w:lang w:eastAsia="en-GB"/>
        </w:rPr>
        <w:t xml:space="preserve"> </w:t>
      </w:r>
      <w:r w:rsidRPr="0067034B">
        <w:rPr>
          <w:rFonts w:cs="Arial"/>
          <w:lang w:eastAsia="en-GB"/>
        </w:rPr>
        <w:t xml:space="preserve">throughout.  The CATO shall ensure that all CATO equipment contained within Relevant Transmission Licensee’s busbar protection zone at the CATO Transmission Interface Point (see Grid Code ECC 6.2.1.2) complies with the </w:t>
      </w:r>
      <w:r w:rsidRPr="0067034B">
        <w:rPr>
          <w:rFonts w:cs="Arial"/>
          <w:color w:val="FF0000"/>
          <w:highlight w:val="yellow"/>
          <w:lang w:eastAsia="en-GB"/>
        </w:rPr>
        <w:t>RES/</w:t>
      </w:r>
      <w:proofErr w:type="spellStart"/>
      <w:r w:rsidRPr="0067034B">
        <w:rPr>
          <w:rFonts w:cs="Arial"/>
          <w:color w:val="FF0000"/>
          <w:highlight w:val="yellow"/>
          <w:lang w:eastAsia="en-GB"/>
        </w:rPr>
        <w:t>SPT’s</w:t>
      </w:r>
      <w:r w:rsidRPr="0067034B" w:rsidDel="00A74B3A">
        <w:rPr>
          <w:rFonts w:cs="Arial"/>
          <w:color w:val="FF0000"/>
          <w:highlight w:val="yellow"/>
          <w:lang w:eastAsia="en-GB"/>
        </w:rPr>
        <w:t>S</w:t>
      </w:r>
      <w:proofErr w:type="spellEnd"/>
      <w:r w:rsidRPr="0067034B">
        <w:rPr>
          <w:rFonts w:cs="Arial"/>
          <w:color w:val="FF0000"/>
          <w:highlight w:val="yellow"/>
          <w:lang w:eastAsia="en-GB"/>
        </w:rPr>
        <w:t>/</w:t>
      </w:r>
      <w:proofErr w:type="spellStart"/>
      <w:r w:rsidRPr="0067034B">
        <w:rPr>
          <w:rFonts w:cs="Arial"/>
          <w:color w:val="FF0000"/>
          <w:highlight w:val="yellow"/>
          <w:lang w:eastAsia="en-GB"/>
        </w:rPr>
        <w:t>SHET’s</w:t>
      </w:r>
      <w:r w:rsidRPr="0067034B" w:rsidDel="00A74B3A">
        <w:rPr>
          <w:rFonts w:cs="Arial"/>
          <w:color w:val="FF0000"/>
          <w:highlight w:val="yellow"/>
          <w:lang w:eastAsia="en-GB"/>
        </w:rPr>
        <w:t>S</w:t>
      </w:r>
      <w:proofErr w:type="spellEnd"/>
      <w:r w:rsidRPr="0067034B">
        <w:rPr>
          <w:rFonts w:cs="Arial"/>
          <w:lang w:eastAsia="en-GB"/>
        </w:rPr>
        <w:t xml:space="preserve">.  Copies of these standards are available from The Company’s website </w:t>
      </w:r>
      <w:proofErr w:type="gramStart"/>
      <w:r w:rsidRPr="0067034B">
        <w:rPr>
          <w:rFonts w:cs="Arial"/>
          <w:lang w:eastAsia="en-GB"/>
        </w:rPr>
        <w:t>at:-</w:t>
      </w:r>
      <w:proofErr w:type="gramEnd"/>
    </w:p>
    <w:p w14:paraId="5408F05A" w14:textId="77777777" w:rsidR="00187E66" w:rsidRPr="0067034B" w:rsidRDefault="00187E66">
      <w:pPr>
        <w:spacing w:after="0"/>
        <w:jc w:val="both"/>
        <w:rPr>
          <w:rFonts w:cs="Arial"/>
          <w:lang w:eastAsia="en-GB"/>
        </w:rPr>
      </w:pPr>
    </w:p>
    <w:p w14:paraId="75F986E8" w14:textId="77777777" w:rsidR="00187E66" w:rsidRPr="0067034B" w:rsidRDefault="00187E66">
      <w:pPr>
        <w:spacing w:after="0"/>
        <w:jc w:val="both"/>
        <w:rPr>
          <w:rFonts w:cs="Arial"/>
          <w:lang w:eastAsia="en-GB"/>
        </w:rPr>
      </w:pPr>
      <w:hyperlink r:id="rId13" w:history="1">
        <w:r w:rsidRPr="0067034B">
          <w:rPr>
            <w:rFonts w:cs="Arial"/>
            <w:color w:val="0000FF"/>
            <w:u w:val="single"/>
            <w:lang w:eastAsia="en-GB"/>
          </w:rPr>
          <w:t>https://www.nationalgrideso.com/uk/electricity/codes/grid-code/electrical-standards-documents-including-specifications-electronic</w:t>
        </w:r>
      </w:hyperlink>
    </w:p>
    <w:p w14:paraId="00B966CD" w14:textId="77777777" w:rsidR="00187E66" w:rsidRPr="0067034B" w:rsidRDefault="00187E66">
      <w:pPr>
        <w:spacing w:after="0"/>
        <w:jc w:val="both"/>
        <w:rPr>
          <w:rFonts w:cs="Arial"/>
          <w:lang w:eastAsia="en-GB"/>
        </w:rPr>
      </w:pPr>
    </w:p>
    <w:p w14:paraId="63A964F7" w14:textId="77777777" w:rsidR="00187E66" w:rsidRPr="0067034B" w:rsidRDefault="00187E66">
      <w:pPr>
        <w:spacing w:after="0"/>
        <w:jc w:val="both"/>
        <w:rPr>
          <w:rFonts w:cs="Arial"/>
          <w:lang w:eastAsia="en-GB"/>
        </w:rPr>
      </w:pPr>
      <w:r w:rsidRPr="0067034B">
        <w:rPr>
          <w:rFonts w:cs="Arial"/>
          <w:lang w:eastAsia="en-GB"/>
        </w:rPr>
        <w:t xml:space="preserve">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 xml:space="preserve">and RES are updated periodically.  If 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or</w:t>
      </w:r>
      <w:r w:rsidRPr="0067034B">
        <w:rPr>
          <w:rFonts w:cs="Arial"/>
          <w:color w:val="FF0000"/>
          <w:lang w:eastAsia="en-GB"/>
        </w:rPr>
        <w:t xml:space="preserve"> </w:t>
      </w:r>
      <w:r w:rsidRPr="0067034B">
        <w:rPr>
          <w:rFonts w:cs="Arial"/>
          <w:lang w:eastAsia="en-GB"/>
        </w:rPr>
        <w:t>RES are updated in the period between issuing the CATO Connection Schedule and the CATO completing the connection to the National Transmission System then the PTO will seek agreement with the CATO to use the updated RES</w:t>
      </w:r>
      <w:r w:rsidRPr="0067034B">
        <w:rPr>
          <w:rFonts w:cs="Arial"/>
          <w:color w:val="FF0000"/>
          <w:lang w:eastAsia="en-GB"/>
        </w:rPr>
        <w:t xml:space="preserve"> </w:t>
      </w:r>
      <w:r w:rsidRPr="0067034B">
        <w:rPr>
          <w:rFonts w:cs="Arial"/>
          <w:lang w:eastAsia="en-GB"/>
        </w:rPr>
        <w:t>and</w:t>
      </w:r>
      <w:r w:rsidRPr="0067034B">
        <w:rPr>
          <w:rFonts w:cs="Arial"/>
          <w:color w:val="FF0000"/>
          <w:lang w:eastAsia="en-GB"/>
        </w:rPr>
        <w:t xml:space="preserve"> </w:t>
      </w:r>
      <w:r w:rsidRPr="0067034B">
        <w:rPr>
          <w:rFonts w:cs="Arial"/>
          <w:color w:val="FF0000"/>
          <w:highlight w:val="yellow"/>
          <w:lang w:eastAsia="en-GB"/>
        </w:rPr>
        <w:t>SPT,’</w:t>
      </w:r>
      <w:proofErr w:type="spellStart"/>
      <w:r w:rsidRPr="0067034B">
        <w:rPr>
          <w:rFonts w:cs="Arial"/>
          <w:color w:val="FF0000"/>
          <w:highlight w:val="yellow"/>
          <w:lang w:eastAsia="en-GB"/>
        </w:rPr>
        <w:t>s</w:t>
      </w:r>
      <w:r w:rsidRPr="0067034B" w:rsidDel="00A74B3A">
        <w:rPr>
          <w:rFonts w:cs="Arial"/>
          <w:color w:val="FF0000"/>
          <w:highlight w:val="yellow"/>
          <w:lang w:eastAsia="en-GB"/>
        </w:rPr>
        <w:t>S</w:t>
      </w:r>
      <w:proofErr w:type="spellEnd"/>
      <w:r w:rsidRPr="0067034B">
        <w:rPr>
          <w:rFonts w:cs="Arial"/>
          <w:color w:val="FF0000"/>
          <w:highlight w:val="yellow"/>
          <w:lang w:eastAsia="en-GB"/>
        </w:rPr>
        <w:t>/</w:t>
      </w:r>
      <w:proofErr w:type="spellStart"/>
      <w:r w:rsidRPr="0067034B">
        <w:rPr>
          <w:rFonts w:cs="Arial"/>
          <w:color w:val="FF0000"/>
          <w:highlight w:val="yellow"/>
          <w:lang w:eastAsia="en-GB"/>
        </w:rPr>
        <w:t>SHET’s</w:t>
      </w:r>
      <w:r w:rsidRPr="0067034B" w:rsidDel="00D23665">
        <w:rPr>
          <w:rFonts w:cs="Arial"/>
          <w:color w:val="FF0000"/>
          <w:highlight w:val="yellow"/>
          <w:lang w:eastAsia="en-GB"/>
        </w:rPr>
        <w:t>S</w:t>
      </w:r>
      <w:proofErr w:type="spellEnd"/>
      <w:r w:rsidRPr="0067034B">
        <w:rPr>
          <w:rFonts w:cs="Arial"/>
          <w:lang w:eastAsia="en-GB"/>
        </w:rPr>
        <w:t xml:space="preserve"> as the standard for plant and apparatus at the Connection Point.</w:t>
      </w:r>
    </w:p>
    <w:p w14:paraId="74935529" w14:textId="77777777" w:rsidR="00187E66" w:rsidRPr="003817DA" w:rsidRDefault="00187E66">
      <w:pPr>
        <w:spacing w:after="0" w:line="276" w:lineRule="auto"/>
        <w:rPr>
          <w:rFonts w:eastAsia="Calibri" w:cs="Arial"/>
          <w:color w:val="FF0000"/>
        </w:rPr>
      </w:pPr>
    </w:p>
    <w:p w14:paraId="5336EDBF"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rPr>
        <w:br w:type="page"/>
      </w:r>
      <w:r w:rsidRPr="003817DA">
        <w:rPr>
          <w:rFonts w:eastAsia="Calibri" w:cs="Arial"/>
          <w:b/>
        </w:rPr>
        <w:lastRenderedPageBreak/>
        <w:t>SCHEDULE 1</w:t>
      </w:r>
    </w:p>
    <w:p w14:paraId="7D4B88EE"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b/>
        </w:rPr>
        <w:t>TRANSMISSION ASSETS AT THE TRANSMISSION INTERFACE SITE</w:t>
      </w:r>
    </w:p>
    <w:p w14:paraId="55D11CC7" w14:textId="77777777" w:rsidR="00187E66" w:rsidRPr="003817DA" w:rsidRDefault="00187E66">
      <w:pPr>
        <w:tabs>
          <w:tab w:val="left" w:pos="0"/>
        </w:tabs>
        <w:spacing w:before="100" w:beforeAutospacing="1" w:after="100" w:afterAutospacing="1"/>
        <w:jc w:val="both"/>
        <w:rPr>
          <w:rFonts w:eastAsia="Calibri" w:cs="Arial"/>
          <w:b/>
        </w:rPr>
      </w:pPr>
      <w:r w:rsidRPr="003817DA">
        <w:rPr>
          <w:rFonts w:eastAsia="Calibri" w:cs="Arial"/>
        </w:rPr>
        <w:t>This schedule contains a description of the CATO Transmission Connection Assets at the CATO Transmission Interface Site in accordance with STC, Section D, Part One, 2.8</w:t>
      </w:r>
    </w:p>
    <w:p w14:paraId="5249E41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1.1 HV EQUIPMENT</w:t>
      </w:r>
    </w:p>
    <w:tbl>
      <w:tblPr>
        <w:tblStyle w:val="TableGrid1"/>
        <w:tblW w:w="3790" w:type="pct"/>
        <w:tblLook w:val="04A0" w:firstRow="1" w:lastRow="0" w:firstColumn="1" w:lastColumn="0" w:noHBand="0" w:noVBand="1"/>
      </w:tblPr>
      <w:tblGrid>
        <w:gridCol w:w="3772"/>
        <w:gridCol w:w="3390"/>
        <w:gridCol w:w="3411"/>
      </w:tblGrid>
      <w:tr w:rsidR="00187E66" w:rsidRPr="0067034B" w14:paraId="6E5CEB5D" w14:textId="77777777">
        <w:tc>
          <w:tcPr>
            <w:tcW w:w="1784" w:type="pct"/>
          </w:tcPr>
          <w:p w14:paraId="77C14D54" w14:textId="77777777" w:rsidR="00187E66" w:rsidRPr="0067034B" w:rsidRDefault="00187E66">
            <w:pPr>
              <w:tabs>
                <w:tab w:val="left" w:pos="0"/>
              </w:tabs>
              <w:spacing w:after="100"/>
              <w:rPr>
                <w:rFonts w:cs="Arial"/>
                <w:b/>
              </w:rPr>
            </w:pPr>
            <w:r w:rsidRPr="0067034B">
              <w:rPr>
                <w:rFonts w:cs="Arial"/>
                <w:b/>
              </w:rPr>
              <w:t>LOCATION OF PLANT/APPARATUS</w:t>
            </w:r>
          </w:p>
        </w:tc>
        <w:tc>
          <w:tcPr>
            <w:tcW w:w="1603" w:type="pct"/>
          </w:tcPr>
          <w:p w14:paraId="4DC08813"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6E3124C7"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2F698E21" w14:textId="77777777">
        <w:tc>
          <w:tcPr>
            <w:tcW w:w="1784" w:type="pct"/>
          </w:tcPr>
          <w:p w14:paraId="7DBE3F66" w14:textId="77777777" w:rsidR="00187E66" w:rsidRPr="0067034B" w:rsidRDefault="00187E66">
            <w:pPr>
              <w:tabs>
                <w:tab w:val="left" w:pos="0"/>
              </w:tabs>
              <w:spacing w:before="60" w:after="60"/>
              <w:rPr>
                <w:rFonts w:cs="Arial"/>
                <w:b/>
              </w:rPr>
            </w:pPr>
          </w:p>
        </w:tc>
        <w:tc>
          <w:tcPr>
            <w:tcW w:w="1603" w:type="pct"/>
          </w:tcPr>
          <w:p w14:paraId="06932C8F" w14:textId="77777777" w:rsidR="00187E66" w:rsidRPr="0067034B" w:rsidRDefault="00187E66">
            <w:pPr>
              <w:tabs>
                <w:tab w:val="left" w:pos="0"/>
              </w:tabs>
              <w:spacing w:before="60" w:after="60"/>
              <w:rPr>
                <w:rFonts w:cs="Arial"/>
                <w:b/>
              </w:rPr>
            </w:pPr>
          </w:p>
        </w:tc>
        <w:tc>
          <w:tcPr>
            <w:tcW w:w="1613" w:type="pct"/>
          </w:tcPr>
          <w:p w14:paraId="57213134" w14:textId="77777777" w:rsidR="00187E66" w:rsidRPr="0067034B" w:rsidRDefault="00187E66">
            <w:pPr>
              <w:tabs>
                <w:tab w:val="left" w:pos="0"/>
              </w:tabs>
              <w:spacing w:before="60" w:after="60"/>
              <w:rPr>
                <w:rFonts w:cs="Arial"/>
                <w:b/>
              </w:rPr>
            </w:pPr>
          </w:p>
        </w:tc>
      </w:tr>
      <w:tr w:rsidR="00187E66" w:rsidRPr="0067034B" w14:paraId="2F2B3E37" w14:textId="77777777">
        <w:tc>
          <w:tcPr>
            <w:tcW w:w="1784" w:type="pct"/>
          </w:tcPr>
          <w:p w14:paraId="7F7E5396" w14:textId="77777777" w:rsidR="00187E66" w:rsidRPr="0067034B" w:rsidRDefault="00187E66">
            <w:pPr>
              <w:tabs>
                <w:tab w:val="left" w:pos="0"/>
              </w:tabs>
              <w:spacing w:before="60" w:after="60"/>
              <w:rPr>
                <w:rFonts w:cs="Arial"/>
              </w:rPr>
            </w:pPr>
          </w:p>
        </w:tc>
        <w:tc>
          <w:tcPr>
            <w:tcW w:w="1603" w:type="pct"/>
          </w:tcPr>
          <w:p w14:paraId="2C59AC43" w14:textId="77777777" w:rsidR="00187E66" w:rsidRPr="0067034B" w:rsidRDefault="00187E66">
            <w:pPr>
              <w:tabs>
                <w:tab w:val="left" w:pos="0"/>
              </w:tabs>
              <w:spacing w:before="60" w:after="60"/>
              <w:rPr>
                <w:rFonts w:cs="Arial"/>
                <w:b/>
              </w:rPr>
            </w:pPr>
          </w:p>
        </w:tc>
        <w:tc>
          <w:tcPr>
            <w:tcW w:w="1613" w:type="pct"/>
          </w:tcPr>
          <w:p w14:paraId="0732491B" w14:textId="77777777" w:rsidR="00187E66" w:rsidRPr="0067034B" w:rsidRDefault="00187E66">
            <w:pPr>
              <w:tabs>
                <w:tab w:val="left" w:pos="0"/>
              </w:tabs>
              <w:spacing w:before="60" w:after="60"/>
              <w:rPr>
                <w:rFonts w:cs="Arial"/>
                <w:b/>
              </w:rPr>
            </w:pPr>
          </w:p>
        </w:tc>
      </w:tr>
      <w:tr w:rsidR="00187E66" w:rsidRPr="0067034B" w14:paraId="77DC4867" w14:textId="77777777">
        <w:tc>
          <w:tcPr>
            <w:tcW w:w="1784" w:type="pct"/>
          </w:tcPr>
          <w:p w14:paraId="28FEA0AB" w14:textId="77777777" w:rsidR="00187E66" w:rsidRPr="0067034B" w:rsidRDefault="00187E66">
            <w:pPr>
              <w:tabs>
                <w:tab w:val="left" w:pos="0"/>
              </w:tabs>
              <w:spacing w:before="60" w:after="60"/>
              <w:rPr>
                <w:rFonts w:cs="Arial"/>
              </w:rPr>
            </w:pPr>
          </w:p>
        </w:tc>
        <w:tc>
          <w:tcPr>
            <w:tcW w:w="1603" w:type="pct"/>
          </w:tcPr>
          <w:p w14:paraId="4B668E0C" w14:textId="77777777" w:rsidR="00187E66" w:rsidRPr="0067034B" w:rsidRDefault="00187E66">
            <w:pPr>
              <w:tabs>
                <w:tab w:val="left" w:pos="0"/>
              </w:tabs>
              <w:spacing w:before="60" w:after="60"/>
              <w:rPr>
                <w:rFonts w:cs="Arial"/>
                <w:sz w:val="20"/>
              </w:rPr>
            </w:pPr>
          </w:p>
        </w:tc>
        <w:tc>
          <w:tcPr>
            <w:tcW w:w="1613" w:type="pct"/>
          </w:tcPr>
          <w:p w14:paraId="3864389A" w14:textId="77777777" w:rsidR="00187E66" w:rsidRPr="0067034B" w:rsidRDefault="00187E66">
            <w:pPr>
              <w:tabs>
                <w:tab w:val="left" w:pos="0"/>
              </w:tabs>
              <w:spacing w:before="60" w:after="60"/>
              <w:rPr>
                <w:rFonts w:cs="Arial"/>
                <w:b/>
              </w:rPr>
            </w:pPr>
          </w:p>
        </w:tc>
      </w:tr>
      <w:tr w:rsidR="00187E66" w:rsidRPr="0067034B" w14:paraId="67210299" w14:textId="77777777">
        <w:tc>
          <w:tcPr>
            <w:tcW w:w="1784" w:type="pct"/>
          </w:tcPr>
          <w:p w14:paraId="58D29D2A" w14:textId="77777777" w:rsidR="00187E66" w:rsidRPr="0067034B" w:rsidRDefault="00187E66">
            <w:pPr>
              <w:tabs>
                <w:tab w:val="left" w:pos="0"/>
              </w:tabs>
              <w:spacing w:before="60" w:after="60"/>
              <w:rPr>
                <w:rFonts w:cs="Arial"/>
              </w:rPr>
            </w:pPr>
          </w:p>
        </w:tc>
        <w:tc>
          <w:tcPr>
            <w:tcW w:w="1603" w:type="pct"/>
          </w:tcPr>
          <w:p w14:paraId="22E436F1" w14:textId="77777777" w:rsidR="00187E66" w:rsidRPr="0067034B" w:rsidRDefault="00187E66">
            <w:pPr>
              <w:tabs>
                <w:tab w:val="left" w:pos="0"/>
              </w:tabs>
              <w:spacing w:before="60" w:after="60"/>
              <w:rPr>
                <w:rFonts w:cs="Arial"/>
                <w:b/>
              </w:rPr>
            </w:pPr>
          </w:p>
        </w:tc>
        <w:tc>
          <w:tcPr>
            <w:tcW w:w="1613" w:type="pct"/>
          </w:tcPr>
          <w:p w14:paraId="281C777F" w14:textId="77777777" w:rsidR="00187E66" w:rsidRPr="0067034B" w:rsidRDefault="00187E66">
            <w:pPr>
              <w:tabs>
                <w:tab w:val="left" w:pos="0"/>
              </w:tabs>
              <w:spacing w:before="60" w:after="60"/>
              <w:rPr>
                <w:rFonts w:cs="Arial"/>
                <w:b/>
              </w:rPr>
            </w:pPr>
          </w:p>
        </w:tc>
      </w:tr>
      <w:tr w:rsidR="00187E66" w:rsidRPr="0067034B" w14:paraId="14204AC9" w14:textId="77777777">
        <w:tc>
          <w:tcPr>
            <w:tcW w:w="1784" w:type="pct"/>
          </w:tcPr>
          <w:p w14:paraId="786DA203" w14:textId="77777777" w:rsidR="00187E66" w:rsidRPr="0067034B" w:rsidRDefault="00187E66">
            <w:pPr>
              <w:tabs>
                <w:tab w:val="left" w:pos="0"/>
              </w:tabs>
              <w:spacing w:before="60" w:after="60"/>
              <w:rPr>
                <w:rFonts w:cs="Arial"/>
              </w:rPr>
            </w:pPr>
          </w:p>
        </w:tc>
        <w:tc>
          <w:tcPr>
            <w:tcW w:w="1603" w:type="pct"/>
          </w:tcPr>
          <w:p w14:paraId="20ED45A7" w14:textId="77777777" w:rsidR="00187E66" w:rsidRPr="0067034B" w:rsidRDefault="00187E66">
            <w:pPr>
              <w:tabs>
                <w:tab w:val="left" w:pos="0"/>
              </w:tabs>
              <w:spacing w:before="60" w:after="60"/>
              <w:rPr>
                <w:rFonts w:cs="Arial"/>
                <w:b/>
              </w:rPr>
            </w:pPr>
          </w:p>
        </w:tc>
        <w:tc>
          <w:tcPr>
            <w:tcW w:w="1613" w:type="pct"/>
          </w:tcPr>
          <w:p w14:paraId="4995D52F" w14:textId="77777777" w:rsidR="00187E66" w:rsidRPr="0067034B" w:rsidRDefault="00187E66">
            <w:pPr>
              <w:tabs>
                <w:tab w:val="left" w:pos="0"/>
              </w:tabs>
              <w:spacing w:before="60" w:after="60"/>
              <w:rPr>
                <w:rFonts w:cs="Arial"/>
                <w:b/>
              </w:rPr>
            </w:pPr>
          </w:p>
        </w:tc>
      </w:tr>
      <w:tr w:rsidR="00187E66" w:rsidRPr="0067034B" w14:paraId="5BE537B8" w14:textId="77777777">
        <w:tc>
          <w:tcPr>
            <w:tcW w:w="1784" w:type="pct"/>
          </w:tcPr>
          <w:p w14:paraId="35E1CB46" w14:textId="77777777" w:rsidR="00187E66" w:rsidRPr="0067034B" w:rsidRDefault="00187E66">
            <w:pPr>
              <w:tabs>
                <w:tab w:val="left" w:pos="0"/>
              </w:tabs>
              <w:spacing w:before="60" w:after="60"/>
              <w:rPr>
                <w:rFonts w:cs="Arial"/>
              </w:rPr>
            </w:pPr>
          </w:p>
        </w:tc>
        <w:tc>
          <w:tcPr>
            <w:tcW w:w="1603" w:type="pct"/>
          </w:tcPr>
          <w:p w14:paraId="3240167F" w14:textId="77777777" w:rsidR="00187E66" w:rsidRPr="0067034B" w:rsidRDefault="00187E66">
            <w:pPr>
              <w:tabs>
                <w:tab w:val="left" w:pos="0"/>
              </w:tabs>
              <w:spacing w:before="60" w:after="60"/>
              <w:rPr>
                <w:rFonts w:cs="Arial"/>
                <w:b/>
              </w:rPr>
            </w:pPr>
          </w:p>
        </w:tc>
        <w:tc>
          <w:tcPr>
            <w:tcW w:w="1613" w:type="pct"/>
          </w:tcPr>
          <w:p w14:paraId="5FABC659" w14:textId="77777777" w:rsidR="00187E66" w:rsidRPr="0067034B" w:rsidRDefault="00187E66">
            <w:pPr>
              <w:tabs>
                <w:tab w:val="left" w:pos="0"/>
              </w:tabs>
              <w:spacing w:before="60" w:after="60"/>
              <w:rPr>
                <w:rFonts w:cs="Arial"/>
                <w:b/>
              </w:rPr>
            </w:pPr>
          </w:p>
        </w:tc>
      </w:tr>
      <w:tr w:rsidR="00187E66" w:rsidRPr="0067034B" w14:paraId="25448573" w14:textId="77777777">
        <w:tc>
          <w:tcPr>
            <w:tcW w:w="1784" w:type="pct"/>
          </w:tcPr>
          <w:p w14:paraId="0397838F" w14:textId="77777777" w:rsidR="00187E66" w:rsidRPr="0067034B" w:rsidRDefault="00187E66">
            <w:pPr>
              <w:tabs>
                <w:tab w:val="left" w:pos="0"/>
              </w:tabs>
              <w:spacing w:before="60" w:after="60"/>
              <w:rPr>
                <w:rFonts w:cs="Arial"/>
              </w:rPr>
            </w:pPr>
          </w:p>
        </w:tc>
        <w:tc>
          <w:tcPr>
            <w:tcW w:w="1603" w:type="pct"/>
          </w:tcPr>
          <w:p w14:paraId="669EC623" w14:textId="77777777" w:rsidR="00187E66" w:rsidRPr="0067034B" w:rsidRDefault="00187E66">
            <w:pPr>
              <w:tabs>
                <w:tab w:val="left" w:pos="0"/>
              </w:tabs>
              <w:spacing w:before="60" w:after="60"/>
              <w:rPr>
                <w:rFonts w:cs="Arial"/>
                <w:b/>
              </w:rPr>
            </w:pPr>
          </w:p>
        </w:tc>
        <w:tc>
          <w:tcPr>
            <w:tcW w:w="1613" w:type="pct"/>
          </w:tcPr>
          <w:p w14:paraId="7424079A" w14:textId="77777777" w:rsidR="00187E66" w:rsidRPr="0067034B" w:rsidRDefault="00187E66">
            <w:pPr>
              <w:tabs>
                <w:tab w:val="left" w:pos="0"/>
              </w:tabs>
              <w:spacing w:before="60" w:after="60"/>
              <w:rPr>
                <w:rFonts w:cs="Arial"/>
                <w:b/>
              </w:rPr>
            </w:pPr>
          </w:p>
        </w:tc>
      </w:tr>
      <w:tr w:rsidR="00187E66" w:rsidRPr="0067034B" w14:paraId="4FA1F73B" w14:textId="77777777">
        <w:tc>
          <w:tcPr>
            <w:tcW w:w="1784" w:type="pct"/>
          </w:tcPr>
          <w:p w14:paraId="50C052D6" w14:textId="77777777" w:rsidR="00187E66" w:rsidRPr="0067034B" w:rsidRDefault="00187E66">
            <w:pPr>
              <w:tabs>
                <w:tab w:val="left" w:pos="0"/>
              </w:tabs>
              <w:spacing w:before="60" w:after="60"/>
              <w:rPr>
                <w:rFonts w:cs="Arial"/>
              </w:rPr>
            </w:pPr>
          </w:p>
        </w:tc>
        <w:tc>
          <w:tcPr>
            <w:tcW w:w="1603" w:type="pct"/>
          </w:tcPr>
          <w:p w14:paraId="7D36AF35" w14:textId="77777777" w:rsidR="00187E66" w:rsidRPr="0067034B" w:rsidRDefault="00187E66">
            <w:pPr>
              <w:tabs>
                <w:tab w:val="left" w:pos="0"/>
              </w:tabs>
              <w:spacing w:before="60" w:after="60"/>
              <w:rPr>
                <w:rFonts w:cs="Arial"/>
                <w:b/>
              </w:rPr>
            </w:pPr>
          </w:p>
        </w:tc>
        <w:tc>
          <w:tcPr>
            <w:tcW w:w="1613" w:type="pct"/>
          </w:tcPr>
          <w:p w14:paraId="35EC91CB" w14:textId="77777777" w:rsidR="00187E66" w:rsidRPr="0067034B" w:rsidRDefault="00187E66">
            <w:pPr>
              <w:tabs>
                <w:tab w:val="left" w:pos="0"/>
              </w:tabs>
              <w:spacing w:before="60" w:after="60"/>
              <w:rPr>
                <w:rFonts w:cs="Arial"/>
                <w:b/>
              </w:rPr>
            </w:pPr>
          </w:p>
        </w:tc>
      </w:tr>
    </w:tbl>
    <w:p w14:paraId="13966E26" w14:textId="77777777" w:rsidR="00187E66" w:rsidRPr="003817DA" w:rsidRDefault="00187E66">
      <w:pPr>
        <w:spacing w:after="200" w:line="276" w:lineRule="auto"/>
        <w:rPr>
          <w:rFonts w:eastAsia="Calibri" w:cs="Arial"/>
          <w:b/>
        </w:rPr>
      </w:pPr>
      <w:r w:rsidRPr="003817DA">
        <w:rPr>
          <w:rFonts w:eastAsia="Calibri" w:cs="Arial"/>
          <w:b/>
        </w:rPr>
        <w:br w:type="page"/>
      </w:r>
    </w:p>
    <w:p w14:paraId="0D0C67D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lastRenderedPageBreak/>
        <w:t>1.2 LV EQUIPMENT</w:t>
      </w:r>
    </w:p>
    <w:tbl>
      <w:tblPr>
        <w:tblStyle w:val="TableGrid1"/>
        <w:tblW w:w="3790" w:type="pct"/>
        <w:tblLook w:val="04A0" w:firstRow="1" w:lastRow="0" w:firstColumn="1" w:lastColumn="0" w:noHBand="0" w:noVBand="1"/>
      </w:tblPr>
      <w:tblGrid>
        <w:gridCol w:w="3769"/>
        <w:gridCol w:w="3393"/>
        <w:gridCol w:w="3411"/>
      </w:tblGrid>
      <w:tr w:rsidR="00187E66" w:rsidRPr="0067034B" w14:paraId="66B22278" w14:textId="77777777">
        <w:tc>
          <w:tcPr>
            <w:tcW w:w="1782" w:type="pct"/>
          </w:tcPr>
          <w:p w14:paraId="2FF9951A" w14:textId="77777777" w:rsidR="00187E66" w:rsidRPr="0067034B" w:rsidRDefault="00187E66">
            <w:pPr>
              <w:tabs>
                <w:tab w:val="left" w:pos="0"/>
              </w:tabs>
              <w:spacing w:after="100"/>
              <w:rPr>
                <w:rFonts w:cs="Arial"/>
                <w:b/>
              </w:rPr>
            </w:pPr>
            <w:r w:rsidRPr="0067034B">
              <w:rPr>
                <w:rFonts w:cs="Arial"/>
                <w:b/>
              </w:rPr>
              <w:t>LOCATION OF PLANT/APPARATUS</w:t>
            </w:r>
          </w:p>
        </w:tc>
        <w:tc>
          <w:tcPr>
            <w:tcW w:w="1604" w:type="pct"/>
          </w:tcPr>
          <w:p w14:paraId="14D9DE0A"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0527E613"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00D3BABF" w14:textId="77777777">
        <w:tc>
          <w:tcPr>
            <w:tcW w:w="1782" w:type="pct"/>
          </w:tcPr>
          <w:p w14:paraId="5AE13EF1" w14:textId="77777777" w:rsidR="00187E66" w:rsidRPr="0067034B" w:rsidRDefault="00187E66">
            <w:pPr>
              <w:tabs>
                <w:tab w:val="left" w:pos="0"/>
              </w:tabs>
              <w:spacing w:after="100"/>
              <w:rPr>
                <w:rFonts w:cs="Arial"/>
                <w:b/>
              </w:rPr>
            </w:pPr>
          </w:p>
        </w:tc>
        <w:tc>
          <w:tcPr>
            <w:tcW w:w="1604" w:type="pct"/>
          </w:tcPr>
          <w:p w14:paraId="0E388C3B" w14:textId="77777777" w:rsidR="00187E66" w:rsidRPr="0067034B" w:rsidRDefault="00187E66">
            <w:pPr>
              <w:tabs>
                <w:tab w:val="left" w:pos="0"/>
              </w:tabs>
              <w:rPr>
                <w:rFonts w:cs="Arial"/>
                <w:b/>
              </w:rPr>
            </w:pPr>
          </w:p>
        </w:tc>
        <w:tc>
          <w:tcPr>
            <w:tcW w:w="1613" w:type="pct"/>
          </w:tcPr>
          <w:p w14:paraId="2A685D65" w14:textId="77777777" w:rsidR="00187E66" w:rsidRPr="0067034B" w:rsidRDefault="00187E66">
            <w:pPr>
              <w:tabs>
                <w:tab w:val="left" w:pos="0"/>
              </w:tabs>
              <w:spacing w:after="100"/>
              <w:rPr>
                <w:rFonts w:cs="Arial"/>
                <w:b/>
              </w:rPr>
            </w:pPr>
          </w:p>
        </w:tc>
      </w:tr>
      <w:tr w:rsidR="00187E66" w:rsidRPr="0067034B" w14:paraId="7DF0F1CE" w14:textId="77777777">
        <w:tc>
          <w:tcPr>
            <w:tcW w:w="1782" w:type="pct"/>
          </w:tcPr>
          <w:p w14:paraId="55AFD6B3" w14:textId="77777777" w:rsidR="00187E66" w:rsidRPr="0067034B" w:rsidRDefault="00187E66">
            <w:pPr>
              <w:tabs>
                <w:tab w:val="left" w:pos="0"/>
              </w:tabs>
              <w:spacing w:after="100"/>
              <w:rPr>
                <w:rFonts w:cs="Arial"/>
              </w:rPr>
            </w:pPr>
          </w:p>
        </w:tc>
        <w:tc>
          <w:tcPr>
            <w:tcW w:w="1604" w:type="pct"/>
          </w:tcPr>
          <w:p w14:paraId="55CC7C66" w14:textId="77777777" w:rsidR="00187E66" w:rsidRPr="0067034B" w:rsidRDefault="00187E66">
            <w:pPr>
              <w:tabs>
                <w:tab w:val="left" w:pos="0"/>
              </w:tabs>
              <w:rPr>
                <w:rFonts w:cs="Arial"/>
              </w:rPr>
            </w:pPr>
          </w:p>
        </w:tc>
        <w:tc>
          <w:tcPr>
            <w:tcW w:w="1613" w:type="pct"/>
          </w:tcPr>
          <w:p w14:paraId="20CD4586" w14:textId="77777777" w:rsidR="00187E66" w:rsidRPr="0067034B" w:rsidRDefault="00187E66">
            <w:pPr>
              <w:tabs>
                <w:tab w:val="left" w:pos="0"/>
              </w:tabs>
              <w:spacing w:after="100"/>
              <w:rPr>
                <w:rFonts w:cs="Arial"/>
              </w:rPr>
            </w:pPr>
          </w:p>
        </w:tc>
      </w:tr>
      <w:tr w:rsidR="00187E66" w:rsidRPr="0067034B" w14:paraId="454FE2A5" w14:textId="77777777">
        <w:tc>
          <w:tcPr>
            <w:tcW w:w="1782" w:type="pct"/>
          </w:tcPr>
          <w:p w14:paraId="1F795AA8" w14:textId="77777777" w:rsidR="00187E66" w:rsidRPr="0067034B" w:rsidRDefault="00187E66">
            <w:pPr>
              <w:tabs>
                <w:tab w:val="left" w:pos="0"/>
              </w:tabs>
              <w:spacing w:after="100"/>
              <w:rPr>
                <w:rFonts w:cs="Arial"/>
              </w:rPr>
            </w:pPr>
          </w:p>
        </w:tc>
        <w:tc>
          <w:tcPr>
            <w:tcW w:w="1604" w:type="pct"/>
          </w:tcPr>
          <w:p w14:paraId="0D97AB63" w14:textId="77777777" w:rsidR="00187E66" w:rsidRPr="0067034B" w:rsidRDefault="00187E66">
            <w:pPr>
              <w:tabs>
                <w:tab w:val="left" w:pos="0"/>
              </w:tabs>
              <w:spacing w:after="100"/>
              <w:rPr>
                <w:rFonts w:cs="Arial"/>
              </w:rPr>
            </w:pPr>
          </w:p>
        </w:tc>
        <w:tc>
          <w:tcPr>
            <w:tcW w:w="1613" w:type="pct"/>
          </w:tcPr>
          <w:p w14:paraId="0E96ABF7" w14:textId="77777777" w:rsidR="00187E66" w:rsidRPr="0067034B" w:rsidRDefault="00187E66">
            <w:pPr>
              <w:tabs>
                <w:tab w:val="left" w:pos="0"/>
              </w:tabs>
              <w:spacing w:after="100"/>
              <w:rPr>
                <w:rFonts w:cs="Arial"/>
              </w:rPr>
            </w:pPr>
          </w:p>
        </w:tc>
      </w:tr>
      <w:tr w:rsidR="00187E66" w:rsidRPr="0067034B" w14:paraId="7B1D2A38" w14:textId="77777777">
        <w:tc>
          <w:tcPr>
            <w:tcW w:w="1782" w:type="pct"/>
          </w:tcPr>
          <w:p w14:paraId="24B6AB76" w14:textId="77777777" w:rsidR="00187E66" w:rsidRPr="0067034B" w:rsidRDefault="00187E66">
            <w:pPr>
              <w:tabs>
                <w:tab w:val="left" w:pos="0"/>
              </w:tabs>
              <w:spacing w:after="100"/>
              <w:rPr>
                <w:rFonts w:cs="Arial"/>
                <w:b/>
              </w:rPr>
            </w:pPr>
          </w:p>
        </w:tc>
        <w:tc>
          <w:tcPr>
            <w:tcW w:w="1604" w:type="pct"/>
          </w:tcPr>
          <w:p w14:paraId="0EDC8757" w14:textId="77777777" w:rsidR="00187E66" w:rsidRPr="0067034B" w:rsidRDefault="00187E66">
            <w:pPr>
              <w:tabs>
                <w:tab w:val="left" w:pos="0"/>
              </w:tabs>
              <w:spacing w:after="100"/>
              <w:rPr>
                <w:rFonts w:cs="Arial"/>
              </w:rPr>
            </w:pPr>
          </w:p>
        </w:tc>
        <w:tc>
          <w:tcPr>
            <w:tcW w:w="1613" w:type="pct"/>
          </w:tcPr>
          <w:p w14:paraId="3D40D44C" w14:textId="77777777" w:rsidR="00187E66" w:rsidRPr="0067034B" w:rsidRDefault="00187E66">
            <w:pPr>
              <w:tabs>
                <w:tab w:val="left" w:pos="0"/>
              </w:tabs>
              <w:spacing w:after="100"/>
              <w:rPr>
                <w:rFonts w:cs="Arial"/>
                <w:b/>
              </w:rPr>
            </w:pPr>
          </w:p>
        </w:tc>
      </w:tr>
      <w:tr w:rsidR="00187E66" w:rsidRPr="0067034B" w14:paraId="11A73633" w14:textId="77777777">
        <w:tc>
          <w:tcPr>
            <w:tcW w:w="1782" w:type="pct"/>
          </w:tcPr>
          <w:p w14:paraId="28E9928B" w14:textId="77777777" w:rsidR="00187E66" w:rsidRPr="0067034B" w:rsidRDefault="00187E66">
            <w:pPr>
              <w:tabs>
                <w:tab w:val="left" w:pos="0"/>
              </w:tabs>
              <w:spacing w:after="100"/>
              <w:rPr>
                <w:rFonts w:cs="Arial"/>
                <w:b/>
              </w:rPr>
            </w:pPr>
          </w:p>
        </w:tc>
        <w:tc>
          <w:tcPr>
            <w:tcW w:w="1604" w:type="pct"/>
          </w:tcPr>
          <w:p w14:paraId="23A79D10" w14:textId="77777777" w:rsidR="00187E66" w:rsidRPr="0067034B" w:rsidRDefault="00187E66">
            <w:pPr>
              <w:tabs>
                <w:tab w:val="left" w:pos="0"/>
              </w:tabs>
              <w:spacing w:after="100"/>
              <w:rPr>
                <w:rFonts w:cs="Arial"/>
              </w:rPr>
            </w:pPr>
          </w:p>
        </w:tc>
        <w:tc>
          <w:tcPr>
            <w:tcW w:w="1613" w:type="pct"/>
          </w:tcPr>
          <w:p w14:paraId="70413BFC" w14:textId="77777777" w:rsidR="00187E66" w:rsidRPr="0067034B" w:rsidRDefault="00187E66">
            <w:pPr>
              <w:tabs>
                <w:tab w:val="left" w:pos="0"/>
              </w:tabs>
              <w:spacing w:after="100"/>
              <w:rPr>
                <w:rFonts w:cs="Arial"/>
                <w:b/>
              </w:rPr>
            </w:pPr>
          </w:p>
        </w:tc>
      </w:tr>
    </w:tbl>
    <w:p w14:paraId="56D6FB8C" w14:textId="77777777" w:rsidR="00187E66" w:rsidRPr="003817DA" w:rsidRDefault="00187E66">
      <w:pPr>
        <w:spacing w:after="200" w:line="276" w:lineRule="auto"/>
        <w:rPr>
          <w:rFonts w:eastAsia="Calibri" w:cs="Arial"/>
          <w:b/>
        </w:rPr>
      </w:pPr>
      <w:r w:rsidRPr="003817DA">
        <w:rPr>
          <w:rFonts w:eastAsia="Calibri" w:cs="Arial"/>
          <w:b/>
        </w:rPr>
        <w:br w:type="page"/>
      </w:r>
    </w:p>
    <w:p w14:paraId="107D0C78"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2</w:t>
      </w:r>
    </w:p>
    <w:p w14:paraId="28540C92" w14:textId="77777777" w:rsidR="00187E66" w:rsidRPr="003817DA" w:rsidRDefault="00187E66">
      <w:pPr>
        <w:spacing w:before="100" w:beforeAutospacing="1" w:after="100" w:afterAutospacing="1"/>
        <w:jc w:val="center"/>
        <w:rPr>
          <w:rFonts w:eastAsia="Calibri" w:cs="Arial"/>
          <w:b/>
        </w:rPr>
      </w:pPr>
      <w:r w:rsidRPr="003817DA">
        <w:rPr>
          <w:rFonts w:eastAsia="Calibri" w:cs="Arial"/>
          <w:b/>
        </w:rPr>
        <w:t>BOUNDARY INFORMATION</w:t>
      </w:r>
    </w:p>
    <w:p w14:paraId="3B7300A0"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rPr>
        <w:t>This schedule contains a description of the High Voltage (HV) boundaries in place at the CATO Transmission Interface Site in accordance with STC, Section D, Part One, 2.9</w:t>
      </w:r>
    </w:p>
    <w:p w14:paraId="45EBCDD2"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w:t>
      </w:r>
      <w:r w:rsidRPr="003817DA">
        <w:rPr>
          <w:rFonts w:eastAsia="Calibri" w:cs="Arial"/>
          <w:b/>
        </w:rPr>
        <w:tab/>
        <w:t>HV BOUNDARIES</w:t>
      </w:r>
    </w:p>
    <w:p w14:paraId="0243C703"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2.1.1</w:t>
      </w:r>
      <w:r w:rsidRPr="003817DA">
        <w:rPr>
          <w:rFonts w:eastAsia="Calibri" w:cs="Arial"/>
          <w:b/>
        </w:rPr>
        <w:tab/>
        <w:t>DESCRIPTION</w:t>
      </w:r>
    </w:p>
    <w:p w14:paraId="7D3669C5" w14:textId="77777777" w:rsidR="00187E66" w:rsidRPr="003817DA" w:rsidRDefault="00187E66">
      <w:pPr>
        <w:tabs>
          <w:tab w:val="left" w:pos="4253"/>
        </w:tabs>
        <w:spacing w:before="120"/>
        <w:rPr>
          <w:rFonts w:eastAsia="Calibri" w:cs="Arial"/>
        </w:rPr>
      </w:pPr>
      <w:r w:rsidRPr="003817DA">
        <w:rPr>
          <w:rFonts w:eastAsia="Calibri" w:cs="Arial"/>
        </w:rPr>
        <w:t>The electrical and ownership boundary between the CATO Transmission System and PTO at the CATO Transmission Interface Site is located at:</w:t>
      </w:r>
    </w:p>
    <w:p w14:paraId="2B84A6CD" w14:textId="77777777" w:rsidR="00187E66" w:rsidRPr="003817DA" w:rsidRDefault="00187E66">
      <w:pPr>
        <w:tabs>
          <w:tab w:val="left" w:pos="4253"/>
        </w:tabs>
        <w:spacing w:before="120"/>
        <w:rPr>
          <w:rFonts w:eastAsia="Calibri" w:cs="Arial"/>
        </w:rPr>
      </w:pPr>
      <w:r w:rsidRPr="003817DA">
        <w:rPr>
          <w:rFonts w:eastAsia="Calibri" w:cs="Arial"/>
        </w:rPr>
        <w:t>*Insert Location</w:t>
      </w:r>
      <w:proofErr w:type="gramStart"/>
      <w:r w:rsidRPr="003817DA">
        <w:rPr>
          <w:rFonts w:eastAsia="Calibri" w:cs="Arial"/>
        </w:rPr>
        <w:t>* :</w:t>
      </w:r>
      <w:proofErr w:type="gramEnd"/>
    </w:p>
    <w:p w14:paraId="1AFFD72C"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 xml:space="preserve">Main </w:t>
      </w:r>
      <w:proofErr w:type="gramStart"/>
      <w:r w:rsidRPr="003817DA">
        <w:rPr>
          <w:rFonts w:eastAsia="Calibri" w:cs="Arial"/>
        </w:rPr>
        <w:t>Busbar:-</w:t>
      </w:r>
      <w:proofErr w:type="gramEnd"/>
      <w:r w:rsidRPr="003817DA">
        <w:rPr>
          <w:rFonts w:eastAsia="Calibri" w:cs="Arial"/>
        </w:rPr>
        <w:t xml:space="preserve"> </w:t>
      </w:r>
    </w:p>
    <w:p w14:paraId="63EE7E83"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 xml:space="preserve">Reserve </w:t>
      </w:r>
      <w:proofErr w:type="gramStart"/>
      <w:r w:rsidRPr="003817DA">
        <w:rPr>
          <w:rFonts w:eastAsia="Calibri" w:cs="Arial"/>
        </w:rPr>
        <w:t>Busbar:-</w:t>
      </w:r>
      <w:proofErr w:type="gramEnd"/>
      <w:r w:rsidRPr="003817DA">
        <w:rPr>
          <w:rFonts w:eastAsia="Calibri" w:cs="Arial"/>
        </w:rPr>
        <w:t xml:space="preserve"> *Details to be provided if relevant*</w:t>
      </w:r>
    </w:p>
    <w:p w14:paraId="4F784506"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2.2.2</w:t>
      </w:r>
      <w:r w:rsidRPr="003817DA">
        <w:rPr>
          <w:rFonts w:eastAsia="Calibri" w:cs="Arial"/>
          <w:b/>
        </w:rPr>
        <w:tab/>
        <w:t>HV DIAGRAMS</w:t>
      </w:r>
    </w:p>
    <w:p w14:paraId="53FCE46D" w14:textId="77777777" w:rsidR="00187E66" w:rsidRPr="003817DA" w:rsidRDefault="00187E66">
      <w:pPr>
        <w:spacing w:before="120"/>
        <w:rPr>
          <w:rFonts w:eastAsia="Calibri" w:cs="Arial"/>
        </w:rPr>
      </w:pPr>
      <w:r w:rsidRPr="003817DA">
        <w:rPr>
          <w:rFonts w:eastAsia="Calibri" w:cs="Arial"/>
        </w:rPr>
        <w:t xml:space="preserve">Figures 2.1A to 2.1B for the single line diagram (and gas zone diagram boundary point, if relevant) between the Onshore Transmission System of the CATO and Onshore Transmission System of the PTO at the CATO Transmission Interface Site. </w:t>
      </w:r>
    </w:p>
    <w:p w14:paraId="27D3FCFF" w14:textId="77777777" w:rsidR="00187E66" w:rsidRPr="003817DA" w:rsidRDefault="00187E66">
      <w:pPr>
        <w:spacing w:before="120"/>
        <w:rPr>
          <w:rFonts w:eastAsia="Calibri" w:cs="Arial"/>
        </w:rPr>
      </w:pPr>
    </w:p>
    <w:p w14:paraId="0A9D7C7C" w14:textId="77777777" w:rsidR="00187E66" w:rsidRPr="003817DA" w:rsidRDefault="00187E66">
      <w:pPr>
        <w:spacing w:before="120"/>
        <w:rPr>
          <w:rFonts w:eastAsia="Calibri" w:cs="Arial"/>
          <w:b/>
          <w:bCs/>
        </w:rPr>
      </w:pPr>
      <w:r w:rsidRPr="003817DA">
        <w:rPr>
          <w:rFonts w:eastAsia="Calibri" w:cs="Arial"/>
          <w:b/>
          <w:bCs/>
        </w:rPr>
        <w:t>2.3</w:t>
      </w:r>
      <w:r w:rsidRPr="003817DA">
        <w:rPr>
          <w:rFonts w:eastAsia="Calibri" w:cs="Arial"/>
          <w:b/>
          <w:bCs/>
        </w:rPr>
        <w:tab/>
        <w:t>LV BOUNDARIES</w:t>
      </w:r>
    </w:p>
    <w:p w14:paraId="56BD5D37" w14:textId="328E4C02" w:rsidR="00187E66" w:rsidRPr="00D82CB7" w:rsidRDefault="00187E66">
      <w:pPr>
        <w:spacing w:before="120"/>
        <w:rPr>
          <w:rFonts w:eastAsia="Calibri" w:cs="Arial"/>
        </w:rPr>
        <w:sectPr w:rsidR="00187E66" w:rsidRPr="00D82CB7" w:rsidSect="003D5530">
          <w:footerReference w:type="default" r:id="rId14"/>
          <w:pgSz w:w="16838" w:h="11906" w:orient="landscape"/>
          <w:pgMar w:top="1800" w:right="1440" w:bottom="1800" w:left="1440" w:header="720" w:footer="720" w:gutter="0"/>
          <w:cols w:space="720"/>
          <w:docGrid w:linePitch="272"/>
        </w:sectPr>
      </w:pPr>
      <w:r w:rsidRPr="003817DA">
        <w:rPr>
          <w:rFonts w:eastAsia="Calibri" w:cs="Arial"/>
        </w:rPr>
        <w:t xml:space="preserve">To be discussed and agreed between the Lead Parties in the detailed design phase.          </w:t>
      </w:r>
    </w:p>
    <w:p w14:paraId="39ADDB5A" w14:textId="77777777" w:rsidR="00187E66" w:rsidRPr="00D82CB7" w:rsidRDefault="00187E66">
      <w:pPr>
        <w:tabs>
          <w:tab w:val="left" w:pos="0"/>
        </w:tabs>
        <w:spacing w:after="0"/>
        <w:rPr>
          <w:rFonts w:eastAsia="Calibri" w:cs="Arial"/>
          <w:b/>
        </w:rPr>
      </w:pPr>
      <w:r w:rsidRPr="00D82CB7">
        <w:rPr>
          <w:rFonts w:eastAsia="Calibri" w:cs="Arial"/>
          <w:b/>
        </w:rPr>
        <w:lastRenderedPageBreak/>
        <w:t>Figure 2.1A Single Line Diagram (HV Boundary Point)</w:t>
      </w:r>
    </w:p>
    <w:p w14:paraId="5DC4D366" w14:textId="77777777" w:rsidR="00187E66" w:rsidRPr="00D82CB7" w:rsidRDefault="00187E66">
      <w:pPr>
        <w:tabs>
          <w:tab w:val="left" w:pos="0"/>
        </w:tabs>
        <w:spacing w:before="120"/>
        <w:jc w:val="center"/>
        <w:rPr>
          <w:rFonts w:eastAsia="Calibri" w:cs="Arial"/>
        </w:rPr>
      </w:pPr>
    </w:p>
    <w:p w14:paraId="62EEE9BD" w14:textId="77777777" w:rsidR="00187E66" w:rsidRPr="00D82CB7" w:rsidRDefault="00187E66">
      <w:pPr>
        <w:tabs>
          <w:tab w:val="left" w:pos="0"/>
        </w:tabs>
        <w:spacing w:after="0"/>
        <w:rPr>
          <w:rFonts w:eastAsia="Calibri" w:cs="Arial"/>
          <w:b/>
        </w:rPr>
      </w:pPr>
    </w:p>
    <w:p w14:paraId="0289D0E7" w14:textId="77777777" w:rsidR="00187E66" w:rsidRPr="00D82CB7" w:rsidRDefault="00187E66">
      <w:pPr>
        <w:tabs>
          <w:tab w:val="left" w:pos="0"/>
        </w:tabs>
        <w:spacing w:after="0"/>
        <w:rPr>
          <w:rFonts w:eastAsia="Calibri" w:cs="Arial"/>
          <w:b/>
        </w:rPr>
      </w:pPr>
    </w:p>
    <w:p w14:paraId="7C1FEE34" w14:textId="77777777" w:rsidR="00187E66" w:rsidRPr="00D82CB7" w:rsidRDefault="00187E66">
      <w:pPr>
        <w:spacing w:after="200" w:line="276" w:lineRule="auto"/>
        <w:rPr>
          <w:rFonts w:eastAsia="Calibri" w:cs="Arial"/>
          <w:b/>
        </w:rPr>
      </w:pPr>
      <w:r w:rsidRPr="00D82CB7">
        <w:rPr>
          <w:rFonts w:eastAsia="Calibri" w:cs="Arial"/>
          <w:b/>
        </w:rPr>
        <w:br w:type="page"/>
      </w:r>
    </w:p>
    <w:p w14:paraId="70023B40" w14:textId="77777777" w:rsidR="00187E66" w:rsidRPr="00D82CB7" w:rsidRDefault="00187E66">
      <w:pPr>
        <w:tabs>
          <w:tab w:val="left" w:pos="0"/>
        </w:tabs>
        <w:spacing w:after="0"/>
        <w:rPr>
          <w:rFonts w:eastAsia="Calibri" w:cs="Arial"/>
          <w:b/>
        </w:rPr>
      </w:pPr>
      <w:r w:rsidRPr="00D82CB7">
        <w:rPr>
          <w:rFonts w:eastAsia="Calibri" w:cs="Arial"/>
          <w:b/>
        </w:rPr>
        <w:lastRenderedPageBreak/>
        <w:t>Figure 2.1B Gas Zone Diagram (HV Boundary Point, if applicable)</w:t>
      </w:r>
    </w:p>
    <w:p w14:paraId="20A7E87C" w14:textId="77777777" w:rsidR="00187E66" w:rsidRPr="00D82CB7" w:rsidRDefault="00187E66">
      <w:pPr>
        <w:tabs>
          <w:tab w:val="left" w:pos="0"/>
        </w:tabs>
        <w:spacing w:before="120"/>
        <w:rPr>
          <w:rFonts w:eastAsia="Calibri" w:cs="Arial"/>
        </w:rPr>
      </w:pPr>
    </w:p>
    <w:p w14:paraId="648E959E" w14:textId="77777777" w:rsidR="00187E66" w:rsidRPr="00D82CB7" w:rsidRDefault="00187E66">
      <w:pPr>
        <w:tabs>
          <w:tab w:val="left" w:pos="0"/>
        </w:tabs>
        <w:spacing w:before="120"/>
        <w:rPr>
          <w:rFonts w:eastAsia="Calibri" w:cs="Arial"/>
        </w:rPr>
      </w:pPr>
    </w:p>
    <w:p w14:paraId="4D0EAD8F" w14:textId="77777777" w:rsidR="00187E66" w:rsidRPr="00D82CB7" w:rsidRDefault="00187E66">
      <w:pPr>
        <w:tabs>
          <w:tab w:val="left" w:pos="0"/>
        </w:tabs>
        <w:spacing w:before="120"/>
        <w:rPr>
          <w:rFonts w:eastAsia="Calibri" w:cs="Arial"/>
        </w:rPr>
        <w:sectPr w:rsidR="00187E66" w:rsidRPr="00D82CB7">
          <w:pgSz w:w="11906" w:h="16838"/>
          <w:pgMar w:top="1440" w:right="1440" w:bottom="1440" w:left="1440" w:header="708" w:footer="708" w:gutter="0"/>
          <w:cols w:space="708"/>
          <w:docGrid w:linePitch="360"/>
        </w:sectPr>
      </w:pPr>
    </w:p>
    <w:p w14:paraId="472514A6"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lastRenderedPageBreak/>
        <w:t>SCHEDULE 3</w:t>
      </w:r>
    </w:p>
    <w:p w14:paraId="74960C01"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SITE SPECIFIC TECHNICAL CONDITIONS</w:t>
      </w:r>
    </w:p>
    <w:p w14:paraId="3B576B30" w14:textId="1974C83E" w:rsidR="00187E66" w:rsidRPr="00D82CB7" w:rsidRDefault="00187E66">
      <w:pPr>
        <w:tabs>
          <w:tab w:val="left" w:pos="4253"/>
        </w:tabs>
        <w:spacing w:before="100" w:beforeAutospacing="1" w:after="100" w:afterAutospacing="1"/>
        <w:rPr>
          <w:rFonts w:eastAsia="Calibri" w:cs="Arial"/>
          <w:b/>
        </w:rPr>
      </w:pPr>
      <w:r w:rsidRPr="00D82CB7">
        <w:rPr>
          <w:rFonts w:eastAsia="Calibri" w:cs="Arial"/>
        </w:rPr>
        <w:t>This schedule contains a description of the technical, design and operational criteria which the CATO Transmission Interface Site Party has applied to its equipment in planning and developing its Transmission System in accordance with STC, Section D, Part One</w:t>
      </w:r>
      <w:r w:rsidR="000F5122" w:rsidRPr="00D82CB7">
        <w:rPr>
          <w:rFonts w:eastAsia="Calibri" w:cs="Arial"/>
        </w:rPr>
        <w:t>.</w:t>
      </w:r>
    </w:p>
    <w:p w14:paraId="23B7EEC6" w14:textId="77777777" w:rsidR="00187E66" w:rsidRPr="00D82CB7" w:rsidRDefault="00187E66">
      <w:pPr>
        <w:spacing w:after="200" w:line="276" w:lineRule="auto"/>
        <w:rPr>
          <w:rFonts w:eastAsia="Calibri" w:cs="Arial"/>
          <w:b/>
        </w:rPr>
      </w:pPr>
      <w:r w:rsidRPr="00D82CB7">
        <w:rPr>
          <w:rFonts w:eastAsia="Calibri" w:cs="Arial"/>
          <w:b/>
        </w:rPr>
        <w:br w:type="page"/>
      </w:r>
    </w:p>
    <w:p w14:paraId="624FEFB4"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lastRenderedPageBreak/>
        <w:t>SCHEDULE 3.1</w:t>
      </w:r>
    </w:p>
    <w:p w14:paraId="2FABBB10"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39E5AB1F" w14:textId="77777777">
        <w:tc>
          <w:tcPr>
            <w:tcW w:w="3439" w:type="dxa"/>
            <w:shd w:val="clear" w:color="auto" w:fill="F2F2F2"/>
          </w:tcPr>
          <w:p w14:paraId="6A341327"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6ACF9DCD" w14:textId="77777777" w:rsidR="00187E66" w:rsidRPr="0067034B" w:rsidRDefault="00187E66">
            <w:pPr>
              <w:tabs>
                <w:tab w:val="left" w:pos="4253"/>
              </w:tabs>
              <w:spacing w:after="100"/>
              <w:jc w:val="right"/>
              <w:rPr>
                <w:rFonts w:cs="Arial"/>
              </w:rPr>
            </w:pPr>
          </w:p>
        </w:tc>
      </w:tr>
      <w:tr w:rsidR="00187E66" w:rsidRPr="0067034B" w14:paraId="3062B2BB" w14:textId="77777777">
        <w:tc>
          <w:tcPr>
            <w:tcW w:w="3439" w:type="dxa"/>
            <w:shd w:val="clear" w:color="auto" w:fill="F2F2F2"/>
          </w:tcPr>
          <w:p w14:paraId="3AE2A299" w14:textId="77777777" w:rsidR="00187E66" w:rsidRPr="0067034B" w:rsidRDefault="00187E66">
            <w:pPr>
              <w:tabs>
                <w:tab w:val="left" w:pos="4253"/>
              </w:tabs>
              <w:spacing w:after="100"/>
              <w:jc w:val="both"/>
              <w:rPr>
                <w:rFonts w:cs="Arial"/>
              </w:rPr>
            </w:pPr>
          </w:p>
        </w:tc>
        <w:tc>
          <w:tcPr>
            <w:tcW w:w="5587" w:type="dxa"/>
            <w:gridSpan w:val="2"/>
          </w:tcPr>
          <w:p w14:paraId="2384955C" w14:textId="77777777" w:rsidR="00187E66" w:rsidRPr="0067034B" w:rsidRDefault="00187E66">
            <w:pPr>
              <w:tabs>
                <w:tab w:val="left" w:pos="4253"/>
              </w:tabs>
              <w:spacing w:after="100"/>
              <w:jc w:val="right"/>
              <w:rPr>
                <w:rFonts w:cs="Arial"/>
              </w:rPr>
            </w:pPr>
          </w:p>
        </w:tc>
      </w:tr>
      <w:tr w:rsidR="00187E66" w:rsidRPr="0067034B" w14:paraId="54E71976" w14:textId="77777777">
        <w:tc>
          <w:tcPr>
            <w:tcW w:w="3451" w:type="dxa"/>
            <w:gridSpan w:val="2"/>
            <w:shd w:val="clear" w:color="auto" w:fill="F2F2F2"/>
          </w:tcPr>
          <w:p w14:paraId="556F6E46"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2EE65211" w14:textId="77777777" w:rsidR="00187E66" w:rsidRPr="0067034B" w:rsidRDefault="00187E66">
            <w:pPr>
              <w:tabs>
                <w:tab w:val="left" w:pos="4253"/>
              </w:tabs>
              <w:spacing w:line="264" w:lineRule="auto"/>
              <w:jc w:val="right"/>
              <w:rPr>
                <w:rFonts w:cs="Arial"/>
                <w:b/>
              </w:rPr>
            </w:pPr>
          </w:p>
        </w:tc>
      </w:tr>
      <w:tr w:rsidR="00187E66" w:rsidRPr="0067034B" w14:paraId="7EC5FEA4" w14:textId="77777777">
        <w:tc>
          <w:tcPr>
            <w:tcW w:w="3451" w:type="dxa"/>
            <w:gridSpan w:val="2"/>
            <w:shd w:val="clear" w:color="auto" w:fill="F2F2F2"/>
          </w:tcPr>
          <w:p w14:paraId="40C8A20D" w14:textId="77777777" w:rsidR="00187E66" w:rsidRPr="0067034B" w:rsidRDefault="00187E66">
            <w:pPr>
              <w:tabs>
                <w:tab w:val="left" w:pos="4253"/>
              </w:tabs>
              <w:spacing w:line="264" w:lineRule="auto"/>
              <w:rPr>
                <w:rFonts w:cs="Arial"/>
              </w:rPr>
            </w:pPr>
          </w:p>
        </w:tc>
        <w:tc>
          <w:tcPr>
            <w:tcW w:w="5575" w:type="dxa"/>
          </w:tcPr>
          <w:p w14:paraId="6BFDB2EC" w14:textId="77777777" w:rsidR="00187E66" w:rsidRPr="0067034B" w:rsidRDefault="00187E66">
            <w:pPr>
              <w:tabs>
                <w:tab w:val="left" w:pos="4253"/>
              </w:tabs>
              <w:spacing w:line="264" w:lineRule="auto"/>
              <w:jc w:val="right"/>
              <w:rPr>
                <w:rFonts w:cs="Arial"/>
              </w:rPr>
            </w:pPr>
          </w:p>
        </w:tc>
      </w:tr>
      <w:tr w:rsidR="00187E66" w:rsidRPr="0067034B" w14:paraId="266153E8" w14:textId="77777777">
        <w:tc>
          <w:tcPr>
            <w:tcW w:w="3451" w:type="dxa"/>
            <w:gridSpan w:val="2"/>
            <w:shd w:val="clear" w:color="auto" w:fill="F2F2F2"/>
          </w:tcPr>
          <w:p w14:paraId="0CC6E3F9" w14:textId="77777777" w:rsidR="00187E66" w:rsidRPr="0067034B" w:rsidRDefault="00187E66">
            <w:pPr>
              <w:tabs>
                <w:tab w:val="left" w:pos="4253"/>
              </w:tabs>
              <w:spacing w:line="264" w:lineRule="auto"/>
              <w:rPr>
                <w:rFonts w:cs="Arial"/>
                <w:b/>
              </w:rPr>
            </w:pPr>
          </w:p>
        </w:tc>
        <w:tc>
          <w:tcPr>
            <w:tcW w:w="5575" w:type="dxa"/>
          </w:tcPr>
          <w:p w14:paraId="45248DD1" w14:textId="77777777" w:rsidR="00187E66" w:rsidRPr="0067034B" w:rsidRDefault="00187E66">
            <w:pPr>
              <w:tabs>
                <w:tab w:val="left" w:pos="4253"/>
              </w:tabs>
              <w:spacing w:line="264" w:lineRule="auto"/>
              <w:jc w:val="right"/>
              <w:rPr>
                <w:rFonts w:cs="Arial"/>
              </w:rPr>
            </w:pPr>
          </w:p>
        </w:tc>
      </w:tr>
      <w:tr w:rsidR="00187E66" w:rsidRPr="0067034B" w14:paraId="0446D5CF" w14:textId="77777777">
        <w:tc>
          <w:tcPr>
            <w:tcW w:w="3439" w:type="dxa"/>
            <w:shd w:val="clear" w:color="auto" w:fill="F2F2F2"/>
          </w:tcPr>
          <w:p w14:paraId="7EDCC1F8"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760A4D5D" w14:textId="77777777" w:rsidR="00187E66" w:rsidRPr="0067034B" w:rsidRDefault="00187E66">
            <w:pPr>
              <w:tabs>
                <w:tab w:val="left" w:pos="4253"/>
              </w:tabs>
              <w:spacing w:after="100"/>
              <w:jc w:val="right"/>
              <w:rPr>
                <w:rFonts w:cs="Arial"/>
              </w:rPr>
            </w:pPr>
          </w:p>
        </w:tc>
      </w:tr>
    </w:tbl>
    <w:p w14:paraId="2C8524C4" w14:textId="77777777" w:rsidR="00187E66" w:rsidRPr="003817DA" w:rsidRDefault="00187E66">
      <w:pPr>
        <w:tabs>
          <w:tab w:val="left" w:pos="4253"/>
        </w:tabs>
        <w:spacing w:before="100" w:beforeAutospacing="1" w:after="100" w:afterAutospacing="1"/>
        <w:jc w:val="both"/>
        <w:rPr>
          <w:rFonts w:eastAsia="Calibri" w:cs="Arial"/>
        </w:rPr>
      </w:pPr>
    </w:p>
    <w:p w14:paraId="0AE04062"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r w:rsidRPr="003817DA">
        <w:rPr>
          <w:rFonts w:eastAsia="Calibri" w:cs="Arial"/>
        </w:rPr>
        <w:br w:type="page"/>
      </w:r>
    </w:p>
    <w:p w14:paraId="5812A68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3.2</w:t>
      </w:r>
    </w:p>
    <w:p w14:paraId="5E8B41FD"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048F3101" w14:textId="77777777">
        <w:tc>
          <w:tcPr>
            <w:tcW w:w="3439" w:type="dxa"/>
            <w:shd w:val="clear" w:color="auto" w:fill="F2F2F2"/>
          </w:tcPr>
          <w:p w14:paraId="1F6F628D"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0F247452" w14:textId="77777777" w:rsidR="00187E66" w:rsidRPr="0067034B" w:rsidRDefault="00187E66">
            <w:pPr>
              <w:tabs>
                <w:tab w:val="left" w:pos="4253"/>
              </w:tabs>
              <w:spacing w:after="100"/>
              <w:jc w:val="right"/>
              <w:rPr>
                <w:rFonts w:cs="Arial"/>
              </w:rPr>
            </w:pPr>
          </w:p>
        </w:tc>
      </w:tr>
      <w:tr w:rsidR="00187E66" w:rsidRPr="0067034B" w14:paraId="0E9BCC83" w14:textId="77777777">
        <w:tc>
          <w:tcPr>
            <w:tcW w:w="3451" w:type="dxa"/>
            <w:gridSpan w:val="2"/>
            <w:shd w:val="clear" w:color="auto" w:fill="F2F2F2"/>
          </w:tcPr>
          <w:p w14:paraId="0457A438"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3143BC4E" w14:textId="77777777" w:rsidR="00187E66" w:rsidRPr="0067034B" w:rsidRDefault="00187E66">
            <w:pPr>
              <w:tabs>
                <w:tab w:val="left" w:pos="4253"/>
              </w:tabs>
              <w:spacing w:line="264" w:lineRule="auto"/>
              <w:jc w:val="right"/>
              <w:rPr>
                <w:rFonts w:cs="Arial"/>
                <w:b/>
              </w:rPr>
            </w:pPr>
          </w:p>
        </w:tc>
      </w:tr>
      <w:tr w:rsidR="00187E66" w:rsidRPr="0067034B" w14:paraId="582E2852" w14:textId="77777777">
        <w:tc>
          <w:tcPr>
            <w:tcW w:w="3451" w:type="dxa"/>
            <w:gridSpan w:val="2"/>
            <w:shd w:val="clear" w:color="auto" w:fill="F2F2F2"/>
          </w:tcPr>
          <w:p w14:paraId="0A017EB5" w14:textId="77777777" w:rsidR="00187E66" w:rsidRPr="0067034B" w:rsidRDefault="00187E66">
            <w:pPr>
              <w:tabs>
                <w:tab w:val="left" w:pos="4253"/>
              </w:tabs>
              <w:spacing w:line="264" w:lineRule="auto"/>
              <w:rPr>
                <w:rFonts w:cs="Arial"/>
              </w:rPr>
            </w:pPr>
          </w:p>
        </w:tc>
        <w:tc>
          <w:tcPr>
            <w:tcW w:w="5575" w:type="dxa"/>
          </w:tcPr>
          <w:p w14:paraId="7666934F" w14:textId="77777777" w:rsidR="00187E66" w:rsidRPr="0067034B" w:rsidRDefault="00187E66">
            <w:pPr>
              <w:tabs>
                <w:tab w:val="left" w:pos="4253"/>
              </w:tabs>
              <w:spacing w:line="264" w:lineRule="auto"/>
              <w:jc w:val="right"/>
              <w:rPr>
                <w:rFonts w:cs="Arial"/>
              </w:rPr>
            </w:pPr>
          </w:p>
        </w:tc>
      </w:tr>
      <w:tr w:rsidR="00187E66" w:rsidRPr="0067034B" w14:paraId="414218C2" w14:textId="77777777">
        <w:tc>
          <w:tcPr>
            <w:tcW w:w="3451" w:type="dxa"/>
            <w:gridSpan w:val="2"/>
            <w:shd w:val="clear" w:color="auto" w:fill="F2F2F2"/>
          </w:tcPr>
          <w:p w14:paraId="7DCDBDE8" w14:textId="77777777" w:rsidR="00187E66" w:rsidRPr="0067034B" w:rsidRDefault="00187E66">
            <w:pPr>
              <w:tabs>
                <w:tab w:val="left" w:pos="4253"/>
              </w:tabs>
              <w:spacing w:line="264" w:lineRule="auto"/>
              <w:rPr>
                <w:rFonts w:cs="Arial"/>
                <w:b/>
              </w:rPr>
            </w:pPr>
          </w:p>
        </w:tc>
        <w:tc>
          <w:tcPr>
            <w:tcW w:w="5575" w:type="dxa"/>
          </w:tcPr>
          <w:p w14:paraId="58FB719A" w14:textId="77777777" w:rsidR="00187E66" w:rsidRPr="0067034B" w:rsidRDefault="00187E66">
            <w:pPr>
              <w:tabs>
                <w:tab w:val="left" w:pos="4253"/>
              </w:tabs>
              <w:spacing w:line="264" w:lineRule="auto"/>
              <w:jc w:val="right"/>
              <w:rPr>
                <w:rFonts w:cs="Arial"/>
              </w:rPr>
            </w:pPr>
          </w:p>
        </w:tc>
      </w:tr>
      <w:tr w:rsidR="00187E66" w:rsidRPr="0067034B" w14:paraId="6F4C7AA1" w14:textId="77777777">
        <w:tc>
          <w:tcPr>
            <w:tcW w:w="3439" w:type="dxa"/>
            <w:shd w:val="clear" w:color="auto" w:fill="F2F2F2"/>
          </w:tcPr>
          <w:p w14:paraId="1FBC8EF7"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1FC54DF5" w14:textId="77777777" w:rsidR="00187E66" w:rsidRPr="0067034B" w:rsidRDefault="00187E66">
            <w:pPr>
              <w:tabs>
                <w:tab w:val="left" w:pos="4253"/>
              </w:tabs>
              <w:spacing w:after="100"/>
              <w:jc w:val="right"/>
              <w:rPr>
                <w:rFonts w:cs="Arial"/>
              </w:rPr>
            </w:pPr>
          </w:p>
        </w:tc>
      </w:tr>
    </w:tbl>
    <w:p w14:paraId="64096F64" w14:textId="77777777" w:rsidR="00187E66" w:rsidRPr="003817DA" w:rsidRDefault="00187E66">
      <w:pPr>
        <w:tabs>
          <w:tab w:val="left" w:pos="4253"/>
        </w:tabs>
        <w:spacing w:before="100" w:beforeAutospacing="1" w:after="100" w:afterAutospacing="1"/>
        <w:jc w:val="both"/>
        <w:rPr>
          <w:rFonts w:eastAsia="Calibri" w:cs="Arial"/>
          <w:b/>
        </w:rPr>
      </w:pPr>
      <w:r w:rsidRPr="003817DA">
        <w:rPr>
          <w:rFonts w:eastAsia="Calibri" w:cs="Arial"/>
          <w:b/>
        </w:rPr>
        <w:t>Derogated Plant</w:t>
      </w:r>
    </w:p>
    <w:p w14:paraId="590347BD"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p>
    <w:p w14:paraId="6DE3F387"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br w:type="page"/>
      </w:r>
    </w:p>
    <w:p w14:paraId="5D02620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3.3</w:t>
      </w:r>
    </w:p>
    <w:p w14:paraId="3F77743E"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424A8CAB" w14:textId="77777777">
        <w:tc>
          <w:tcPr>
            <w:tcW w:w="3439" w:type="dxa"/>
            <w:shd w:val="clear" w:color="auto" w:fill="F2F2F2"/>
          </w:tcPr>
          <w:p w14:paraId="64B35639"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4EFFB188" w14:textId="77777777" w:rsidR="00187E66" w:rsidRPr="0067034B" w:rsidRDefault="00187E66">
            <w:pPr>
              <w:tabs>
                <w:tab w:val="left" w:pos="4253"/>
              </w:tabs>
              <w:spacing w:after="100"/>
              <w:jc w:val="right"/>
              <w:rPr>
                <w:rFonts w:cs="Arial"/>
              </w:rPr>
            </w:pPr>
          </w:p>
        </w:tc>
      </w:tr>
      <w:tr w:rsidR="00187E66" w:rsidRPr="0067034B" w14:paraId="5E9698CB" w14:textId="77777777">
        <w:tc>
          <w:tcPr>
            <w:tcW w:w="3439" w:type="dxa"/>
            <w:shd w:val="clear" w:color="auto" w:fill="F2F2F2"/>
          </w:tcPr>
          <w:p w14:paraId="410342EE" w14:textId="77777777" w:rsidR="00187E66" w:rsidRPr="0067034B" w:rsidRDefault="00187E66">
            <w:pPr>
              <w:tabs>
                <w:tab w:val="left" w:pos="4253"/>
              </w:tabs>
              <w:spacing w:after="100"/>
              <w:jc w:val="both"/>
              <w:rPr>
                <w:rFonts w:cs="Arial"/>
              </w:rPr>
            </w:pPr>
          </w:p>
        </w:tc>
        <w:tc>
          <w:tcPr>
            <w:tcW w:w="5587" w:type="dxa"/>
            <w:gridSpan w:val="2"/>
          </w:tcPr>
          <w:p w14:paraId="352B70E4" w14:textId="77777777" w:rsidR="00187E66" w:rsidRPr="0067034B" w:rsidRDefault="00187E66">
            <w:pPr>
              <w:tabs>
                <w:tab w:val="left" w:pos="4253"/>
              </w:tabs>
              <w:spacing w:after="100"/>
              <w:jc w:val="right"/>
              <w:rPr>
                <w:rFonts w:cs="Arial"/>
              </w:rPr>
            </w:pPr>
          </w:p>
        </w:tc>
      </w:tr>
      <w:tr w:rsidR="00187E66" w:rsidRPr="0067034B" w14:paraId="0E50CF84" w14:textId="77777777">
        <w:tc>
          <w:tcPr>
            <w:tcW w:w="3451" w:type="dxa"/>
            <w:gridSpan w:val="2"/>
            <w:shd w:val="clear" w:color="auto" w:fill="F2F2F2"/>
          </w:tcPr>
          <w:p w14:paraId="527085E7"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41CDC6CF" w14:textId="77777777" w:rsidR="00187E66" w:rsidRPr="0067034B" w:rsidRDefault="00187E66">
            <w:pPr>
              <w:tabs>
                <w:tab w:val="left" w:pos="4253"/>
              </w:tabs>
              <w:spacing w:line="264" w:lineRule="auto"/>
              <w:jc w:val="right"/>
              <w:rPr>
                <w:rFonts w:cs="Arial"/>
                <w:b/>
              </w:rPr>
            </w:pPr>
          </w:p>
        </w:tc>
      </w:tr>
      <w:tr w:rsidR="00187E66" w:rsidRPr="0067034B" w14:paraId="2205637D" w14:textId="77777777">
        <w:tc>
          <w:tcPr>
            <w:tcW w:w="3451" w:type="dxa"/>
            <w:gridSpan w:val="2"/>
            <w:shd w:val="clear" w:color="auto" w:fill="F2F2F2"/>
          </w:tcPr>
          <w:p w14:paraId="4D35A609" w14:textId="77777777" w:rsidR="00187E66" w:rsidRPr="0067034B" w:rsidRDefault="00187E66">
            <w:pPr>
              <w:tabs>
                <w:tab w:val="left" w:pos="4253"/>
              </w:tabs>
              <w:spacing w:line="264" w:lineRule="auto"/>
              <w:rPr>
                <w:rFonts w:cs="Arial"/>
              </w:rPr>
            </w:pPr>
          </w:p>
        </w:tc>
        <w:tc>
          <w:tcPr>
            <w:tcW w:w="5575" w:type="dxa"/>
          </w:tcPr>
          <w:p w14:paraId="1E2F921F" w14:textId="77777777" w:rsidR="00187E66" w:rsidRPr="0067034B" w:rsidRDefault="00187E66">
            <w:pPr>
              <w:tabs>
                <w:tab w:val="left" w:pos="4253"/>
              </w:tabs>
              <w:spacing w:line="264" w:lineRule="auto"/>
              <w:jc w:val="right"/>
              <w:rPr>
                <w:rFonts w:cs="Arial"/>
              </w:rPr>
            </w:pPr>
          </w:p>
        </w:tc>
      </w:tr>
      <w:tr w:rsidR="00187E66" w:rsidRPr="0067034B" w14:paraId="142DF352" w14:textId="77777777">
        <w:tc>
          <w:tcPr>
            <w:tcW w:w="3439" w:type="dxa"/>
            <w:shd w:val="clear" w:color="auto" w:fill="F2F2F2"/>
          </w:tcPr>
          <w:p w14:paraId="43C67D0A"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30B7BF2D" w14:textId="77777777" w:rsidR="00187E66" w:rsidRPr="0067034B" w:rsidRDefault="00187E66">
            <w:pPr>
              <w:tabs>
                <w:tab w:val="left" w:pos="4253"/>
              </w:tabs>
              <w:spacing w:after="100"/>
              <w:jc w:val="right"/>
              <w:rPr>
                <w:rFonts w:cs="Arial"/>
              </w:rPr>
            </w:pPr>
          </w:p>
        </w:tc>
      </w:tr>
    </w:tbl>
    <w:p w14:paraId="41DC5FB0"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Special Automatic Facilities</w:t>
      </w:r>
    </w:p>
    <w:p w14:paraId="3E4FC70B" w14:textId="77777777" w:rsidR="00187E66" w:rsidRPr="003817DA" w:rsidRDefault="00187E66">
      <w:pPr>
        <w:spacing w:before="100" w:beforeAutospacing="1" w:after="100" w:afterAutospacing="1"/>
        <w:rPr>
          <w:rFonts w:eastAsia="Calibri" w:cs="Arial"/>
          <w:u w:val="single"/>
        </w:rPr>
      </w:pPr>
    </w:p>
    <w:p w14:paraId="1593BE40" w14:textId="77777777" w:rsidR="00187E66" w:rsidRPr="003817DA"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General</w:t>
      </w:r>
    </w:p>
    <w:p w14:paraId="5FF65B24"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Other Facilities</w:t>
      </w:r>
    </w:p>
    <w:tbl>
      <w:tblPr>
        <w:tblStyle w:val="TableGrid1"/>
        <w:tblW w:w="0" w:type="auto"/>
        <w:tblLook w:val="04A0" w:firstRow="1" w:lastRow="0" w:firstColumn="1" w:lastColumn="0" w:noHBand="0" w:noVBand="1"/>
      </w:tblPr>
      <w:tblGrid>
        <w:gridCol w:w="4508"/>
        <w:gridCol w:w="4508"/>
      </w:tblGrid>
      <w:tr w:rsidR="00187E66" w:rsidRPr="0067034B" w14:paraId="30CBAB6B" w14:textId="77777777">
        <w:tc>
          <w:tcPr>
            <w:tcW w:w="4508" w:type="dxa"/>
          </w:tcPr>
          <w:p w14:paraId="09134F45" w14:textId="77777777" w:rsidR="00187E66" w:rsidRPr="0067034B" w:rsidRDefault="00187E66">
            <w:pPr>
              <w:tabs>
                <w:tab w:val="left" w:pos="4253"/>
              </w:tabs>
              <w:spacing w:after="100"/>
              <w:rPr>
                <w:rFonts w:cs="Arial"/>
                <w:u w:val="single"/>
              </w:rPr>
            </w:pPr>
            <w:r w:rsidRPr="0067034B">
              <w:rPr>
                <w:rFonts w:cs="Arial"/>
                <w:u w:val="single"/>
              </w:rPr>
              <w:t xml:space="preserve">Requirement </w:t>
            </w:r>
          </w:p>
        </w:tc>
        <w:tc>
          <w:tcPr>
            <w:tcW w:w="4508" w:type="dxa"/>
          </w:tcPr>
          <w:p w14:paraId="44D4BFB7" w14:textId="77777777" w:rsidR="00187E66" w:rsidRPr="0067034B" w:rsidRDefault="00187E66">
            <w:pPr>
              <w:tabs>
                <w:tab w:val="left" w:pos="4253"/>
              </w:tabs>
              <w:spacing w:after="100"/>
              <w:rPr>
                <w:rFonts w:cs="Arial"/>
              </w:rPr>
            </w:pPr>
          </w:p>
        </w:tc>
      </w:tr>
      <w:tr w:rsidR="00187E66" w:rsidRPr="0067034B" w14:paraId="295E5FE2" w14:textId="77777777">
        <w:tc>
          <w:tcPr>
            <w:tcW w:w="4508" w:type="dxa"/>
          </w:tcPr>
          <w:p w14:paraId="107BFCD8" w14:textId="77777777" w:rsidR="00187E66" w:rsidRPr="0067034B" w:rsidRDefault="00187E66">
            <w:pPr>
              <w:tabs>
                <w:tab w:val="left" w:pos="4253"/>
              </w:tabs>
              <w:spacing w:after="100"/>
              <w:rPr>
                <w:rFonts w:cs="Arial"/>
              </w:rPr>
            </w:pPr>
            <w:r w:rsidRPr="0067034B">
              <w:rPr>
                <w:rFonts w:cs="Arial"/>
              </w:rPr>
              <w:t>Automatic Open/Closure Schemes</w:t>
            </w:r>
          </w:p>
        </w:tc>
        <w:tc>
          <w:tcPr>
            <w:tcW w:w="4508" w:type="dxa"/>
          </w:tcPr>
          <w:p w14:paraId="7F9F9D31" w14:textId="77777777" w:rsidR="00187E66" w:rsidRPr="0067034B" w:rsidRDefault="00187E66">
            <w:pPr>
              <w:tabs>
                <w:tab w:val="left" w:pos="4253"/>
              </w:tabs>
              <w:spacing w:after="100"/>
              <w:rPr>
                <w:rFonts w:cs="Arial"/>
              </w:rPr>
            </w:pPr>
            <w:r w:rsidRPr="0067034B">
              <w:rPr>
                <w:rFonts w:cs="Arial"/>
              </w:rPr>
              <w:t>N/A</w:t>
            </w:r>
          </w:p>
        </w:tc>
      </w:tr>
      <w:tr w:rsidR="00187E66" w:rsidRPr="0067034B" w14:paraId="2F283594" w14:textId="77777777">
        <w:tc>
          <w:tcPr>
            <w:tcW w:w="4508" w:type="dxa"/>
          </w:tcPr>
          <w:p w14:paraId="249116FA" w14:textId="77777777" w:rsidR="00187E66" w:rsidRPr="0067034B" w:rsidRDefault="00187E66">
            <w:pPr>
              <w:tabs>
                <w:tab w:val="left" w:pos="4253"/>
              </w:tabs>
              <w:spacing w:after="100"/>
              <w:rPr>
                <w:rFonts w:cs="Arial"/>
              </w:rPr>
            </w:pPr>
            <w:r w:rsidRPr="0067034B">
              <w:rPr>
                <w:rFonts w:cs="Arial"/>
              </w:rPr>
              <w:t>System Splitting/Islanding Schemes</w:t>
            </w:r>
          </w:p>
        </w:tc>
        <w:tc>
          <w:tcPr>
            <w:tcW w:w="4508" w:type="dxa"/>
          </w:tcPr>
          <w:p w14:paraId="6D2B3F4C" w14:textId="77777777" w:rsidR="00187E66" w:rsidRPr="0067034B" w:rsidRDefault="00187E66">
            <w:pPr>
              <w:tabs>
                <w:tab w:val="left" w:pos="4253"/>
              </w:tabs>
              <w:spacing w:after="100"/>
              <w:rPr>
                <w:rFonts w:cs="Arial"/>
              </w:rPr>
            </w:pPr>
            <w:r w:rsidRPr="0067034B">
              <w:rPr>
                <w:rFonts w:cs="Arial"/>
              </w:rPr>
              <w:t>N/A</w:t>
            </w:r>
          </w:p>
        </w:tc>
      </w:tr>
    </w:tbl>
    <w:p w14:paraId="349C490E" w14:textId="77777777" w:rsidR="00187E66" w:rsidRPr="0067034B" w:rsidRDefault="00187E66">
      <w:pPr>
        <w:numPr>
          <w:ilvl w:val="0"/>
          <w:numId w:val="23"/>
        </w:numPr>
        <w:tabs>
          <w:tab w:val="left" w:pos="4253"/>
        </w:tabs>
        <w:spacing w:before="100" w:beforeAutospacing="1" w:after="100" w:afterAutospacing="1" w:line="276" w:lineRule="auto"/>
        <w:contextualSpacing/>
        <w:rPr>
          <w:rFonts w:eastAsia="Calibri" w:cs="Arial"/>
          <w:b/>
          <w:u w:val="single"/>
        </w:rPr>
      </w:pPr>
      <w:r w:rsidRPr="0067034B">
        <w:rPr>
          <w:rFonts w:eastAsia="Calibri" w:cs="Arial"/>
          <w:b/>
          <w:u w:val="single"/>
        </w:rPr>
        <w:t>Synchronising</w:t>
      </w:r>
    </w:p>
    <w:p w14:paraId="6AAB7334" w14:textId="77777777" w:rsidR="00187E66" w:rsidRPr="0067034B" w:rsidRDefault="00187E66">
      <w:pPr>
        <w:tabs>
          <w:tab w:val="left" w:pos="4253"/>
        </w:tabs>
        <w:spacing w:before="100" w:beforeAutospacing="1" w:after="100" w:afterAutospacing="1"/>
        <w:ind w:left="360"/>
        <w:contextualSpacing/>
        <w:rPr>
          <w:rFonts w:eastAsia="Calibri" w:cs="Arial"/>
          <w:u w:val="single"/>
        </w:rPr>
      </w:pPr>
    </w:p>
    <w:p w14:paraId="4E6F78EB" w14:textId="77777777" w:rsidR="00187E66" w:rsidRPr="0067034B"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Synchronising requirements at the CATO Transmission Interface Point</w:t>
      </w:r>
    </w:p>
    <w:p w14:paraId="257E9FD9" w14:textId="2412D2CC" w:rsidR="00187E66" w:rsidRPr="0067034B" w:rsidRDefault="00187E66">
      <w:p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At each CATO Transmission Interface Site</w:t>
      </w:r>
      <w:r w:rsidR="007D2287" w:rsidRPr="0067034B">
        <w:rPr>
          <w:rFonts w:eastAsia="Calibri" w:cs="Arial"/>
          <w:u w:val="single"/>
        </w:rPr>
        <w:t>,</w:t>
      </w:r>
      <w:r w:rsidRPr="0067034B">
        <w:rPr>
          <w:rFonts w:eastAsia="Calibri" w:cs="Arial"/>
          <w:u w:val="single"/>
        </w:rPr>
        <w:t xml:space="preserve"> the CATO and PTO shall agree the installation of appropriate synchronising facilities and related equipment</w:t>
      </w:r>
      <w:r w:rsidR="00455644">
        <w:rPr>
          <w:rFonts w:eastAsia="Calibri" w:cs="Arial"/>
          <w:u w:val="single"/>
        </w:rPr>
        <w:t xml:space="preserve"> (where necessary)</w:t>
      </w:r>
      <w:r w:rsidRPr="0067034B">
        <w:rPr>
          <w:rFonts w:eastAsia="Calibri" w:cs="Arial"/>
          <w:u w:val="single"/>
        </w:rPr>
        <w:t>, which shall be in accordance with the appropriate electrical standards.</w:t>
      </w:r>
    </w:p>
    <w:p w14:paraId="05C6FE75" w14:textId="13BDCD44" w:rsidR="00187E66" w:rsidRPr="0067034B" w:rsidRDefault="00187E66">
      <w:pPr>
        <w:tabs>
          <w:tab w:val="left" w:pos="4253"/>
        </w:tabs>
        <w:spacing w:before="100" w:beforeAutospacing="1" w:after="100" w:afterAutospacing="1"/>
        <w:rPr>
          <w:rFonts w:eastAsia="Calibri" w:cs="Arial"/>
        </w:rPr>
      </w:pPr>
      <w:r w:rsidRPr="0067034B">
        <w:rPr>
          <w:rFonts w:eastAsia="Calibri" w:cs="Arial"/>
        </w:rPr>
        <w:t>Any additional requirements for the synchronising equipment, where required, for example interfacing with the National Electricity Transmission System voltage selection scheme</w:t>
      </w:r>
      <w:r w:rsidR="00455644">
        <w:rPr>
          <w:rFonts w:eastAsia="Calibri" w:cs="Arial"/>
        </w:rPr>
        <w:t>,</w:t>
      </w:r>
      <w:r w:rsidRPr="0067034B">
        <w:rPr>
          <w:rFonts w:eastAsia="Calibri" w:cs="Arial"/>
        </w:rPr>
        <w:t xml:space="preserve"> shall be discussed and agreed between the CATO and the PTO in the detailed design phase.</w:t>
      </w:r>
    </w:p>
    <w:p w14:paraId="76A798B0" w14:textId="77777777" w:rsidR="00187E66" w:rsidRPr="007C54AC" w:rsidRDefault="00187E66">
      <w:pPr>
        <w:tabs>
          <w:tab w:val="left" w:pos="4253"/>
        </w:tabs>
        <w:spacing w:before="100" w:beforeAutospacing="1" w:after="100" w:afterAutospacing="1"/>
        <w:jc w:val="both"/>
        <w:rPr>
          <w:rFonts w:eastAsia="Calibri" w:cs="Arial"/>
        </w:rPr>
        <w:sectPr w:rsidR="00187E66" w:rsidRPr="007C54AC">
          <w:pgSz w:w="11906" w:h="16838"/>
          <w:pgMar w:top="1440" w:right="1440" w:bottom="1440" w:left="1440" w:header="708" w:footer="708" w:gutter="0"/>
          <w:cols w:space="708"/>
          <w:docGrid w:linePitch="360"/>
        </w:sectPr>
      </w:pPr>
    </w:p>
    <w:p w14:paraId="16999B37"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3.4</w:t>
      </w:r>
    </w:p>
    <w:p w14:paraId="1DE44973" w14:textId="77777777" w:rsidR="00187E66" w:rsidRPr="003817DA" w:rsidRDefault="00187E66">
      <w:pPr>
        <w:tabs>
          <w:tab w:val="left" w:pos="4253"/>
        </w:tabs>
        <w:spacing w:after="100" w:afterAutospacing="1"/>
        <w:jc w:val="center"/>
        <w:rPr>
          <w:rFonts w:eastAsia="Calibri" w:cs="Arial"/>
          <w:b/>
        </w:rPr>
      </w:pPr>
      <w:r w:rsidRPr="003817DA">
        <w:rPr>
          <w:rFonts w:eastAsia="Calibri" w:cs="Arial"/>
          <w:b/>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235"/>
        <w:gridCol w:w="5340"/>
      </w:tblGrid>
      <w:tr w:rsidR="00187E66" w:rsidRPr="0067034B" w14:paraId="66327E37" w14:textId="77777777">
        <w:tc>
          <w:tcPr>
            <w:tcW w:w="3439" w:type="dxa"/>
            <w:shd w:val="clear" w:color="auto" w:fill="F2F2F2"/>
          </w:tcPr>
          <w:p w14:paraId="59E28AA8"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3"/>
          </w:tcPr>
          <w:p w14:paraId="62EE2C9D" w14:textId="77777777" w:rsidR="00187E66" w:rsidRPr="0067034B" w:rsidRDefault="00187E66">
            <w:pPr>
              <w:tabs>
                <w:tab w:val="left" w:pos="4253"/>
              </w:tabs>
              <w:spacing w:after="100"/>
              <w:jc w:val="right"/>
              <w:rPr>
                <w:rFonts w:cs="Arial"/>
              </w:rPr>
            </w:pPr>
          </w:p>
        </w:tc>
      </w:tr>
      <w:tr w:rsidR="00187E66" w:rsidRPr="0067034B" w14:paraId="75FF7634" w14:textId="77777777">
        <w:tc>
          <w:tcPr>
            <w:tcW w:w="3439" w:type="dxa"/>
            <w:shd w:val="clear" w:color="auto" w:fill="F2F2F2"/>
          </w:tcPr>
          <w:p w14:paraId="3A20F57F" w14:textId="77777777" w:rsidR="00187E66" w:rsidRPr="0067034B" w:rsidRDefault="00187E66">
            <w:pPr>
              <w:tabs>
                <w:tab w:val="left" w:pos="4253"/>
              </w:tabs>
              <w:spacing w:after="100"/>
              <w:jc w:val="both"/>
              <w:rPr>
                <w:rFonts w:cs="Arial"/>
              </w:rPr>
            </w:pPr>
          </w:p>
        </w:tc>
        <w:tc>
          <w:tcPr>
            <w:tcW w:w="5587" w:type="dxa"/>
            <w:gridSpan w:val="3"/>
          </w:tcPr>
          <w:p w14:paraId="1D76EA19" w14:textId="77777777" w:rsidR="00187E66" w:rsidRPr="0067034B" w:rsidRDefault="00187E66">
            <w:pPr>
              <w:tabs>
                <w:tab w:val="left" w:pos="4253"/>
              </w:tabs>
              <w:spacing w:after="100"/>
              <w:jc w:val="right"/>
              <w:rPr>
                <w:rFonts w:cs="Arial"/>
              </w:rPr>
            </w:pPr>
          </w:p>
        </w:tc>
      </w:tr>
      <w:tr w:rsidR="00187E66" w:rsidRPr="0067034B" w14:paraId="45A61EDB" w14:textId="77777777">
        <w:tc>
          <w:tcPr>
            <w:tcW w:w="3451" w:type="dxa"/>
            <w:gridSpan w:val="2"/>
            <w:shd w:val="clear" w:color="auto" w:fill="F2F2F2"/>
          </w:tcPr>
          <w:p w14:paraId="6466A0C6" w14:textId="77777777" w:rsidR="00187E66" w:rsidRPr="0067034B" w:rsidRDefault="00187E66">
            <w:pPr>
              <w:tabs>
                <w:tab w:val="left" w:pos="4253"/>
              </w:tabs>
              <w:spacing w:line="264" w:lineRule="auto"/>
              <w:rPr>
                <w:rFonts w:cs="Arial"/>
              </w:rPr>
            </w:pPr>
            <w:r w:rsidRPr="0067034B">
              <w:rPr>
                <w:rFonts w:cs="Arial"/>
              </w:rPr>
              <w:t>CATO:</w:t>
            </w:r>
          </w:p>
        </w:tc>
        <w:tc>
          <w:tcPr>
            <w:tcW w:w="5575" w:type="dxa"/>
            <w:gridSpan w:val="2"/>
          </w:tcPr>
          <w:p w14:paraId="5032BDBF" w14:textId="77777777" w:rsidR="00187E66" w:rsidRPr="0067034B" w:rsidRDefault="00187E66">
            <w:pPr>
              <w:tabs>
                <w:tab w:val="left" w:pos="4253"/>
              </w:tabs>
              <w:spacing w:line="264" w:lineRule="auto"/>
              <w:jc w:val="right"/>
              <w:rPr>
                <w:rFonts w:cs="Arial"/>
                <w:b/>
              </w:rPr>
            </w:pPr>
          </w:p>
        </w:tc>
      </w:tr>
      <w:tr w:rsidR="00187E66" w:rsidRPr="0067034B" w14:paraId="568D1D9B" w14:textId="77777777">
        <w:tc>
          <w:tcPr>
            <w:tcW w:w="3451" w:type="dxa"/>
            <w:gridSpan w:val="2"/>
            <w:shd w:val="clear" w:color="auto" w:fill="F2F2F2"/>
          </w:tcPr>
          <w:p w14:paraId="10FA8291" w14:textId="77777777" w:rsidR="00187E66" w:rsidRPr="0067034B" w:rsidRDefault="00187E66">
            <w:pPr>
              <w:tabs>
                <w:tab w:val="left" w:pos="4253"/>
              </w:tabs>
              <w:spacing w:line="264" w:lineRule="auto"/>
              <w:rPr>
                <w:rFonts w:cs="Arial"/>
              </w:rPr>
            </w:pPr>
          </w:p>
        </w:tc>
        <w:tc>
          <w:tcPr>
            <w:tcW w:w="5575" w:type="dxa"/>
            <w:gridSpan w:val="2"/>
          </w:tcPr>
          <w:p w14:paraId="756FA155" w14:textId="77777777" w:rsidR="00187E66" w:rsidRPr="0067034B" w:rsidRDefault="00187E66">
            <w:pPr>
              <w:tabs>
                <w:tab w:val="left" w:pos="4253"/>
              </w:tabs>
              <w:spacing w:line="264" w:lineRule="auto"/>
              <w:jc w:val="right"/>
              <w:rPr>
                <w:rFonts w:cs="Arial"/>
              </w:rPr>
            </w:pPr>
          </w:p>
        </w:tc>
      </w:tr>
      <w:tr w:rsidR="00187E66" w:rsidRPr="0067034B" w14:paraId="409E2300" w14:textId="77777777">
        <w:tc>
          <w:tcPr>
            <w:tcW w:w="3451" w:type="dxa"/>
            <w:gridSpan w:val="2"/>
            <w:shd w:val="clear" w:color="auto" w:fill="F2F2F2"/>
          </w:tcPr>
          <w:p w14:paraId="7EB5BA84" w14:textId="77777777" w:rsidR="00187E66" w:rsidRPr="0067034B" w:rsidRDefault="00187E66">
            <w:pPr>
              <w:tabs>
                <w:tab w:val="left" w:pos="4253"/>
              </w:tabs>
              <w:spacing w:line="264" w:lineRule="auto"/>
              <w:rPr>
                <w:rFonts w:cs="Arial"/>
              </w:rPr>
            </w:pPr>
          </w:p>
        </w:tc>
        <w:tc>
          <w:tcPr>
            <w:tcW w:w="5575" w:type="dxa"/>
            <w:gridSpan w:val="2"/>
          </w:tcPr>
          <w:p w14:paraId="1CC159C9" w14:textId="77777777" w:rsidR="00187E66" w:rsidRPr="0067034B" w:rsidRDefault="00187E66">
            <w:pPr>
              <w:tabs>
                <w:tab w:val="left" w:pos="4253"/>
              </w:tabs>
              <w:spacing w:line="264" w:lineRule="auto"/>
              <w:jc w:val="right"/>
              <w:rPr>
                <w:rFonts w:cs="Arial"/>
              </w:rPr>
            </w:pPr>
          </w:p>
        </w:tc>
      </w:tr>
      <w:tr w:rsidR="00187E66" w:rsidRPr="0067034B" w14:paraId="63E96CEA" w14:textId="77777777" w:rsidTr="00C9023D">
        <w:tc>
          <w:tcPr>
            <w:tcW w:w="3686" w:type="dxa"/>
            <w:gridSpan w:val="3"/>
            <w:shd w:val="clear" w:color="auto" w:fill="F2F2F2"/>
          </w:tcPr>
          <w:p w14:paraId="0DB18C92" w14:textId="0A24CF4E" w:rsidR="00187E66" w:rsidRPr="0067034B" w:rsidRDefault="00187E66">
            <w:pPr>
              <w:tabs>
                <w:tab w:val="left" w:pos="4253"/>
              </w:tabs>
              <w:spacing w:after="100"/>
              <w:jc w:val="both"/>
              <w:rPr>
                <w:rFonts w:cs="Arial"/>
              </w:rPr>
            </w:pPr>
            <w:r w:rsidRPr="0067034B">
              <w:rPr>
                <w:rFonts w:cs="Arial"/>
              </w:rPr>
              <w:t>CATO Transmission Interface Site:</w:t>
            </w:r>
          </w:p>
        </w:tc>
        <w:tc>
          <w:tcPr>
            <w:tcW w:w="5340" w:type="dxa"/>
          </w:tcPr>
          <w:p w14:paraId="6F6A8125" w14:textId="77777777" w:rsidR="00187E66" w:rsidRPr="0067034B" w:rsidRDefault="00187E66">
            <w:pPr>
              <w:tabs>
                <w:tab w:val="left" w:pos="4253"/>
              </w:tabs>
              <w:spacing w:after="100"/>
              <w:jc w:val="right"/>
              <w:rPr>
                <w:rFonts w:cs="Arial"/>
              </w:rPr>
            </w:pPr>
          </w:p>
        </w:tc>
      </w:tr>
    </w:tbl>
    <w:p w14:paraId="0D042C3F"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Relay Settings &amp; Protection</w:t>
      </w:r>
    </w:p>
    <w:p w14:paraId="74221B31" w14:textId="77777777" w:rsidR="00187E66" w:rsidRPr="003817DA" w:rsidRDefault="00187E66">
      <w:pPr>
        <w:numPr>
          <w:ilvl w:val="1"/>
          <w:numId w:val="24"/>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Relay Settings at the CATO Transmission Interface Point</w:t>
      </w:r>
    </w:p>
    <w:p w14:paraId="5B7A0A61"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CATO shall complete the attached protection schedule pro-forma (Schedule 3.4 - Appendix 1) in respect of the CATO Plant and Apparatus at the CATO Transmission Interface Point at &lt;Location&gt;.  The CATO has agreed these protection settings with The Company and the PTO.  This includes details of the following:</w:t>
      </w:r>
    </w:p>
    <w:p w14:paraId="73ED1482" w14:textId="77777777" w:rsidR="00187E66" w:rsidRPr="003817DA" w:rsidDel="006A5444"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sidDel="006A5444">
        <w:rPr>
          <w:rFonts w:eastAsia="Calibri" w:cs="Arial"/>
        </w:rPr>
        <w:t xml:space="preserve">Circuit diagrams of both ac connections and tripping for the purposes of interpreting the </w:t>
      </w:r>
      <w:proofErr w:type="gramStart"/>
      <w:r w:rsidRPr="003817DA" w:rsidDel="006A5444">
        <w:rPr>
          <w:rFonts w:eastAsia="Calibri" w:cs="Arial"/>
        </w:rPr>
        <w:t>schedule;</w:t>
      </w:r>
      <w:proofErr w:type="gramEnd"/>
    </w:p>
    <w:p w14:paraId="6938C74B" w14:textId="77777777"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Protection co-ordination report confirming compliance with the applicable clauses of the Grid Code European Connection Conditions, the report shall also show how co-ordination with the PTO’s existing system backup protection is achieved including proposed back-up protection grading curves; and</w:t>
      </w:r>
    </w:p>
    <w:p w14:paraId="4242830E" w14:textId="18A26093"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Details of the Protection Dependability Index per protected zone which shall be consistent with the requirements defined in ECC 6.2.2.2.2 (d) of the Grid Code</w:t>
      </w:r>
      <w:r w:rsidR="00EA096B">
        <w:rPr>
          <w:rFonts w:eastAsia="Calibri" w:cs="Arial"/>
        </w:rPr>
        <w:t xml:space="preserve"> as </w:t>
      </w:r>
      <w:r w:rsidR="002C40EF">
        <w:rPr>
          <w:rFonts w:eastAsia="Calibri" w:cs="Arial"/>
        </w:rPr>
        <w:t>provided for</w:t>
      </w:r>
      <w:r w:rsidR="00EA096B">
        <w:rPr>
          <w:rFonts w:eastAsia="Calibri" w:cs="Arial"/>
        </w:rPr>
        <w:t xml:space="preserve"> in accordance with STC </w:t>
      </w:r>
      <w:r w:rsidR="00061ADE">
        <w:rPr>
          <w:rFonts w:eastAsia="Calibri" w:cs="Arial"/>
        </w:rPr>
        <w:t>Section D Part One 2.2.6</w:t>
      </w:r>
      <w:r w:rsidRPr="003817DA">
        <w:rPr>
          <w:rFonts w:eastAsia="Calibri" w:cs="Arial"/>
        </w:rPr>
        <w:t>.</w:t>
      </w:r>
    </w:p>
    <w:p w14:paraId="0CAA7EC4" w14:textId="43D1ECE9"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Any subsequent alterations to the protection settings, shall be agreed between The Company, the PTO and the CATO which shall be consistent </w:t>
      </w:r>
      <w:proofErr w:type="gramStart"/>
      <w:r w:rsidRPr="003817DA">
        <w:rPr>
          <w:rFonts w:eastAsia="Calibri" w:cs="Arial"/>
        </w:rPr>
        <w:t>with  the</w:t>
      </w:r>
      <w:proofErr w:type="gramEnd"/>
      <w:r w:rsidRPr="003817DA">
        <w:rPr>
          <w:rFonts w:eastAsia="Calibri" w:cs="Arial"/>
        </w:rPr>
        <w:t xml:space="preserve"> requirements defined in Grid Code (ECC.6.2.2.5), as provided </w:t>
      </w:r>
      <w:r w:rsidR="002C40EF">
        <w:rPr>
          <w:rFonts w:eastAsia="Calibri" w:cs="Arial"/>
        </w:rPr>
        <w:t xml:space="preserve">for </w:t>
      </w:r>
      <w:r w:rsidRPr="003817DA">
        <w:rPr>
          <w:rFonts w:eastAsia="Calibri" w:cs="Arial"/>
        </w:rPr>
        <w:t>in the STC Section D Part 1, 2.2.6.</w:t>
      </w:r>
    </w:p>
    <w:p w14:paraId="03CDCE0B" w14:textId="6F57EF80"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No CATO equipment shall be energised until the protection settings have been finalised.  The CATO shall agree with the PTO and The Company and </w:t>
      </w:r>
      <w:r w:rsidR="00A211F8">
        <w:rPr>
          <w:rFonts w:eastAsia="Calibri" w:cs="Arial"/>
        </w:rPr>
        <w:t xml:space="preserve">shall </w:t>
      </w:r>
      <w:r w:rsidRPr="003817DA">
        <w:rPr>
          <w:rFonts w:eastAsia="Calibri" w:cs="Arial"/>
        </w:rPr>
        <w:t>carry out a combined commissioning programme for the protection systems in accordance with STCP 19-4.</w:t>
      </w:r>
    </w:p>
    <w:p w14:paraId="09662F40" w14:textId="2B59F4F5"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 </w:t>
      </w:r>
    </w:p>
    <w:p w14:paraId="302F6705" w14:textId="77777777" w:rsidR="00187E66" w:rsidRPr="003817DA" w:rsidRDefault="00187E66">
      <w:pPr>
        <w:numPr>
          <w:ilvl w:val="1"/>
          <w:numId w:val="26"/>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Protection Arrangements at the CATO Transmission Interface Point</w:t>
      </w:r>
    </w:p>
    <w:p w14:paraId="258FEA35" w14:textId="77777777" w:rsidR="00187E66" w:rsidRPr="003817DA" w:rsidDel="00877E5A" w:rsidRDefault="00187E66">
      <w:pPr>
        <w:tabs>
          <w:tab w:val="left" w:pos="4253"/>
        </w:tabs>
        <w:spacing w:before="100" w:beforeAutospacing="1" w:after="100" w:afterAutospacing="1"/>
        <w:rPr>
          <w:rFonts w:eastAsia="Calibri" w:cs="Arial"/>
          <w:u w:val="single"/>
        </w:rPr>
      </w:pPr>
      <w:r w:rsidRPr="003817DA" w:rsidDel="007041BF">
        <w:rPr>
          <w:rFonts w:eastAsia="Calibri" w:cs="Arial"/>
          <w:u w:val="single"/>
        </w:rPr>
        <w:t>Protection Arrangements at the Transmission Interface Point</w:t>
      </w:r>
    </w:p>
    <w:p w14:paraId="1D18C05C"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fault clearance time (from fault inception to circuit breaker arc extinction) for faults on the CATO Plant and Apparatus directly connected to the PTO System meets the following minimum requirement(s</w:t>
      </w:r>
      <w:proofErr w:type="gramStart"/>
      <w:r w:rsidRPr="003817DA">
        <w:rPr>
          <w:rFonts w:eastAsia="Calibri" w:cs="Arial"/>
        </w:rPr>
        <w:t>):-</w:t>
      </w:r>
      <w:proofErr w:type="gramEnd"/>
    </w:p>
    <w:p w14:paraId="59983960"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400</w:t>
      </w:r>
      <w:proofErr w:type="gramStart"/>
      <w:r w:rsidRPr="003817DA">
        <w:rPr>
          <w:rFonts w:eastAsia="Calibri" w:cs="Arial"/>
        </w:rPr>
        <w:t>kV:-</w:t>
      </w:r>
      <w:proofErr w:type="gramEnd"/>
      <w:r w:rsidRPr="003817DA">
        <w:rPr>
          <w:rFonts w:eastAsia="Calibri" w:cs="Arial"/>
        </w:rPr>
        <w:t xml:space="preserve"> within 80ms</w:t>
      </w:r>
    </w:p>
    <w:p w14:paraId="3FDDFB4E"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275</w:t>
      </w:r>
      <w:proofErr w:type="gramStart"/>
      <w:r w:rsidRPr="003817DA">
        <w:rPr>
          <w:rFonts w:eastAsia="Calibri" w:cs="Arial"/>
        </w:rPr>
        <w:t>kV:-</w:t>
      </w:r>
      <w:proofErr w:type="gramEnd"/>
      <w:r w:rsidRPr="003817DA">
        <w:rPr>
          <w:rFonts w:eastAsia="Calibri" w:cs="Arial"/>
        </w:rPr>
        <w:t>within 10</w:t>
      </w:r>
      <w:r w:rsidRPr="003817DA" w:rsidDel="00117816">
        <w:rPr>
          <w:rFonts w:eastAsia="Calibri" w:cs="Arial"/>
        </w:rPr>
        <w:t>2</w:t>
      </w:r>
      <w:r w:rsidRPr="003817DA">
        <w:rPr>
          <w:rFonts w:eastAsia="Calibri" w:cs="Arial"/>
        </w:rPr>
        <w:t>0ms</w:t>
      </w:r>
    </w:p>
    <w:p w14:paraId="41FEBA99"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At 132</w:t>
      </w:r>
      <w:proofErr w:type="gramStart"/>
      <w:r w:rsidRPr="003817DA">
        <w:rPr>
          <w:rFonts w:eastAsia="Calibri" w:cs="Arial"/>
        </w:rPr>
        <w:t>kV:-</w:t>
      </w:r>
      <w:proofErr w:type="gramEnd"/>
      <w:r w:rsidRPr="003817DA">
        <w:rPr>
          <w:rFonts w:eastAsia="Calibri" w:cs="Arial"/>
        </w:rPr>
        <w:t>within 120ms</w:t>
      </w:r>
    </w:p>
    <w:p w14:paraId="6449628F"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For faults on transformers the clearance time is specified for the HV side (e.g. for a fault on a 400/220kV transformer the maximum clearance time is 80ms.  Where </w:t>
      </w:r>
      <w:proofErr w:type="spellStart"/>
      <w:r w:rsidRPr="003817DA">
        <w:rPr>
          <w:rFonts w:eastAsia="Calibri" w:cs="Arial"/>
        </w:rPr>
        <w:t>intertripping</w:t>
      </w:r>
      <w:proofErr w:type="spellEnd"/>
      <w:r w:rsidRPr="003817DA">
        <w:rPr>
          <w:rFonts w:eastAsia="Calibri" w:cs="Arial"/>
        </w:rPr>
        <w:t xml:space="preserve"> is required to open </w:t>
      </w:r>
      <w:r w:rsidRPr="003817DA">
        <w:rPr>
          <w:rFonts w:eastAsia="Calibri" w:cs="Arial"/>
        </w:rPr>
        <w:lastRenderedPageBreak/>
        <w:t xml:space="preserve">circuit breakers, the overall fault clearance time shall not be extended by more than 60ms (total 140ms) to allow such </w:t>
      </w:r>
      <w:proofErr w:type="spellStart"/>
      <w:r w:rsidRPr="003817DA">
        <w:rPr>
          <w:rFonts w:eastAsia="Calibri" w:cs="Arial"/>
        </w:rPr>
        <w:t>intertripping</w:t>
      </w:r>
      <w:proofErr w:type="spellEnd"/>
      <w:r w:rsidRPr="003817DA">
        <w:rPr>
          <w:rFonts w:eastAsia="Calibri" w:cs="Arial"/>
        </w:rPr>
        <w:t xml:space="preserve"> to operate.</w:t>
      </w:r>
    </w:p>
    <w:p w14:paraId="6E570620" w14:textId="19362FEC" w:rsidR="00187E66" w:rsidRPr="00EB1FFB" w:rsidRDefault="00187E66">
      <w:pPr>
        <w:tabs>
          <w:tab w:val="left" w:pos="4253"/>
        </w:tabs>
        <w:spacing w:before="100" w:beforeAutospacing="1" w:after="100" w:afterAutospacing="1"/>
        <w:rPr>
          <w:rFonts w:eastAsia="Calibri" w:cs="Arial"/>
        </w:rPr>
      </w:pPr>
      <w:r w:rsidRPr="003817DA">
        <w:rPr>
          <w:rFonts w:eastAsia="Calibri" w:cs="Arial"/>
        </w:rPr>
        <w:t>CATOs who own and operate an HVDC system should also be aware of the general protection control requirements in the G</w:t>
      </w:r>
      <w:r w:rsidR="00D55184">
        <w:rPr>
          <w:rFonts w:eastAsia="Calibri" w:cs="Arial"/>
        </w:rPr>
        <w:t xml:space="preserve">rid </w:t>
      </w:r>
      <w:r w:rsidRPr="00EB1FFB">
        <w:rPr>
          <w:rFonts w:eastAsia="Calibri" w:cs="Arial"/>
        </w:rPr>
        <w:t>C</w:t>
      </w:r>
      <w:r w:rsidR="00D55184">
        <w:rPr>
          <w:rFonts w:eastAsia="Calibri" w:cs="Arial"/>
        </w:rPr>
        <w:t>ode</w:t>
      </w:r>
      <w:r w:rsidRPr="00EB1FFB">
        <w:rPr>
          <w:rFonts w:eastAsia="Calibri" w:cs="Arial"/>
        </w:rPr>
        <w:t xml:space="preserve"> ECC 6.2.2.8.</w:t>
      </w:r>
    </w:p>
    <w:p w14:paraId="1B92F556"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1906" w:h="16838"/>
          <w:pgMar w:top="1440" w:right="1440" w:bottom="1440" w:left="1440" w:header="708" w:footer="708" w:gutter="0"/>
          <w:cols w:space="708"/>
          <w:docGrid w:linePitch="360"/>
        </w:sectPr>
      </w:pPr>
    </w:p>
    <w:p w14:paraId="6FDA9385" w14:textId="77777777" w:rsidR="00187E66" w:rsidRPr="00EB1FFB" w:rsidRDefault="00187E66">
      <w:pPr>
        <w:tabs>
          <w:tab w:val="left" w:pos="4253"/>
        </w:tabs>
        <w:spacing w:before="100" w:beforeAutospacing="1" w:after="60"/>
        <w:jc w:val="both"/>
        <w:rPr>
          <w:rFonts w:eastAsia="Calibri" w:cs="Arial"/>
          <w:b/>
        </w:rPr>
      </w:pPr>
      <w:r w:rsidRPr="00EB1FFB">
        <w:rPr>
          <w:rFonts w:eastAsia="Calibri" w:cs="Arial"/>
          <w:b/>
        </w:rPr>
        <w:lastRenderedPageBreak/>
        <w:t>Schedule 3.4- Appendix 1</w:t>
      </w:r>
    </w:p>
    <w:p w14:paraId="2F5A46C2" w14:textId="77777777" w:rsidR="00187E66" w:rsidRPr="00EB1FFB" w:rsidRDefault="00187E66">
      <w:pPr>
        <w:tabs>
          <w:tab w:val="left" w:pos="4253"/>
        </w:tabs>
        <w:jc w:val="both"/>
        <w:rPr>
          <w:rFonts w:eastAsia="Calibri" w:cs="Arial"/>
          <w:u w:val="single"/>
        </w:rPr>
      </w:pPr>
      <w:r w:rsidRPr="00EB1FFB">
        <w:rPr>
          <w:rFonts w:eastAsia="Calibri" w:cs="Arial"/>
          <w:u w:val="single"/>
        </w:rPr>
        <w:t>PROTECTION AND INTERTRIPPING DETAILS AT THE CATO TRANSMISSION INTERFACE POINT</w:t>
      </w:r>
    </w:p>
    <w:p w14:paraId="35595A9E" w14:textId="77777777" w:rsidR="00187E66" w:rsidRPr="00EB1FFB" w:rsidRDefault="00187E66">
      <w:pPr>
        <w:tabs>
          <w:tab w:val="left" w:pos="4253"/>
        </w:tabs>
        <w:spacing w:before="120"/>
        <w:jc w:val="both"/>
        <w:rPr>
          <w:rFonts w:eastAsia="Calibri" w:cs="Arial"/>
          <w:u w:val="single"/>
        </w:rPr>
      </w:pPr>
      <w:r w:rsidRPr="00EB1FFB">
        <w:rPr>
          <w:rFonts w:eastAsia="Calibri" w:cs="Arial"/>
          <w:u w:val="single"/>
        </w:rPr>
        <w:t>SITE NAME:</w:t>
      </w:r>
      <w:r w:rsidRPr="00EB1FFB">
        <w:rPr>
          <w:rFonts w:eastAsia="Calibri" w:cs="Arial"/>
        </w:rPr>
        <w:t xml:space="preserve"> </w:t>
      </w:r>
    </w:p>
    <w:p w14:paraId="3FF62695" w14:textId="77777777" w:rsidR="00187E66" w:rsidRPr="00EB1FFB" w:rsidRDefault="00187E66">
      <w:pPr>
        <w:tabs>
          <w:tab w:val="left" w:pos="4253"/>
        </w:tabs>
        <w:spacing w:before="120"/>
        <w:jc w:val="both"/>
        <w:rPr>
          <w:rFonts w:eastAsia="Calibri" w:cs="Arial"/>
        </w:rPr>
      </w:pPr>
      <w:r w:rsidRPr="00EB1FFB">
        <w:rPr>
          <w:rFonts w:eastAsia="Calibri" w:cs="Arial"/>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49EEDEA4" w14:textId="77777777">
        <w:trPr>
          <w:trHeight w:val="687"/>
          <w:tblHeader/>
        </w:trPr>
        <w:tc>
          <w:tcPr>
            <w:tcW w:w="888" w:type="dxa"/>
            <w:vMerge w:val="restart"/>
          </w:tcPr>
          <w:p w14:paraId="6132EB08" w14:textId="77777777" w:rsidR="00187E66" w:rsidRPr="0067034B" w:rsidRDefault="00187E66">
            <w:pPr>
              <w:widowControl w:val="0"/>
              <w:autoSpaceDE w:val="0"/>
              <w:autoSpaceDN w:val="0"/>
              <w:spacing w:after="0"/>
              <w:rPr>
                <w:rFonts w:eastAsia="Arial" w:cs="Arial"/>
                <w:sz w:val="14"/>
                <w:szCs w:val="14"/>
                <w:lang w:val="en-US"/>
              </w:rPr>
            </w:pPr>
          </w:p>
          <w:p w14:paraId="796F87FD"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46C0FF4D" w14:textId="77777777" w:rsidR="00187E66" w:rsidRPr="0067034B" w:rsidRDefault="00187E66">
            <w:pPr>
              <w:widowControl w:val="0"/>
              <w:autoSpaceDE w:val="0"/>
              <w:autoSpaceDN w:val="0"/>
              <w:spacing w:before="5" w:after="0"/>
              <w:rPr>
                <w:rFonts w:eastAsia="Arial" w:cs="Arial"/>
                <w:sz w:val="14"/>
                <w:szCs w:val="14"/>
                <w:lang w:val="en-US"/>
              </w:rPr>
            </w:pPr>
          </w:p>
          <w:p w14:paraId="750F19B1"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5F598AA5" w14:textId="77777777" w:rsidR="00187E66" w:rsidRPr="0067034B" w:rsidRDefault="00187E66">
            <w:pPr>
              <w:widowControl w:val="0"/>
              <w:autoSpaceDE w:val="0"/>
              <w:autoSpaceDN w:val="0"/>
              <w:spacing w:before="5" w:after="0"/>
              <w:rPr>
                <w:rFonts w:eastAsia="Arial" w:cs="Arial"/>
                <w:sz w:val="14"/>
                <w:szCs w:val="14"/>
                <w:lang w:val="en-US"/>
              </w:rPr>
            </w:pPr>
          </w:p>
          <w:p w14:paraId="0928B2C9"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95F907F"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62376347" w14:textId="77777777" w:rsidR="00187E66" w:rsidRPr="0067034B" w:rsidRDefault="00187E66">
            <w:pPr>
              <w:widowControl w:val="0"/>
              <w:autoSpaceDE w:val="0"/>
              <w:autoSpaceDN w:val="0"/>
              <w:spacing w:before="5" w:after="0"/>
              <w:rPr>
                <w:rFonts w:eastAsia="Arial" w:cs="Arial"/>
                <w:sz w:val="14"/>
                <w:szCs w:val="14"/>
                <w:lang w:val="en-US"/>
              </w:rPr>
            </w:pPr>
          </w:p>
          <w:p w14:paraId="01E8807A"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4F956817" w14:textId="77777777" w:rsidR="00187E66" w:rsidRPr="0067034B" w:rsidRDefault="00187E66">
            <w:pPr>
              <w:widowControl w:val="0"/>
              <w:autoSpaceDE w:val="0"/>
              <w:autoSpaceDN w:val="0"/>
              <w:spacing w:after="0"/>
              <w:rPr>
                <w:rFonts w:eastAsia="Arial" w:cs="Arial"/>
                <w:sz w:val="14"/>
                <w:szCs w:val="14"/>
                <w:lang w:val="en-US"/>
              </w:rPr>
            </w:pPr>
          </w:p>
          <w:p w14:paraId="31C714CC"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3D75A9CE" w14:textId="77777777" w:rsidR="00187E66" w:rsidRPr="0067034B" w:rsidRDefault="00187E66">
            <w:pPr>
              <w:widowControl w:val="0"/>
              <w:autoSpaceDE w:val="0"/>
              <w:autoSpaceDN w:val="0"/>
              <w:spacing w:after="0"/>
              <w:rPr>
                <w:rFonts w:eastAsia="Arial" w:cs="Arial"/>
                <w:sz w:val="14"/>
                <w:szCs w:val="14"/>
                <w:lang w:val="en-US"/>
              </w:rPr>
            </w:pPr>
          </w:p>
          <w:p w14:paraId="6600198D"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proofErr w:type="gramStart"/>
            <w:r w:rsidRPr="0067034B">
              <w:rPr>
                <w:rFonts w:eastAsia="Arial" w:cs="Arial"/>
                <w:color w:val="313131"/>
                <w:w w:val="95"/>
                <w:sz w:val="14"/>
                <w:szCs w:val="14"/>
                <w:lang w:val="en-US"/>
              </w:rPr>
              <w:t>RELAY</w:t>
            </w:r>
            <w:proofErr w:type="gramEnd"/>
            <w:r w:rsidRPr="0067034B">
              <w:rPr>
                <w:rFonts w:eastAsia="Arial" w:cs="Arial"/>
                <w:color w:val="313131"/>
                <w:w w:val="95"/>
                <w:sz w:val="14"/>
                <w:szCs w:val="14"/>
                <w:lang w:val="en-US"/>
              </w:rPr>
              <w:t xml:space="preserve"> SETTINGS </w:t>
            </w:r>
            <w:r w:rsidRPr="0067034B">
              <w:rPr>
                <w:rFonts w:eastAsia="Arial" w:cs="Arial"/>
                <w:color w:val="313131"/>
                <w:sz w:val="14"/>
                <w:szCs w:val="14"/>
                <w:lang w:val="en-US"/>
              </w:rPr>
              <w:t>PLUS COMPONENT VALUES</w:t>
            </w:r>
          </w:p>
        </w:tc>
        <w:tc>
          <w:tcPr>
            <w:tcW w:w="835" w:type="dxa"/>
            <w:vMerge w:val="restart"/>
          </w:tcPr>
          <w:p w14:paraId="2CE12EA2" w14:textId="77777777" w:rsidR="00187E66" w:rsidRPr="0067034B" w:rsidRDefault="00187E66">
            <w:pPr>
              <w:widowControl w:val="0"/>
              <w:autoSpaceDE w:val="0"/>
              <w:autoSpaceDN w:val="0"/>
              <w:spacing w:after="0"/>
              <w:rPr>
                <w:rFonts w:eastAsia="Arial" w:cs="Arial"/>
                <w:sz w:val="14"/>
                <w:szCs w:val="14"/>
                <w:lang w:val="en-US"/>
              </w:rPr>
            </w:pPr>
          </w:p>
          <w:p w14:paraId="55C6D2B8" w14:textId="77777777" w:rsidR="00187E66" w:rsidRPr="0067034B" w:rsidRDefault="00187E66">
            <w:pPr>
              <w:widowControl w:val="0"/>
              <w:autoSpaceDE w:val="0"/>
              <w:autoSpaceDN w:val="0"/>
              <w:spacing w:before="7" w:after="0"/>
              <w:rPr>
                <w:rFonts w:eastAsia="Arial" w:cs="Arial"/>
                <w:sz w:val="14"/>
                <w:szCs w:val="14"/>
                <w:lang w:val="en-US"/>
              </w:rPr>
            </w:pPr>
          </w:p>
          <w:p w14:paraId="478EBCD4"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04423134" w14:textId="77777777">
        <w:trPr>
          <w:trHeight w:val="490"/>
          <w:tblHeader/>
        </w:trPr>
        <w:tc>
          <w:tcPr>
            <w:tcW w:w="888" w:type="dxa"/>
            <w:vMerge/>
            <w:tcBorders>
              <w:top w:val="nil"/>
            </w:tcBorders>
          </w:tcPr>
          <w:p w14:paraId="6BE01A4F" w14:textId="77777777" w:rsidR="00187E66" w:rsidRPr="007C54AC" w:rsidRDefault="00187E66">
            <w:pPr>
              <w:spacing w:after="200" w:line="276" w:lineRule="auto"/>
              <w:rPr>
                <w:rFonts w:eastAsia="Calibri" w:cs="Arial"/>
                <w:sz w:val="14"/>
                <w:szCs w:val="14"/>
              </w:rPr>
            </w:pPr>
          </w:p>
        </w:tc>
        <w:tc>
          <w:tcPr>
            <w:tcW w:w="1171" w:type="dxa"/>
          </w:tcPr>
          <w:p w14:paraId="0F5E35A6"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2C3CD8FA" w14:textId="77777777" w:rsidR="00187E66" w:rsidRPr="0067034B" w:rsidRDefault="00187E66">
            <w:pPr>
              <w:widowControl w:val="0"/>
              <w:autoSpaceDE w:val="0"/>
              <w:autoSpaceDN w:val="0"/>
              <w:spacing w:before="3" w:after="0"/>
              <w:rPr>
                <w:rFonts w:eastAsia="Arial" w:cs="Arial"/>
                <w:sz w:val="14"/>
                <w:szCs w:val="14"/>
                <w:lang w:val="en-US"/>
              </w:rPr>
            </w:pPr>
          </w:p>
          <w:p w14:paraId="355CC716"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4E6FC8" w14:textId="77777777" w:rsidR="00187E66" w:rsidRPr="0067034B" w:rsidRDefault="00187E66">
            <w:pPr>
              <w:widowControl w:val="0"/>
              <w:autoSpaceDE w:val="0"/>
              <w:autoSpaceDN w:val="0"/>
              <w:spacing w:before="3" w:after="0"/>
              <w:rPr>
                <w:rFonts w:eastAsia="Arial" w:cs="Arial"/>
                <w:sz w:val="14"/>
                <w:szCs w:val="14"/>
                <w:lang w:val="en-US"/>
              </w:rPr>
            </w:pPr>
          </w:p>
          <w:p w14:paraId="33232EDD"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7C99AA4"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3C3E74EC"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318586D" w14:textId="77777777" w:rsidR="00187E66" w:rsidRPr="007C54AC" w:rsidRDefault="00187E66">
            <w:pPr>
              <w:spacing w:after="200" w:line="276" w:lineRule="auto"/>
              <w:rPr>
                <w:rFonts w:eastAsia="Calibri" w:cs="Arial"/>
                <w:sz w:val="14"/>
                <w:szCs w:val="14"/>
              </w:rPr>
            </w:pPr>
          </w:p>
        </w:tc>
        <w:tc>
          <w:tcPr>
            <w:tcW w:w="753" w:type="dxa"/>
            <w:tcBorders>
              <w:right w:val="single" w:sz="12" w:space="0" w:color="28342F"/>
            </w:tcBorders>
          </w:tcPr>
          <w:p w14:paraId="18052D82" w14:textId="77777777" w:rsidR="00187E66" w:rsidRPr="0067034B" w:rsidRDefault="00187E66">
            <w:pPr>
              <w:widowControl w:val="0"/>
              <w:autoSpaceDE w:val="0"/>
              <w:autoSpaceDN w:val="0"/>
              <w:spacing w:before="1" w:after="0"/>
              <w:rPr>
                <w:rFonts w:eastAsia="Arial" w:cs="Arial"/>
                <w:sz w:val="14"/>
                <w:szCs w:val="14"/>
                <w:lang w:val="en-US"/>
              </w:rPr>
            </w:pPr>
          </w:p>
          <w:p w14:paraId="19AF9AE3"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0D5B4F6" w14:textId="77777777" w:rsidR="00187E66" w:rsidRPr="0067034B" w:rsidRDefault="00187E66">
            <w:pPr>
              <w:widowControl w:val="0"/>
              <w:autoSpaceDE w:val="0"/>
              <w:autoSpaceDN w:val="0"/>
              <w:spacing w:before="10" w:after="0"/>
              <w:rPr>
                <w:rFonts w:eastAsia="Arial" w:cs="Arial"/>
                <w:sz w:val="14"/>
                <w:szCs w:val="14"/>
                <w:lang w:val="en-US"/>
              </w:rPr>
            </w:pPr>
          </w:p>
          <w:p w14:paraId="218BE137"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0E4BB607"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0992EE9E" w14:textId="77777777" w:rsidR="00187E66" w:rsidRPr="0067034B" w:rsidRDefault="00187E66">
            <w:pPr>
              <w:widowControl w:val="0"/>
              <w:autoSpaceDE w:val="0"/>
              <w:autoSpaceDN w:val="0"/>
              <w:spacing w:before="10" w:after="0"/>
              <w:rPr>
                <w:rFonts w:eastAsia="Arial" w:cs="Arial"/>
                <w:sz w:val="14"/>
                <w:szCs w:val="14"/>
                <w:lang w:val="en-US"/>
              </w:rPr>
            </w:pPr>
          </w:p>
          <w:p w14:paraId="64D8EAD7"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70B62E94"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825DEA7"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7FDB5BF2" w14:textId="77777777" w:rsidR="00187E66" w:rsidRPr="007C54AC" w:rsidRDefault="00187E66">
            <w:pPr>
              <w:spacing w:after="200" w:line="276" w:lineRule="auto"/>
              <w:rPr>
                <w:rFonts w:eastAsia="Calibri" w:cs="Arial"/>
                <w:sz w:val="14"/>
                <w:szCs w:val="14"/>
              </w:rPr>
            </w:pPr>
          </w:p>
        </w:tc>
        <w:tc>
          <w:tcPr>
            <w:tcW w:w="835" w:type="dxa"/>
            <w:vMerge/>
            <w:tcBorders>
              <w:top w:val="nil"/>
            </w:tcBorders>
          </w:tcPr>
          <w:p w14:paraId="1D63445C" w14:textId="77777777" w:rsidR="00187E66" w:rsidRPr="007C54AC" w:rsidRDefault="00187E66">
            <w:pPr>
              <w:spacing w:after="200" w:line="276" w:lineRule="auto"/>
              <w:rPr>
                <w:rFonts w:eastAsia="Calibri" w:cs="Arial"/>
                <w:sz w:val="14"/>
                <w:szCs w:val="14"/>
              </w:rPr>
            </w:pPr>
          </w:p>
        </w:tc>
      </w:tr>
      <w:tr w:rsidR="00187E66" w:rsidRPr="0067034B" w14:paraId="079C4A78" w14:textId="77777777">
        <w:trPr>
          <w:trHeight w:val="498"/>
        </w:trPr>
        <w:tc>
          <w:tcPr>
            <w:tcW w:w="888" w:type="dxa"/>
          </w:tcPr>
          <w:p w14:paraId="7A6638B5"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E9A6706"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46F20FA"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765101D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1CBF9774"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7D21FF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C57953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6703D935"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19B0C6F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DCE674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5CA4F8"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1731B54F"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9054ACC"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B136FAB"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03AFBAC2"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F2109CC" w14:textId="77777777">
        <w:trPr>
          <w:trHeight w:val="465"/>
        </w:trPr>
        <w:tc>
          <w:tcPr>
            <w:tcW w:w="888" w:type="dxa"/>
          </w:tcPr>
          <w:p w14:paraId="11E19498"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160E4B23"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3D652ED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6DC3DA7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0DA186BD"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08BAC36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FE7DA00"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7CA335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C3701B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549F37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0F08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8B5E94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5C2B52A"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09ACDAF0"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4757D20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5A2A8A" w14:textId="77777777">
        <w:trPr>
          <w:trHeight w:val="475"/>
        </w:trPr>
        <w:tc>
          <w:tcPr>
            <w:tcW w:w="888" w:type="dxa"/>
          </w:tcPr>
          <w:p w14:paraId="018193E1"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6312DE20"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5E06517"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6C930522"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5F38EB20"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5A11B8B"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0AA7312"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60D4F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7B4C86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D77F28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9EFA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6F75770"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39E2507C"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A3674FF"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56332D3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53F79777" w14:textId="77777777">
        <w:trPr>
          <w:trHeight w:val="464"/>
        </w:trPr>
        <w:tc>
          <w:tcPr>
            <w:tcW w:w="888" w:type="dxa"/>
          </w:tcPr>
          <w:p w14:paraId="121EB346"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ED02E51"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538DA182"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7B79C80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09FB792E"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F649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1BCA2C3"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5CBCEA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66EE54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75EC73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0D241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2EF05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64C7B70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CC4D3C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5FCF2B4"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6BD6A41" w14:textId="77777777">
        <w:trPr>
          <w:trHeight w:val="464"/>
        </w:trPr>
        <w:tc>
          <w:tcPr>
            <w:tcW w:w="888" w:type="dxa"/>
          </w:tcPr>
          <w:p w14:paraId="5C7A9349"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6571364D"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433D1F8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1AF086E5"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873BFC8"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B91252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4B770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C2124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E7F32F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D28DC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972F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14202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E2357F4"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5CF2244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50667C5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2C8CE20D" w14:textId="77777777">
        <w:trPr>
          <w:trHeight w:val="467"/>
        </w:trPr>
        <w:tc>
          <w:tcPr>
            <w:tcW w:w="888" w:type="dxa"/>
          </w:tcPr>
          <w:p w14:paraId="2BA2061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01D1AA2F"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637A7529"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6BED868D"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24FCC35"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59BFD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0211929"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0CEF8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F0D54D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D7BDA4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372C27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49B513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8823E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02D5CB68"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5EE905B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56E3D3B" w14:textId="77777777">
        <w:trPr>
          <w:trHeight w:val="441"/>
        </w:trPr>
        <w:tc>
          <w:tcPr>
            <w:tcW w:w="888" w:type="dxa"/>
          </w:tcPr>
          <w:p w14:paraId="33C8C96A"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38E3C64B"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153AFC79"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12F45D8A"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43B537B9"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277DB7"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0E9039"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1BFC4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4D415B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75193E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FA4B6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F655F2"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4C1E86"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03BCD07"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13550EC"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DFE892" w14:textId="77777777">
        <w:trPr>
          <w:trHeight w:val="441"/>
        </w:trPr>
        <w:tc>
          <w:tcPr>
            <w:tcW w:w="888" w:type="dxa"/>
          </w:tcPr>
          <w:p w14:paraId="512FF5EC"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7FA31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4453D7E"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F54C9CA"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2CE1B0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7EEE04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21F3214"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1D0EFC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78B55D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76934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A078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EFEA78A"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A6E3B24"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11DF9E0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ABE7D7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62E8AB39" w14:textId="77777777">
        <w:trPr>
          <w:trHeight w:val="466"/>
        </w:trPr>
        <w:tc>
          <w:tcPr>
            <w:tcW w:w="888" w:type="dxa"/>
          </w:tcPr>
          <w:p w14:paraId="10E9CE35"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74987E5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33236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E1D399"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477F82BA"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1C6F3D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886140A"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5ABBAA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C8EFC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487CA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880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693CCA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F1FDFD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4DB109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318A11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4AB9354A" w14:textId="77777777">
        <w:trPr>
          <w:trHeight w:val="460"/>
        </w:trPr>
        <w:tc>
          <w:tcPr>
            <w:tcW w:w="888" w:type="dxa"/>
          </w:tcPr>
          <w:p w14:paraId="12FD8892"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36D11D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A5360C5"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5BB4275A"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95693F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797756A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243278A"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1550DD3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4403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E3E11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E355EB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07F6760"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42AD9FF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9DFD67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B33BBD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A4BFFB6" w14:textId="77777777">
        <w:trPr>
          <w:trHeight w:val="460"/>
        </w:trPr>
        <w:tc>
          <w:tcPr>
            <w:tcW w:w="888" w:type="dxa"/>
          </w:tcPr>
          <w:p w14:paraId="3E3E3518"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387B20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7C6C935"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021D57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D07F115"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04B86FD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2A79AAB"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2E56CD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68E0C7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81E5B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649D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55B84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308B2A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FB9752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CF0D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05FFF0B7" w14:textId="77777777">
        <w:trPr>
          <w:trHeight w:val="460"/>
        </w:trPr>
        <w:tc>
          <w:tcPr>
            <w:tcW w:w="888" w:type="dxa"/>
          </w:tcPr>
          <w:p w14:paraId="409DB180"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7CAF40C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A561FB6"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50B732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34D06BE"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5D08789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9083E2F"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3C46636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360F19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921E3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422CDF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6447CB5"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1C710EE3"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3854D9D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3673A9"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F4FAE08" w14:textId="77777777">
        <w:trPr>
          <w:trHeight w:val="436"/>
        </w:trPr>
        <w:tc>
          <w:tcPr>
            <w:tcW w:w="888" w:type="dxa"/>
          </w:tcPr>
          <w:p w14:paraId="46C2598C"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28F22B20"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D273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F874D5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4AED7F3"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29F5AD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6CFAF1"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5DE3CD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755AB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CA614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60261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A2E97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E29C1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18C25B6"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88F5F8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3E449F5" w14:textId="77777777">
        <w:trPr>
          <w:trHeight w:val="457"/>
        </w:trPr>
        <w:tc>
          <w:tcPr>
            <w:tcW w:w="888" w:type="dxa"/>
          </w:tcPr>
          <w:p w14:paraId="6ED43E66"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F6AB28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B50FA2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C9A9593"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168DA3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E88DB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35033F0"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66E56A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A34D6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12C0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260A19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469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01D41E"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31333CE5"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5B3F5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532C98E" w14:textId="77777777">
        <w:trPr>
          <w:trHeight w:val="447"/>
        </w:trPr>
        <w:tc>
          <w:tcPr>
            <w:tcW w:w="888" w:type="dxa"/>
          </w:tcPr>
          <w:p w14:paraId="57F6159E"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16A8318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80EDC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62F783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2385EF"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BD605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C9469E0"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24AE99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93E0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CF3D9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F43D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E4CF9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1FDBE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E85405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901CD6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2F3D653" w14:textId="77777777">
        <w:trPr>
          <w:trHeight w:val="447"/>
        </w:trPr>
        <w:tc>
          <w:tcPr>
            <w:tcW w:w="888" w:type="dxa"/>
          </w:tcPr>
          <w:p w14:paraId="786B2932"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4218507C"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9D47F7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82B9B1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A133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4DF08FA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C3F5FA"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8C038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140DDA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840A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49047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E167551"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E9F9725"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B761D7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D5437F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079C71A" w14:textId="77777777">
        <w:trPr>
          <w:trHeight w:val="447"/>
        </w:trPr>
        <w:tc>
          <w:tcPr>
            <w:tcW w:w="888" w:type="dxa"/>
          </w:tcPr>
          <w:p w14:paraId="2F71EE98"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40DAF8C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B87205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9F19ED2"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566D4FA"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50549DF"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6EFBBB1"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36003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1C9CDB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5E546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7CFCE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4286A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534C128"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3E30B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3EE8E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2AD7FA7A" w14:textId="77777777" w:rsidR="00187E66" w:rsidRPr="00EB1FFB" w:rsidRDefault="00187E66">
      <w:pPr>
        <w:tabs>
          <w:tab w:val="left" w:pos="4253"/>
        </w:tabs>
        <w:spacing w:before="100" w:beforeAutospacing="1" w:after="100" w:afterAutospacing="1"/>
        <w:jc w:val="both"/>
        <w:rPr>
          <w:rFonts w:eastAsia="Calibri" w:cs="Arial"/>
          <w:u w:val="single"/>
        </w:rPr>
      </w:pPr>
      <w:r w:rsidRPr="00EB1FFB">
        <w:rPr>
          <w:rFonts w:eastAsia="Calibri" w:cs="Arial"/>
          <w:u w:val="single"/>
        </w:rPr>
        <w:br w:type="page"/>
      </w:r>
    </w:p>
    <w:p w14:paraId="3AB0DF7B" w14:textId="77777777" w:rsidR="00187E66" w:rsidRPr="00EB1FFB" w:rsidRDefault="00187E66">
      <w:pPr>
        <w:spacing w:after="200" w:line="276" w:lineRule="auto"/>
        <w:rPr>
          <w:rFonts w:eastAsia="Calibri" w:cs="Arial"/>
        </w:rPr>
      </w:pPr>
      <w:r w:rsidRPr="00EB1FFB">
        <w:rPr>
          <w:rFonts w:eastAsia="Calibri" w:cs="Arial"/>
          <w:u w:val="single"/>
        </w:rPr>
        <w:lastRenderedPageBreak/>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79726664" w14:textId="77777777">
        <w:trPr>
          <w:trHeight w:val="687"/>
          <w:tblHeader/>
        </w:trPr>
        <w:tc>
          <w:tcPr>
            <w:tcW w:w="888" w:type="dxa"/>
            <w:vMerge w:val="restart"/>
          </w:tcPr>
          <w:p w14:paraId="2E7A3E43" w14:textId="77777777" w:rsidR="00187E66" w:rsidRPr="0067034B" w:rsidRDefault="00187E66">
            <w:pPr>
              <w:widowControl w:val="0"/>
              <w:autoSpaceDE w:val="0"/>
              <w:autoSpaceDN w:val="0"/>
              <w:spacing w:after="0"/>
              <w:rPr>
                <w:rFonts w:eastAsia="Arial" w:cs="Arial"/>
                <w:sz w:val="14"/>
                <w:szCs w:val="14"/>
                <w:lang w:val="en-US"/>
              </w:rPr>
            </w:pPr>
          </w:p>
          <w:p w14:paraId="22B35C3F"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55E69070" w14:textId="77777777" w:rsidR="00187E66" w:rsidRPr="0067034B" w:rsidRDefault="00187E66">
            <w:pPr>
              <w:widowControl w:val="0"/>
              <w:autoSpaceDE w:val="0"/>
              <w:autoSpaceDN w:val="0"/>
              <w:spacing w:before="5" w:after="0"/>
              <w:rPr>
                <w:rFonts w:eastAsia="Arial" w:cs="Arial"/>
                <w:sz w:val="14"/>
                <w:szCs w:val="14"/>
                <w:lang w:val="en-US"/>
              </w:rPr>
            </w:pPr>
          </w:p>
          <w:p w14:paraId="093FF155"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7519F8C8" w14:textId="77777777" w:rsidR="00187E66" w:rsidRPr="0067034B" w:rsidRDefault="00187E66">
            <w:pPr>
              <w:widowControl w:val="0"/>
              <w:autoSpaceDE w:val="0"/>
              <w:autoSpaceDN w:val="0"/>
              <w:spacing w:before="5" w:after="0"/>
              <w:rPr>
                <w:rFonts w:eastAsia="Arial" w:cs="Arial"/>
                <w:sz w:val="14"/>
                <w:szCs w:val="14"/>
                <w:lang w:val="en-US"/>
              </w:rPr>
            </w:pPr>
          </w:p>
          <w:p w14:paraId="006A05A0"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E666D10"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A7309E2" w14:textId="77777777" w:rsidR="00187E66" w:rsidRPr="0067034B" w:rsidRDefault="00187E66">
            <w:pPr>
              <w:widowControl w:val="0"/>
              <w:autoSpaceDE w:val="0"/>
              <w:autoSpaceDN w:val="0"/>
              <w:spacing w:before="5" w:after="0"/>
              <w:rPr>
                <w:rFonts w:eastAsia="Arial" w:cs="Arial"/>
                <w:sz w:val="14"/>
                <w:szCs w:val="14"/>
                <w:lang w:val="en-US"/>
              </w:rPr>
            </w:pPr>
          </w:p>
          <w:p w14:paraId="6A4EE9C2"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706A9C54" w14:textId="77777777" w:rsidR="00187E66" w:rsidRPr="0067034B" w:rsidRDefault="00187E66">
            <w:pPr>
              <w:widowControl w:val="0"/>
              <w:autoSpaceDE w:val="0"/>
              <w:autoSpaceDN w:val="0"/>
              <w:spacing w:after="0"/>
              <w:rPr>
                <w:rFonts w:eastAsia="Arial" w:cs="Arial"/>
                <w:sz w:val="14"/>
                <w:szCs w:val="14"/>
                <w:lang w:val="en-US"/>
              </w:rPr>
            </w:pPr>
          </w:p>
          <w:p w14:paraId="44FC2F16"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9A7407A" w14:textId="77777777" w:rsidR="00187E66" w:rsidRPr="0067034B" w:rsidRDefault="00187E66">
            <w:pPr>
              <w:widowControl w:val="0"/>
              <w:autoSpaceDE w:val="0"/>
              <w:autoSpaceDN w:val="0"/>
              <w:spacing w:after="0"/>
              <w:rPr>
                <w:rFonts w:eastAsia="Arial" w:cs="Arial"/>
                <w:sz w:val="14"/>
                <w:szCs w:val="14"/>
                <w:lang w:val="en-US"/>
              </w:rPr>
            </w:pPr>
          </w:p>
          <w:p w14:paraId="406147DC"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proofErr w:type="gramStart"/>
            <w:r w:rsidRPr="0067034B">
              <w:rPr>
                <w:rFonts w:eastAsia="Arial" w:cs="Arial"/>
                <w:color w:val="313131"/>
                <w:w w:val="95"/>
                <w:sz w:val="14"/>
                <w:szCs w:val="14"/>
                <w:lang w:val="en-US"/>
              </w:rPr>
              <w:t>RELAY</w:t>
            </w:r>
            <w:proofErr w:type="gramEnd"/>
            <w:r w:rsidRPr="0067034B">
              <w:rPr>
                <w:rFonts w:eastAsia="Arial" w:cs="Arial"/>
                <w:color w:val="313131"/>
                <w:w w:val="95"/>
                <w:sz w:val="14"/>
                <w:szCs w:val="14"/>
                <w:lang w:val="en-US"/>
              </w:rPr>
              <w:t xml:space="preserve"> SETTINGS </w:t>
            </w:r>
            <w:r w:rsidRPr="0067034B">
              <w:rPr>
                <w:rFonts w:eastAsia="Arial" w:cs="Arial"/>
                <w:color w:val="313131"/>
                <w:sz w:val="14"/>
                <w:szCs w:val="14"/>
                <w:lang w:val="en-US"/>
              </w:rPr>
              <w:t>PLUS COMPONENT VALUES</w:t>
            </w:r>
          </w:p>
        </w:tc>
        <w:tc>
          <w:tcPr>
            <w:tcW w:w="835" w:type="dxa"/>
            <w:vMerge w:val="restart"/>
          </w:tcPr>
          <w:p w14:paraId="6F0E9DF5" w14:textId="77777777" w:rsidR="00187E66" w:rsidRPr="0067034B" w:rsidRDefault="00187E66">
            <w:pPr>
              <w:widowControl w:val="0"/>
              <w:autoSpaceDE w:val="0"/>
              <w:autoSpaceDN w:val="0"/>
              <w:spacing w:after="0"/>
              <w:rPr>
                <w:rFonts w:eastAsia="Arial" w:cs="Arial"/>
                <w:sz w:val="14"/>
                <w:szCs w:val="14"/>
                <w:lang w:val="en-US"/>
              </w:rPr>
            </w:pPr>
          </w:p>
          <w:p w14:paraId="1ECEB472" w14:textId="77777777" w:rsidR="00187E66" w:rsidRPr="0067034B" w:rsidRDefault="00187E66">
            <w:pPr>
              <w:widowControl w:val="0"/>
              <w:autoSpaceDE w:val="0"/>
              <w:autoSpaceDN w:val="0"/>
              <w:spacing w:before="7" w:after="0"/>
              <w:rPr>
                <w:rFonts w:eastAsia="Arial" w:cs="Arial"/>
                <w:sz w:val="14"/>
                <w:szCs w:val="14"/>
                <w:lang w:val="en-US"/>
              </w:rPr>
            </w:pPr>
          </w:p>
          <w:p w14:paraId="7AED3760"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71BC62AC" w14:textId="77777777">
        <w:trPr>
          <w:trHeight w:val="490"/>
          <w:tblHeader/>
        </w:trPr>
        <w:tc>
          <w:tcPr>
            <w:tcW w:w="888" w:type="dxa"/>
            <w:vMerge/>
            <w:tcBorders>
              <w:top w:val="nil"/>
            </w:tcBorders>
          </w:tcPr>
          <w:p w14:paraId="34CF08BC" w14:textId="77777777" w:rsidR="00187E66" w:rsidRPr="0067034B" w:rsidRDefault="00187E66">
            <w:pPr>
              <w:spacing w:after="200" w:line="276" w:lineRule="auto"/>
              <w:rPr>
                <w:rFonts w:eastAsia="Calibri" w:cs="Arial"/>
                <w:sz w:val="14"/>
                <w:szCs w:val="14"/>
              </w:rPr>
            </w:pPr>
          </w:p>
        </w:tc>
        <w:tc>
          <w:tcPr>
            <w:tcW w:w="1171" w:type="dxa"/>
          </w:tcPr>
          <w:p w14:paraId="058ED843"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540B2C26" w14:textId="77777777" w:rsidR="00187E66" w:rsidRPr="0067034B" w:rsidRDefault="00187E66">
            <w:pPr>
              <w:widowControl w:val="0"/>
              <w:autoSpaceDE w:val="0"/>
              <w:autoSpaceDN w:val="0"/>
              <w:spacing w:before="3" w:after="0"/>
              <w:rPr>
                <w:rFonts w:eastAsia="Arial" w:cs="Arial"/>
                <w:sz w:val="14"/>
                <w:szCs w:val="14"/>
                <w:lang w:val="en-US"/>
              </w:rPr>
            </w:pPr>
          </w:p>
          <w:p w14:paraId="4BA99548"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D0BF13" w14:textId="77777777" w:rsidR="00187E66" w:rsidRPr="0067034B" w:rsidRDefault="00187E66">
            <w:pPr>
              <w:widowControl w:val="0"/>
              <w:autoSpaceDE w:val="0"/>
              <w:autoSpaceDN w:val="0"/>
              <w:spacing w:before="3" w:after="0"/>
              <w:rPr>
                <w:rFonts w:eastAsia="Arial" w:cs="Arial"/>
                <w:sz w:val="14"/>
                <w:szCs w:val="14"/>
                <w:lang w:val="en-US"/>
              </w:rPr>
            </w:pPr>
          </w:p>
          <w:p w14:paraId="3A3F2687"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23B5CEBA"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10C88C91"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78C545BA" w14:textId="77777777" w:rsidR="00187E66" w:rsidRPr="0067034B" w:rsidRDefault="00187E66">
            <w:pPr>
              <w:spacing w:after="200" w:line="276" w:lineRule="auto"/>
              <w:rPr>
                <w:rFonts w:eastAsia="Calibri" w:cs="Arial"/>
                <w:sz w:val="14"/>
                <w:szCs w:val="14"/>
              </w:rPr>
            </w:pPr>
          </w:p>
        </w:tc>
        <w:tc>
          <w:tcPr>
            <w:tcW w:w="753" w:type="dxa"/>
            <w:tcBorders>
              <w:right w:val="single" w:sz="12" w:space="0" w:color="28342F"/>
            </w:tcBorders>
          </w:tcPr>
          <w:p w14:paraId="4310F378" w14:textId="77777777" w:rsidR="00187E66" w:rsidRPr="0067034B" w:rsidRDefault="00187E66">
            <w:pPr>
              <w:widowControl w:val="0"/>
              <w:autoSpaceDE w:val="0"/>
              <w:autoSpaceDN w:val="0"/>
              <w:spacing w:before="1" w:after="0"/>
              <w:rPr>
                <w:rFonts w:eastAsia="Arial" w:cs="Arial"/>
                <w:sz w:val="14"/>
                <w:szCs w:val="14"/>
                <w:lang w:val="en-US"/>
              </w:rPr>
            </w:pPr>
          </w:p>
          <w:p w14:paraId="7C592904"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3878A46" w14:textId="77777777" w:rsidR="00187E66" w:rsidRPr="0067034B" w:rsidRDefault="00187E66">
            <w:pPr>
              <w:widowControl w:val="0"/>
              <w:autoSpaceDE w:val="0"/>
              <w:autoSpaceDN w:val="0"/>
              <w:spacing w:before="10" w:after="0"/>
              <w:rPr>
                <w:rFonts w:eastAsia="Arial" w:cs="Arial"/>
                <w:sz w:val="14"/>
                <w:szCs w:val="14"/>
                <w:lang w:val="en-US"/>
              </w:rPr>
            </w:pPr>
          </w:p>
          <w:p w14:paraId="01D050D0"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2FB8E393"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62FF5818" w14:textId="77777777" w:rsidR="00187E66" w:rsidRPr="0067034B" w:rsidRDefault="00187E66">
            <w:pPr>
              <w:widowControl w:val="0"/>
              <w:autoSpaceDE w:val="0"/>
              <w:autoSpaceDN w:val="0"/>
              <w:spacing w:before="10" w:after="0"/>
              <w:rPr>
                <w:rFonts w:eastAsia="Arial" w:cs="Arial"/>
                <w:sz w:val="14"/>
                <w:szCs w:val="14"/>
                <w:lang w:val="en-US"/>
              </w:rPr>
            </w:pPr>
          </w:p>
          <w:p w14:paraId="78E36B74"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479E4012"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D0CC0FE"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0D548A92" w14:textId="77777777" w:rsidR="00187E66" w:rsidRPr="0067034B" w:rsidRDefault="00187E66">
            <w:pPr>
              <w:spacing w:after="200" w:line="276" w:lineRule="auto"/>
              <w:rPr>
                <w:rFonts w:eastAsia="Calibri" w:cs="Arial"/>
                <w:sz w:val="14"/>
                <w:szCs w:val="14"/>
              </w:rPr>
            </w:pPr>
          </w:p>
        </w:tc>
        <w:tc>
          <w:tcPr>
            <w:tcW w:w="835" w:type="dxa"/>
            <w:vMerge/>
            <w:tcBorders>
              <w:top w:val="nil"/>
            </w:tcBorders>
          </w:tcPr>
          <w:p w14:paraId="7F54C2A6" w14:textId="77777777" w:rsidR="00187E66" w:rsidRPr="0067034B" w:rsidRDefault="00187E66">
            <w:pPr>
              <w:spacing w:after="200" w:line="276" w:lineRule="auto"/>
              <w:rPr>
                <w:rFonts w:eastAsia="Calibri" w:cs="Arial"/>
                <w:sz w:val="14"/>
                <w:szCs w:val="14"/>
              </w:rPr>
            </w:pPr>
          </w:p>
        </w:tc>
      </w:tr>
      <w:tr w:rsidR="00187E66" w:rsidRPr="0067034B" w14:paraId="4FA1239E" w14:textId="77777777">
        <w:trPr>
          <w:trHeight w:val="498"/>
        </w:trPr>
        <w:tc>
          <w:tcPr>
            <w:tcW w:w="888" w:type="dxa"/>
          </w:tcPr>
          <w:p w14:paraId="632250CD"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682AD1A"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E37961C"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45869DF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5866045C"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CC2272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F649B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71B1F84C"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538F72E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1379B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D5A1A33"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54ABDE88"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084F699"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67F53AB3"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45D9CD2D"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21511BA" w14:textId="77777777">
        <w:trPr>
          <w:trHeight w:val="465"/>
        </w:trPr>
        <w:tc>
          <w:tcPr>
            <w:tcW w:w="888" w:type="dxa"/>
          </w:tcPr>
          <w:p w14:paraId="73E0504B"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7F753CA9"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4FA5237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0D4F7B9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3D45B330"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F8160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971B901"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6AD300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B9B92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EFFDC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B1D5C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963DCA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715FCCB"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718FBBB4"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220DEEE"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1459E7B" w14:textId="77777777">
        <w:trPr>
          <w:trHeight w:val="475"/>
        </w:trPr>
        <w:tc>
          <w:tcPr>
            <w:tcW w:w="888" w:type="dxa"/>
          </w:tcPr>
          <w:p w14:paraId="6D55C810"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0EE8F032"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195374AD"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31AFC167"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3E9B5ADE"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8F9D74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3C5B15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62302C1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D17787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765E5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00D8D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2F50241"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5C642671"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0923AB0D"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3865B7B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5ECCCB9" w14:textId="77777777">
        <w:trPr>
          <w:trHeight w:val="464"/>
        </w:trPr>
        <w:tc>
          <w:tcPr>
            <w:tcW w:w="888" w:type="dxa"/>
          </w:tcPr>
          <w:p w14:paraId="56DD9499"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D9A891A"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7C8A63E9"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6427EE0F"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6AE49E9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5FA4412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B6511D2"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F6981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8C83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290E5D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CDF4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732169B"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2799F10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7C086A3"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FFA070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5E9E8C" w14:textId="77777777">
        <w:trPr>
          <w:trHeight w:val="464"/>
        </w:trPr>
        <w:tc>
          <w:tcPr>
            <w:tcW w:w="888" w:type="dxa"/>
          </w:tcPr>
          <w:p w14:paraId="6876909F"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2797258A"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C87E9A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351CD483"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2E117BD5"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FC876D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83F57C"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96D9F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7D17B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0474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CE96C9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F8987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8FD76AD"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EBEB133"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64A0D029"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7436434" w14:textId="77777777">
        <w:trPr>
          <w:trHeight w:val="467"/>
        </w:trPr>
        <w:tc>
          <w:tcPr>
            <w:tcW w:w="888" w:type="dxa"/>
          </w:tcPr>
          <w:p w14:paraId="30F518A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45C0B16A"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0C63000F"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4D05FD0A"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79C94E4F"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3ACE193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FA96D9B"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1DE8FF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2472EC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FDAA6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22B4E5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269332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8DC26F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0CF2992"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467A9217"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E842FF" w14:textId="77777777">
        <w:trPr>
          <w:trHeight w:val="441"/>
        </w:trPr>
        <w:tc>
          <w:tcPr>
            <w:tcW w:w="888" w:type="dxa"/>
          </w:tcPr>
          <w:p w14:paraId="1F6815A7"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77137DAF"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41C9907F"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6CB91D98"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14B138AC"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6DD7DA0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CD50E13"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489B1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1661B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52862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4AD8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74F28B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2D8CA19"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1CDD29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701586FB"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3E8F510" w14:textId="77777777">
        <w:trPr>
          <w:trHeight w:val="441"/>
        </w:trPr>
        <w:tc>
          <w:tcPr>
            <w:tcW w:w="888" w:type="dxa"/>
          </w:tcPr>
          <w:p w14:paraId="5D5EF53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1EF160B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D185FB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B1CC666"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9F40581"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6184068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FB024C"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893D94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025C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4A60B3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109A7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5D8EE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23F2B2C"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C68244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2459EC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9CFBE8C" w14:textId="77777777">
        <w:trPr>
          <w:trHeight w:val="466"/>
        </w:trPr>
        <w:tc>
          <w:tcPr>
            <w:tcW w:w="888" w:type="dxa"/>
          </w:tcPr>
          <w:p w14:paraId="1B0E2634"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08DC65F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A419798"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1615F4A"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5F914EC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48831A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7E51208"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09F1924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38476D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CF1A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3499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E4BF7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993197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43E7A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719F4C4"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E2FF7E6" w14:textId="77777777">
        <w:trPr>
          <w:trHeight w:val="460"/>
        </w:trPr>
        <w:tc>
          <w:tcPr>
            <w:tcW w:w="888" w:type="dxa"/>
          </w:tcPr>
          <w:p w14:paraId="11CDD54F"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07CE00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1AAA249"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3A20CA7F"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7054D45"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41720F7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FC7C89B"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3E67B8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22B58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9BE3D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980D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0A961"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0E9EC3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BC200B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CA1972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7F4BCC3" w14:textId="77777777">
        <w:trPr>
          <w:trHeight w:val="460"/>
        </w:trPr>
        <w:tc>
          <w:tcPr>
            <w:tcW w:w="888" w:type="dxa"/>
          </w:tcPr>
          <w:p w14:paraId="514618C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9309B07"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B81923"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9A9130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64BE00B"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47DEBA1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952798"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1CD10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38AE49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70246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3329D4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7C8764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06F22B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293C6E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42990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F37A383" w14:textId="77777777">
        <w:trPr>
          <w:trHeight w:val="460"/>
        </w:trPr>
        <w:tc>
          <w:tcPr>
            <w:tcW w:w="888" w:type="dxa"/>
          </w:tcPr>
          <w:p w14:paraId="62FA794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3E0B7CF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59C630A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463CF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89E44BF"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AC02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9601E12"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076E6F6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2B3CA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65C6C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B7B76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D031022"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698EA08C"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FB1FD8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A58797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095DC24" w14:textId="77777777">
        <w:trPr>
          <w:trHeight w:val="436"/>
        </w:trPr>
        <w:tc>
          <w:tcPr>
            <w:tcW w:w="888" w:type="dxa"/>
          </w:tcPr>
          <w:p w14:paraId="1488D30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60145F86"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8A189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821C3B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25ED26D"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0ABB4BE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E5ADDFE"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0F032F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839BBC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9E61E0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C1A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186138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FA9257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7105D1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9D0212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F20B294" w14:textId="77777777">
        <w:trPr>
          <w:trHeight w:val="457"/>
        </w:trPr>
        <w:tc>
          <w:tcPr>
            <w:tcW w:w="888" w:type="dxa"/>
          </w:tcPr>
          <w:p w14:paraId="402B49A3"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7B4D61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F8635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ABC8736"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D9C230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9F94393"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A22B6D"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3A68E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5F1C05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66C12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AFBB9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F92D9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3576341"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A87AD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219B425"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7B2B489" w14:textId="77777777">
        <w:trPr>
          <w:trHeight w:val="447"/>
        </w:trPr>
        <w:tc>
          <w:tcPr>
            <w:tcW w:w="888" w:type="dxa"/>
          </w:tcPr>
          <w:p w14:paraId="446FA804"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0A8D698A"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E167C91"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FB5B1A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86DFC03"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1E69C18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A331C7B"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75D887D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EE0A8F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BFA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3CB068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EC6674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5AAE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92AF12E"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F735C8F"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FD22835" w14:textId="77777777">
        <w:trPr>
          <w:trHeight w:val="447"/>
        </w:trPr>
        <w:tc>
          <w:tcPr>
            <w:tcW w:w="888" w:type="dxa"/>
          </w:tcPr>
          <w:p w14:paraId="1DC4DCC4"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2455FB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199B094"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017C64D"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B1F5C14"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3D1C3884"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EB10434"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67FB407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CE40B2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8C209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CC449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470EE2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B6C8A0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DF9370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CC07EE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9BBD7AB" w14:textId="77777777">
        <w:trPr>
          <w:trHeight w:val="447"/>
        </w:trPr>
        <w:tc>
          <w:tcPr>
            <w:tcW w:w="888" w:type="dxa"/>
          </w:tcPr>
          <w:p w14:paraId="2C5D587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14188815"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C294AD9"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72929A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1305FD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67DA537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DC1B0DC"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4AAAC8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4DDBBB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9784A0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6BCDED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6BE827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A0530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29DB25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76CFB76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564D7F3B" w14:textId="77777777" w:rsidR="00187E66" w:rsidRPr="00EB1FFB" w:rsidRDefault="00187E66">
      <w:pPr>
        <w:spacing w:after="200" w:line="276" w:lineRule="auto"/>
        <w:rPr>
          <w:rFonts w:eastAsia="Calibri" w:cs="Arial"/>
        </w:rPr>
      </w:pPr>
      <w:r w:rsidRPr="00EB1FFB">
        <w:rPr>
          <w:rFonts w:eastAsia="Calibri" w:cs="Arial"/>
          <w:u w:val="single"/>
        </w:rPr>
        <w:t xml:space="preserve">Note: * BU DT Phase Overcurrent protection </w:t>
      </w:r>
      <w:proofErr w:type="gramStart"/>
      <w:r w:rsidRPr="00EB1FFB">
        <w:rPr>
          <w:rFonts w:eastAsia="Calibri" w:cs="Arial"/>
          <w:u w:val="single"/>
        </w:rPr>
        <w:t>is able to</w:t>
      </w:r>
      <w:proofErr w:type="gramEnd"/>
      <w:r w:rsidRPr="00EB1FFB">
        <w:rPr>
          <w:rFonts w:eastAsia="Calibri" w:cs="Arial"/>
          <w:u w:val="single"/>
        </w:rPr>
        <w:t xml:space="preserve"> detect both phase-phase and phase-earth faults under minimum infeed conditions from PTO side and trip in less than 300ms (protection operating time).</w:t>
      </w:r>
    </w:p>
    <w:p w14:paraId="7616D88A"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6838" w:h="11906" w:orient="landscape"/>
          <w:pgMar w:top="1440" w:right="1440" w:bottom="1134" w:left="1440" w:header="709" w:footer="709" w:gutter="0"/>
          <w:cols w:space="708"/>
          <w:docGrid w:linePitch="360"/>
        </w:sectPr>
      </w:pPr>
    </w:p>
    <w:p w14:paraId="657E2BBA"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lastRenderedPageBreak/>
        <w:t>SCHEDULE 3.5</w:t>
      </w:r>
    </w:p>
    <w:p w14:paraId="346079AE"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187E66" w:rsidRPr="0067034B" w14:paraId="240717C2" w14:textId="77777777">
        <w:tc>
          <w:tcPr>
            <w:tcW w:w="3439" w:type="dxa"/>
            <w:shd w:val="clear" w:color="auto" w:fill="F2F2F2"/>
          </w:tcPr>
          <w:p w14:paraId="7428CC65" w14:textId="77777777" w:rsidR="00187E66" w:rsidRPr="0067034B" w:rsidRDefault="00187E66">
            <w:pPr>
              <w:tabs>
                <w:tab w:val="left" w:pos="4253"/>
              </w:tabs>
              <w:spacing w:after="100"/>
              <w:jc w:val="both"/>
              <w:rPr>
                <w:rFonts w:cs="Arial"/>
              </w:rPr>
            </w:pPr>
            <w:r w:rsidRPr="0067034B">
              <w:rPr>
                <w:rFonts w:cs="Arial"/>
              </w:rPr>
              <w:t>PTO:</w:t>
            </w:r>
          </w:p>
        </w:tc>
        <w:tc>
          <w:tcPr>
            <w:tcW w:w="10595" w:type="dxa"/>
            <w:gridSpan w:val="2"/>
          </w:tcPr>
          <w:p w14:paraId="5C3623C5" w14:textId="77777777" w:rsidR="00187E66" w:rsidRPr="0067034B" w:rsidRDefault="00187E66">
            <w:pPr>
              <w:tabs>
                <w:tab w:val="left" w:pos="4253"/>
              </w:tabs>
              <w:spacing w:after="100"/>
              <w:jc w:val="right"/>
              <w:rPr>
                <w:rFonts w:cs="Arial"/>
              </w:rPr>
            </w:pPr>
          </w:p>
        </w:tc>
      </w:tr>
      <w:tr w:rsidR="00187E66" w:rsidRPr="0067034B" w14:paraId="26E78F48" w14:textId="77777777">
        <w:tc>
          <w:tcPr>
            <w:tcW w:w="3439" w:type="dxa"/>
            <w:shd w:val="clear" w:color="auto" w:fill="F2F2F2"/>
          </w:tcPr>
          <w:p w14:paraId="3F272320" w14:textId="77777777" w:rsidR="00187E66" w:rsidRPr="0067034B" w:rsidRDefault="00187E66">
            <w:pPr>
              <w:tabs>
                <w:tab w:val="left" w:pos="4253"/>
              </w:tabs>
              <w:spacing w:after="100"/>
              <w:jc w:val="both"/>
              <w:rPr>
                <w:rFonts w:cs="Arial"/>
              </w:rPr>
            </w:pPr>
          </w:p>
        </w:tc>
        <w:tc>
          <w:tcPr>
            <w:tcW w:w="10595" w:type="dxa"/>
            <w:gridSpan w:val="2"/>
          </w:tcPr>
          <w:p w14:paraId="5B7B5E90" w14:textId="77777777" w:rsidR="00187E66" w:rsidRPr="0067034B" w:rsidRDefault="00187E66">
            <w:pPr>
              <w:tabs>
                <w:tab w:val="left" w:pos="4253"/>
              </w:tabs>
              <w:spacing w:after="100"/>
              <w:jc w:val="right"/>
              <w:rPr>
                <w:rFonts w:cs="Arial"/>
              </w:rPr>
            </w:pPr>
          </w:p>
        </w:tc>
      </w:tr>
      <w:tr w:rsidR="00187E66" w:rsidRPr="0067034B" w14:paraId="1E363B2F" w14:textId="77777777">
        <w:tc>
          <w:tcPr>
            <w:tcW w:w="3451" w:type="dxa"/>
            <w:gridSpan w:val="2"/>
            <w:shd w:val="clear" w:color="auto" w:fill="F2F2F2"/>
          </w:tcPr>
          <w:p w14:paraId="1C709640" w14:textId="77777777" w:rsidR="00187E66" w:rsidRPr="0067034B" w:rsidRDefault="00187E66">
            <w:pPr>
              <w:tabs>
                <w:tab w:val="left" w:pos="4253"/>
              </w:tabs>
              <w:spacing w:line="264" w:lineRule="auto"/>
              <w:rPr>
                <w:rFonts w:cs="Arial"/>
              </w:rPr>
            </w:pPr>
            <w:r w:rsidRPr="0067034B">
              <w:rPr>
                <w:rFonts w:cs="Arial"/>
              </w:rPr>
              <w:t>CTO:</w:t>
            </w:r>
          </w:p>
        </w:tc>
        <w:tc>
          <w:tcPr>
            <w:tcW w:w="10583" w:type="dxa"/>
          </w:tcPr>
          <w:p w14:paraId="2640C79B" w14:textId="77777777" w:rsidR="00187E66" w:rsidRPr="0067034B" w:rsidRDefault="00187E66">
            <w:pPr>
              <w:tabs>
                <w:tab w:val="left" w:pos="4253"/>
              </w:tabs>
              <w:spacing w:line="264" w:lineRule="auto"/>
              <w:jc w:val="right"/>
              <w:rPr>
                <w:rFonts w:cs="Arial"/>
                <w:b/>
              </w:rPr>
            </w:pPr>
          </w:p>
        </w:tc>
      </w:tr>
      <w:tr w:rsidR="00187E66" w:rsidRPr="0067034B" w14:paraId="6CCE6603" w14:textId="77777777">
        <w:tc>
          <w:tcPr>
            <w:tcW w:w="3451" w:type="dxa"/>
            <w:gridSpan w:val="2"/>
            <w:shd w:val="clear" w:color="auto" w:fill="F2F2F2"/>
          </w:tcPr>
          <w:p w14:paraId="2189448E" w14:textId="77777777" w:rsidR="00187E66" w:rsidRPr="0067034B" w:rsidRDefault="00187E66">
            <w:pPr>
              <w:tabs>
                <w:tab w:val="left" w:pos="4253"/>
              </w:tabs>
              <w:spacing w:line="264" w:lineRule="auto"/>
              <w:rPr>
                <w:rFonts w:cs="Arial"/>
              </w:rPr>
            </w:pPr>
          </w:p>
        </w:tc>
        <w:tc>
          <w:tcPr>
            <w:tcW w:w="10583" w:type="dxa"/>
          </w:tcPr>
          <w:p w14:paraId="2A17C431" w14:textId="77777777" w:rsidR="00187E66" w:rsidRPr="0067034B" w:rsidRDefault="00187E66">
            <w:pPr>
              <w:tabs>
                <w:tab w:val="left" w:pos="4253"/>
              </w:tabs>
              <w:spacing w:line="264" w:lineRule="auto"/>
              <w:jc w:val="right"/>
              <w:rPr>
                <w:rFonts w:cs="Arial"/>
              </w:rPr>
            </w:pPr>
          </w:p>
        </w:tc>
      </w:tr>
      <w:tr w:rsidR="00187E66" w:rsidRPr="0067034B" w14:paraId="3C49C8B0" w14:textId="77777777">
        <w:tc>
          <w:tcPr>
            <w:tcW w:w="3439" w:type="dxa"/>
            <w:shd w:val="clear" w:color="auto" w:fill="F2F2F2"/>
          </w:tcPr>
          <w:p w14:paraId="452C759A" w14:textId="77777777" w:rsidR="00187E66" w:rsidRPr="0067034B" w:rsidRDefault="00187E66">
            <w:pPr>
              <w:tabs>
                <w:tab w:val="left" w:pos="4253"/>
              </w:tabs>
              <w:spacing w:after="100"/>
              <w:jc w:val="both"/>
              <w:rPr>
                <w:rFonts w:cs="Arial"/>
              </w:rPr>
            </w:pPr>
            <w:r w:rsidRPr="0067034B">
              <w:rPr>
                <w:rFonts w:cs="Arial"/>
              </w:rPr>
              <w:t>Transmission Interface Site:</w:t>
            </w:r>
          </w:p>
        </w:tc>
        <w:tc>
          <w:tcPr>
            <w:tcW w:w="10595" w:type="dxa"/>
            <w:gridSpan w:val="2"/>
          </w:tcPr>
          <w:p w14:paraId="55A8802B" w14:textId="77777777" w:rsidR="00187E66" w:rsidRPr="0067034B" w:rsidRDefault="00187E66">
            <w:pPr>
              <w:tabs>
                <w:tab w:val="left" w:pos="4253"/>
              </w:tabs>
              <w:spacing w:after="100"/>
              <w:jc w:val="right"/>
              <w:rPr>
                <w:rFonts w:cs="Arial"/>
              </w:rPr>
            </w:pPr>
          </w:p>
        </w:tc>
      </w:tr>
    </w:tbl>
    <w:p w14:paraId="75A4E452" w14:textId="77777777" w:rsidR="00187E66" w:rsidRPr="00EB1FFB" w:rsidRDefault="00187E66">
      <w:pPr>
        <w:tabs>
          <w:tab w:val="left" w:pos="4253"/>
        </w:tabs>
        <w:spacing w:before="100" w:beforeAutospacing="1" w:after="100" w:afterAutospacing="1"/>
        <w:jc w:val="both"/>
        <w:rPr>
          <w:rFonts w:eastAsia="Calibri" w:cs="Arial"/>
          <w:b/>
        </w:rPr>
      </w:pPr>
      <w:r w:rsidRPr="00EB1FFB">
        <w:rPr>
          <w:rFonts w:eastAsia="Calibri" w:cs="Arial"/>
          <w:b/>
        </w:rPr>
        <w:t>Other Technical Requirements</w:t>
      </w:r>
    </w:p>
    <w:tbl>
      <w:tblPr>
        <w:tblStyle w:val="TableGrid1"/>
        <w:tblW w:w="14029" w:type="dxa"/>
        <w:tblLook w:val="04A0" w:firstRow="1" w:lastRow="0" w:firstColumn="1" w:lastColumn="0" w:noHBand="0" w:noVBand="1"/>
      </w:tblPr>
      <w:tblGrid>
        <w:gridCol w:w="951"/>
        <w:gridCol w:w="1962"/>
        <w:gridCol w:w="1721"/>
        <w:gridCol w:w="9395"/>
      </w:tblGrid>
      <w:tr w:rsidR="00187E66" w:rsidRPr="0067034B" w14:paraId="76ABC0CB" w14:textId="77777777" w:rsidTr="00C717B5">
        <w:trPr>
          <w:tblHeader/>
        </w:trPr>
        <w:tc>
          <w:tcPr>
            <w:tcW w:w="951" w:type="dxa"/>
          </w:tcPr>
          <w:p w14:paraId="51D81C91" w14:textId="77777777" w:rsidR="00187E66" w:rsidRPr="0067034B" w:rsidRDefault="00187E66">
            <w:pPr>
              <w:tabs>
                <w:tab w:val="left" w:pos="4253"/>
              </w:tabs>
              <w:rPr>
                <w:rFonts w:cs="Arial"/>
                <w:b/>
              </w:rPr>
            </w:pPr>
          </w:p>
        </w:tc>
        <w:tc>
          <w:tcPr>
            <w:tcW w:w="1962" w:type="dxa"/>
          </w:tcPr>
          <w:p w14:paraId="6ACCCD66" w14:textId="77777777" w:rsidR="00187E66" w:rsidRPr="0067034B" w:rsidRDefault="00187E66">
            <w:pPr>
              <w:tabs>
                <w:tab w:val="left" w:pos="4253"/>
              </w:tabs>
              <w:rPr>
                <w:rFonts w:cs="Arial"/>
                <w:b/>
              </w:rPr>
            </w:pPr>
            <w:r w:rsidRPr="0067034B">
              <w:rPr>
                <w:rFonts w:cs="Arial"/>
                <w:b/>
              </w:rPr>
              <w:t>Criteria</w:t>
            </w:r>
          </w:p>
        </w:tc>
        <w:tc>
          <w:tcPr>
            <w:tcW w:w="1721" w:type="dxa"/>
          </w:tcPr>
          <w:p w14:paraId="4DF0C361" w14:textId="77777777" w:rsidR="00187E66" w:rsidRPr="0067034B" w:rsidRDefault="00187E66">
            <w:pPr>
              <w:tabs>
                <w:tab w:val="left" w:pos="4253"/>
              </w:tabs>
              <w:rPr>
                <w:rFonts w:cs="Arial"/>
                <w:b/>
              </w:rPr>
            </w:pPr>
            <w:r w:rsidRPr="0067034B">
              <w:rPr>
                <w:rFonts w:cs="Arial"/>
                <w:b/>
              </w:rPr>
              <w:t>Code Ref – CATO to comply with:</w:t>
            </w:r>
          </w:p>
        </w:tc>
        <w:tc>
          <w:tcPr>
            <w:tcW w:w="9395" w:type="dxa"/>
          </w:tcPr>
          <w:p w14:paraId="28844DDC" w14:textId="77777777" w:rsidR="00187E66" w:rsidRPr="0067034B" w:rsidRDefault="00187E66">
            <w:pPr>
              <w:tabs>
                <w:tab w:val="left" w:pos="4253"/>
              </w:tabs>
              <w:rPr>
                <w:rFonts w:cs="Arial"/>
                <w:b/>
              </w:rPr>
            </w:pPr>
            <w:r w:rsidRPr="0067034B">
              <w:rPr>
                <w:rFonts w:cs="Arial"/>
                <w:b/>
              </w:rPr>
              <w:t>Obligations</w:t>
            </w:r>
          </w:p>
        </w:tc>
      </w:tr>
      <w:tr w:rsidR="00187E66" w:rsidRPr="0067034B" w14:paraId="7AACE36A" w14:textId="77777777" w:rsidTr="00C717B5">
        <w:tc>
          <w:tcPr>
            <w:tcW w:w="951" w:type="dxa"/>
          </w:tcPr>
          <w:p w14:paraId="36101DB7" w14:textId="77777777" w:rsidR="00187E66" w:rsidRPr="0067034B" w:rsidRDefault="00187E66">
            <w:pPr>
              <w:tabs>
                <w:tab w:val="left" w:pos="4253"/>
              </w:tabs>
              <w:rPr>
                <w:rFonts w:cs="Arial"/>
              </w:rPr>
            </w:pPr>
            <w:r w:rsidRPr="0067034B">
              <w:rPr>
                <w:rFonts w:cs="Arial"/>
              </w:rPr>
              <w:t>1.</w:t>
            </w:r>
          </w:p>
        </w:tc>
        <w:tc>
          <w:tcPr>
            <w:tcW w:w="1962" w:type="dxa"/>
          </w:tcPr>
          <w:p w14:paraId="2350B399" w14:textId="77777777" w:rsidR="00187E66" w:rsidRPr="0067034B" w:rsidRDefault="00187E66">
            <w:pPr>
              <w:tabs>
                <w:tab w:val="left" w:pos="4253"/>
              </w:tabs>
              <w:rPr>
                <w:rFonts w:cs="Arial"/>
              </w:rPr>
            </w:pPr>
            <w:r w:rsidRPr="0067034B">
              <w:rPr>
                <w:rFonts w:cs="Arial"/>
              </w:rPr>
              <w:t>Protection of interconnecting connections at the CATO Transmission Interface Point</w:t>
            </w:r>
          </w:p>
        </w:tc>
        <w:tc>
          <w:tcPr>
            <w:tcW w:w="1721" w:type="dxa"/>
          </w:tcPr>
          <w:p w14:paraId="6A06BE4F" w14:textId="77777777" w:rsidR="00187E66" w:rsidRPr="0067034B" w:rsidRDefault="00187E66">
            <w:pPr>
              <w:tabs>
                <w:tab w:val="left" w:pos="4253"/>
              </w:tabs>
              <w:rPr>
                <w:rFonts w:cs="Arial"/>
              </w:rPr>
            </w:pPr>
            <w:r w:rsidRPr="0067034B">
              <w:rPr>
                <w:rFonts w:cs="Arial"/>
              </w:rPr>
              <w:t>ECC 6.2.2.3.1</w:t>
            </w:r>
          </w:p>
          <w:p w14:paraId="1FBFD2B7" w14:textId="77777777" w:rsidR="00187E66" w:rsidRPr="0067034B" w:rsidRDefault="00187E66">
            <w:pPr>
              <w:tabs>
                <w:tab w:val="left" w:pos="4253"/>
              </w:tabs>
              <w:rPr>
                <w:rFonts w:cs="Arial"/>
              </w:rPr>
            </w:pPr>
            <w:r w:rsidRPr="0067034B">
              <w:rPr>
                <w:rFonts w:cs="Arial"/>
              </w:rPr>
              <w:t>ECC.6.2.2.2.2</w:t>
            </w:r>
          </w:p>
        </w:tc>
        <w:tc>
          <w:tcPr>
            <w:tcW w:w="9395" w:type="dxa"/>
          </w:tcPr>
          <w:p w14:paraId="7451A17B" w14:textId="77777777" w:rsidR="00187E66" w:rsidRPr="0067034B" w:rsidRDefault="00187E66">
            <w:pPr>
              <w:tabs>
                <w:tab w:val="left" w:pos="4253"/>
              </w:tabs>
              <w:rPr>
                <w:rFonts w:cs="Arial"/>
              </w:rPr>
            </w:pPr>
          </w:p>
        </w:tc>
      </w:tr>
      <w:tr w:rsidR="00187E66" w:rsidRPr="0067034B" w14:paraId="6120BBB7" w14:textId="77777777" w:rsidTr="00C717B5">
        <w:tc>
          <w:tcPr>
            <w:tcW w:w="951" w:type="dxa"/>
          </w:tcPr>
          <w:p w14:paraId="559D63E6" w14:textId="4791869A" w:rsidR="00187E66" w:rsidRPr="0067034B" w:rsidRDefault="00187E66">
            <w:pPr>
              <w:tabs>
                <w:tab w:val="left" w:pos="4253"/>
              </w:tabs>
              <w:rPr>
                <w:rFonts w:cs="Arial"/>
              </w:rPr>
            </w:pPr>
            <w:r w:rsidRPr="0067034B">
              <w:rPr>
                <w:rFonts w:cs="Arial"/>
              </w:rPr>
              <w:t>2.</w:t>
            </w:r>
          </w:p>
        </w:tc>
        <w:tc>
          <w:tcPr>
            <w:tcW w:w="1962" w:type="dxa"/>
          </w:tcPr>
          <w:p w14:paraId="120E5B47" w14:textId="77777777" w:rsidR="00187E66" w:rsidRPr="0067034B" w:rsidRDefault="00187E66">
            <w:pPr>
              <w:tabs>
                <w:tab w:val="left" w:pos="4253"/>
              </w:tabs>
              <w:rPr>
                <w:rFonts w:cs="Arial"/>
              </w:rPr>
            </w:pPr>
            <w:r w:rsidRPr="0067034B">
              <w:rPr>
                <w:rFonts w:cs="Arial"/>
              </w:rPr>
              <w:t>Circuit Breaker Fail Protection at the CATO Transmission Interface Point</w:t>
            </w:r>
          </w:p>
        </w:tc>
        <w:tc>
          <w:tcPr>
            <w:tcW w:w="1721" w:type="dxa"/>
          </w:tcPr>
          <w:p w14:paraId="4BD07BC6" w14:textId="4EE72647" w:rsidR="00187E66" w:rsidRPr="0067034B" w:rsidRDefault="00187E66">
            <w:pPr>
              <w:tabs>
                <w:tab w:val="left" w:pos="4253"/>
              </w:tabs>
              <w:rPr>
                <w:rFonts w:cs="Arial"/>
              </w:rPr>
            </w:pPr>
            <w:r w:rsidRPr="0067034B">
              <w:rPr>
                <w:rFonts w:cs="Arial"/>
              </w:rPr>
              <w:t>ECC.6.2.2.3.2</w:t>
            </w:r>
            <w:r w:rsidR="00AE46A8">
              <w:rPr>
                <w:rFonts w:cs="Arial"/>
              </w:rPr>
              <w:t>.</w:t>
            </w:r>
          </w:p>
        </w:tc>
        <w:tc>
          <w:tcPr>
            <w:tcW w:w="9395" w:type="dxa"/>
          </w:tcPr>
          <w:p w14:paraId="09F4637D" w14:textId="086C024E" w:rsidR="002403BB" w:rsidRPr="0067034B" w:rsidRDefault="00187E66">
            <w:pPr>
              <w:tabs>
                <w:tab w:val="left" w:pos="4253"/>
              </w:tabs>
              <w:rPr>
                <w:rFonts w:cs="Arial"/>
                <w:u w:val="single"/>
              </w:rPr>
            </w:pPr>
            <w:r w:rsidRPr="0067034B">
              <w:rPr>
                <w:rFonts w:cs="Arial"/>
                <w:u w:val="single"/>
              </w:rPr>
              <w:t>The requirements for circuit breaker fail protection at the CATO Transmission Site including as appropriate the configuration, alarms, status indications, trip commands shall be discussed and agreed between the CATO and PTO in the detailed design phase. Such requirements shall be accordance with the applicable electrical standards as defined in A1.1.</w:t>
            </w:r>
          </w:p>
          <w:p w14:paraId="3228C52A" w14:textId="3AF8F944" w:rsidR="00187E66" w:rsidRPr="0067034B" w:rsidRDefault="00187E66">
            <w:pPr>
              <w:tabs>
                <w:tab w:val="left" w:pos="4253"/>
              </w:tabs>
              <w:rPr>
                <w:rFonts w:cs="Arial"/>
              </w:rPr>
            </w:pPr>
            <w:r w:rsidRPr="0067034B">
              <w:rPr>
                <w:rFonts w:cs="Arial"/>
              </w:rPr>
              <w:t>.</w:t>
            </w:r>
          </w:p>
        </w:tc>
      </w:tr>
      <w:tr w:rsidR="00187E66" w:rsidRPr="0067034B" w14:paraId="162AB4FD" w14:textId="77777777" w:rsidTr="00C717B5">
        <w:tc>
          <w:tcPr>
            <w:tcW w:w="951" w:type="dxa"/>
          </w:tcPr>
          <w:p w14:paraId="3FCE450E" w14:textId="6503FA6D" w:rsidR="00187E66" w:rsidRPr="0067034B" w:rsidRDefault="00187E66">
            <w:pPr>
              <w:tabs>
                <w:tab w:val="left" w:pos="4253"/>
              </w:tabs>
              <w:rPr>
                <w:rFonts w:cs="Arial"/>
              </w:rPr>
            </w:pPr>
            <w:r w:rsidRPr="0067034B">
              <w:rPr>
                <w:rFonts w:cs="Arial"/>
              </w:rPr>
              <w:t>3</w:t>
            </w:r>
            <w:r w:rsidR="00AE46A8">
              <w:rPr>
                <w:rFonts w:cs="Arial"/>
              </w:rPr>
              <w:t>.</w:t>
            </w:r>
          </w:p>
        </w:tc>
        <w:tc>
          <w:tcPr>
            <w:tcW w:w="1962" w:type="dxa"/>
          </w:tcPr>
          <w:p w14:paraId="673C014D" w14:textId="77777777" w:rsidR="00187E66" w:rsidRPr="0067034B" w:rsidRDefault="00187E66">
            <w:pPr>
              <w:tabs>
                <w:tab w:val="left" w:pos="4253"/>
              </w:tabs>
              <w:rPr>
                <w:rFonts w:cs="Arial"/>
              </w:rPr>
            </w:pPr>
            <w:r w:rsidRPr="0067034B">
              <w:rPr>
                <w:rFonts w:cs="Arial"/>
              </w:rPr>
              <w:t>Fault Disconnection Facilities</w:t>
            </w:r>
          </w:p>
        </w:tc>
        <w:tc>
          <w:tcPr>
            <w:tcW w:w="1721" w:type="dxa"/>
          </w:tcPr>
          <w:p w14:paraId="040AD14D" w14:textId="77777777" w:rsidR="00187E66" w:rsidRPr="0067034B" w:rsidRDefault="00187E66">
            <w:pPr>
              <w:tabs>
                <w:tab w:val="left" w:pos="4253"/>
              </w:tabs>
              <w:rPr>
                <w:rFonts w:cs="Arial"/>
              </w:rPr>
            </w:pPr>
          </w:p>
        </w:tc>
        <w:tc>
          <w:tcPr>
            <w:tcW w:w="9395" w:type="dxa"/>
          </w:tcPr>
          <w:p w14:paraId="2E0C20C9" w14:textId="77777777" w:rsidR="00187E66" w:rsidRPr="0067034B" w:rsidRDefault="00187E66">
            <w:pPr>
              <w:tabs>
                <w:tab w:val="left" w:pos="4253"/>
              </w:tabs>
              <w:rPr>
                <w:rFonts w:cs="Arial"/>
                <w:u w:val="single"/>
              </w:rPr>
            </w:pPr>
            <w:r w:rsidRPr="0067034B">
              <w:rPr>
                <w:rFonts w:cs="Arial"/>
                <w:u w:val="single"/>
              </w:rPr>
              <w:t>The CATO:</w:t>
            </w:r>
          </w:p>
          <w:p w14:paraId="22528022" w14:textId="77777777" w:rsidR="00187E66" w:rsidRPr="0067034B" w:rsidRDefault="00187E66">
            <w:pPr>
              <w:tabs>
                <w:tab w:val="left" w:pos="4253"/>
              </w:tabs>
              <w:rPr>
                <w:rFonts w:cs="Arial"/>
              </w:rPr>
            </w:pPr>
            <w:r w:rsidRPr="0067034B">
              <w:rPr>
                <w:rFonts w:cs="Arial"/>
              </w:rPr>
              <w:t xml:space="preserve">To make provision for tripping of the circuit breakers forming part of the CATO Plant and Apparatus at the CATO Interface Point by PTO’s protection systems in accordance with the electrical standards defined in A1.1. </w:t>
            </w:r>
            <w:r w:rsidRPr="0067034B" w:rsidDel="00DF59BC">
              <w:rPr>
                <w:rFonts w:cs="Arial"/>
              </w:rPr>
              <w:t xml:space="preserve"> RES</w:t>
            </w:r>
            <w:r w:rsidRPr="0067034B">
              <w:rPr>
                <w:rFonts w:cs="Arial"/>
              </w:rPr>
              <w:t>.</w:t>
            </w:r>
          </w:p>
          <w:p w14:paraId="520A6C45" w14:textId="77777777" w:rsidR="00187E66" w:rsidRPr="0067034B" w:rsidRDefault="00187E66">
            <w:pPr>
              <w:tabs>
                <w:tab w:val="left" w:pos="4253"/>
              </w:tabs>
              <w:rPr>
                <w:rFonts w:cs="Arial"/>
              </w:rPr>
            </w:pPr>
          </w:p>
          <w:p w14:paraId="74E87DB0" w14:textId="77777777" w:rsidR="00187E66" w:rsidRPr="0067034B" w:rsidRDefault="00187E66">
            <w:pPr>
              <w:tabs>
                <w:tab w:val="left" w:pos="4253"/>
              </w:tabs>
              <w:rPr>
                <w:rFonts w:cs="Arial"/>
              </w:rPr>
            </w:pPr>
          </w:p>
        </w:tc>
      </w:tr>
      <w:tr w:rsidR="00187E66" w:rsidRPr="0067034B" w14:paraId="64E95B45" w14:textId="77777777" w:rsidTr="00C717B5">
        <w:tc>
          <w:tcPr>
            <w:tcW w:w="951" w:type="dxa"/>
          </w:tcPr>
          <w:p w14:paraId="7F6DFEAF" w14:textId="7F19D989" w:rsidR="00187E66" w:rsidRPr="0067034B" w:rsidRDefault="00187E66">
            <w:pPr>
              <w:tabs>
                <w:tab w:val="left" w:pos="4253"/>
              </w:tabs>
              <w:rPr>
                <w:rFonts w:cs="Arial"/>
              </w:rPr>
            </w:pPr>
            <w:r w:rsidRPr="0067034B">
              <w:rPr>
                <w:rFonts w:cs="Arial"/>
              </w:rPr>
              <w:lastRenderedPageBreak/>
              <w:t>4.</w:t>
            </w:r>
          </w:p>
        </w:tc>
        <w:tc>
          <w:tcPr>
            <w:tcW w:w="1962" w:type="dxa"/>
          </w:tcPr>
          <w:p w14:paraId="39D0894B" w14:textId="77777777" w:rsidR="00187E66" w:rsidRPr="0067034B" w:rsidRDefault="00187E66">
            <w:pPr>
              <w:tabs>
                <w:tab w:val="left" w:pos="4253"/>
              </w:tabs>
              <w:rPr>
                <w:rFonts w:cs="Arial"/>
              </w:rPr>
            </w:pPr>
            <w:r w:rsidRPr="0067034B">
              <w:rPr>
                <w:rFonts w:cs="Arial"/>
              </w:rPr>
              <w:t>Reactive capability at the Transmission Interface Point</w:t>
            </w:r>
          </w:p>
        </w:tc>
        <w:tc>
          <w:tcPr>
            <w:tcW w:w="1721" w:type="dxa"/>
          </w:tcPr>
          <w:p w14:paraId="102FD6B2" w14:textId="77777777" w:rsidR="00187E66" w:rsidRPr="0067034B" w:rsidRDefault="00187E66">
            <w:pPr>
              <w:tabs>
                <w:tab w:val="left" w:pos="4253"/>
              </w:tabs>
              <w:rPr>
                <w:rFonts w:cs="Arial"/>
              </w:rPr>
            </w:pPr>
          </w:p>
        </w:tc>
        <w:tc>
          <w:tcPr>
            <w:tcW w:w="9395" w:type="dxa"/>
          </w:tcPr>
          <w:p w14:paraId="164C12FA" w14:textId="77777777" w:rsidR="00187E66" w:rsidRPr="0067034B" w:rsidRDefault="00187E66">
            <w:pPr>
              <w:tabs>
                <w:tab w:val="left" w:pos="4253"/>
              </w:tabs>
              <w:rPr>
                <w:rFonts w:cs="Arial"/>
                <w:u w:val="single"/>
              </w:rPr>
            </w:pPr>
            <w:r w:rsidRPr="0067034B">
              <w:rPr>
                <w:rFonts w:cs="Arial"/>
                <w:u w:val="single"/>
              </w:rPr>
              <w:t>The CATO:</w:t>
            </w:r>
          </w:p>
          <w:p w14:paraId="7F80D004" w14:textId="084B8456" w:rsidR="00187E66" w:rsidRPr="0067034B" w:rsidRDefault="00B20062">
            <w:pPr>
              <w:tabs>
                <w:tab w:val="left" w:pos="4253"/>
              </w:tabs>
              <w:rPr>
                <w:rFonts w:cs="Arial"/>
              </w:rPr>
            </w:pPr>
            <w:r>
              <w:rPr>
                <w:rFonts w:cs="Arial"/>
              </w:rPr>
              <w:t>Is r</w:t>
            </w:r>
            <w:r w:rsidR="00187E66" w:rsidRPr="0067034B">
              <w:rPr>
                <w:rFonts w:cs="Arial"/>
              </w:rPr>
              <w:t>equired to meet the requirements of ECC.6.3.2.4 of the Grid Code</w:t>
            </w:r>
            <w:r>
              <w:rPr>
                <w:rFonts w:cs="Arial"/>
              </w:rPr>
              <w:t xml:space="preserve"> </w:t>
            </w:r>
            <w:r w:rsidR="00187E66" w:rsidRPr="0067034B">
              <w:rPr>
                <w:rFonts w:cs="Arial"/>
              </w:rPr>
              <w:t xml:space="preserve">as applicable to HVDC </w:t>
            </w:r>
            <w:r>
              <w:rPr>
                <w:rFonts w:cs="Arial"/>
              </w:rPr>
              <w:t>E</w:t>
            </w:r>
            <w:r w:rsidR="00187E66" w:rsidRPr="0067034B">
              <w:rPr>
                <w:rFonts w:cs="Arial"/>
              </w:rPr>
              <w:t>quipment at the CATO Transmission Interface Point</w:t>
            </w:r>
            <w:r w:rsidR="00187E66" w:rsidRPr="0067034B" w:rsidDel="00DF59BC">
              <w:rPr>
                <w:rFonts w:cs="Arial"/>
              </w:rPr>
              <w:t>.</w:t>
            </w:r>
          </w:p>
          <w:p w14:paraId="4F7C0C1C" w14:textId="77777777" w:rsidR="00187E66" w:rsidRPr="0067034B" w:rsidRDefault="00187E66" w:rsidP="00B20062">
            <w:pPr>
              <w:tabs>
                <w:tab w:val="left" w:pos="4253"/>
              </w:tabs>
              <w:rPr>
                <w:rFonts w:cs="Arial"/>
              </w:rPr>
            </w:pPr>
          </w:p>
        </w:tc>
      </w:tr>
      <w:tr w:rsidR="00187E66" w:rsidRPr="0067034B" w14:paraId="12F505B1" w14:textId="77777777" w:rsidTr="00C717B5">
        <w:tc>
          <w:tcPr>
            <w:tcW w:w="951" w:type="dxa"/>
          </w:tcPr>
          <w:p w14:paraId="675F62BF" w14:textId="301BAAF0" w:rsidR="00187E66" w:rsidRPr="0067034B" w:rsidRDefault="00187E66">
            <w:pPr>
              <w:tabs>
                <w:tab w:val="left" w:pos="4253"/>
              </w:tabs>
              <w:rPr>
                <w:rFonts w:cs="Arial"/>
              </w:rPr>
            </w:pPr>
            <w:r w:rsidRPr="0067034B">
              <w:rPr>
                <w:rFonts w:cs="Arial"/>
              </w:rPr>
              <w:t>5.</w:t>
            </w:r>
          </w:p>
        </w:tc>
        <w:tc>
          <w:tcPr>
            <w:tcW w:w="1962" w:type="dxa"/>
          </w:tcPr>
          <w:p w14:paraId="515C1CD1" w14:textId="77777777" w:rsidR="00187E66" w:rsidRPr="0067034B" w:rsidRDefault="00187E66">
            <w:pPr>
              <w:tabs>
                <w:tab w:val="left" w:pos="4253"/>
              </w:tabs>
              <w:rPr>
                <w:rFonts w:cs="Arial"/>
              </w:rPr>
            </w:pPr>
            <w:r w:rsidRPr="0067034B">
              <w:rPr>
                <w:rFonts w:cs="Arial"/>
              </w:rPr>
              <w:t>Restoration</w:t>
            </w:r>
          </w:p>
        </w:tc>
        <w:tc>
          <w:tcPr>
            <w:tcW w:w="1721" w:type="dxa"/>
          </w:tcPr>
          <w:p w14:paraId="55CA5930" w14:textId="77777777" w:rsidR="00187E66" w:rsidRPr="0067034B" w:rsidRDefault="00187E66">
            <w:pPr>
              <w:tabs>
                <w:tab w:val="left" w:pos="4253"/>
              </w:tabs>
              <w:rPr>
                <w:rFonts w:cs="Arial"/>
              </w:rPr>
            </w:pPr>
          </w:p>
        </w:tc>
        <w:tc>
          <w:tcPr>
            <w:tcW w:w="9395" w:type="dxa"/>
          </w:tcPr>
          <w:p w14:paraId="4ECC696B" w14:textId="47E5F8BC" w:rsidR="00187E66" w:rsidRPr="0067034B" w:rsidRDefault="00AE3D04">
            <w:pPr>
              <w:tabs>
                <w:tab w:val="left" w:pos="4253"/>
              </w:tabs>
              <w:rPr>
                <w:rFonts w:cs="Arial"/>
              </w:rPr>
            </w:pPr>
            <w:r>
              <w:rPr>
                <w:rFonts w:cs="Arial"/>
              </w:rPr>
              <w:t>T</w:t>
            </w:r>
            <w:r w:rsidR="00187E66" w:rsidRPr="0067034B" w:rsidDel="00DF59BC">
              <w:rPr>
                <w:rFonts w:cs="Arial"/>
              </w:rPr>
              <w:t xml:space="preserve">he CATO is required to put in place measures to ensure </w:t>
            </w:r>
            <w:r>
              <w:rPr>
                <w:rFonts w:cs="Arial"/>
              </w:rPr>
              <w:t>its Plant and A</w:t>
            </w:r>
            <w:r w:rsidR="00187E66" w:rsidRPr="0067034B" w:rsidDel="00DF59BC">
              <w:rPr>
                <w:rFonts w:cs="Arial"/>
              </w:rPr>
              <w:t xml:space="preserve">pparatus has </w:t>
            </w:r>
            <w:r>
              <w:rPr>
                <w:rFonts w:cs="Arial"/>
              </w:rPr>
              <w:t xml:space="preserve">a </w:t>
            </w:r>
            <w:r w:rsidR="00187E66" w:rsidRPr="0067034B" w:rsidDel="00DF59BC">
              <w:rPr>
                <w:rFonts w:cs="Arial"/>
              </w:rPr>
              <w:t>restoration capability.</w:t>
            </w:r>
            <w:r>
              <w:rPr>
                <w:rFonts w:cs="Arial"/>
              </w:rPr>
              <w:t xml:space="preserve"> </w:t>
            </w:r>
            <w:r w:rsidR="00187E66" w:rsidRPr="0067034B">
              <w:rPr>
                <w:rFonts w:cs="Arial"/>
              </w:rPr>
              <w:t xml:space="preserve">The CATO shall </w:t>
            </w:r>
            <w:proofErr w:type="gramStart"/>
            <w:r w:rsidR="00187E66" w:rsidRPr="0067034B">
              <w:rPr>
                <w:rFonts w:cs="Arial"/>
              </w:rPr>
              <w:t>ensure  restoration</w:t>
            </w:r>
            <w:proofErr w:type="gramEnd"/>
            <w:r w:rsidR="00187E66" w:rsidRPr="0067034B">
              <w:rPr>
                <w:rFonts w:cs="Arial"/>
              </w:rPr>
              <w:t xml:space="preserve"> measures are put in place in accordance with the requirements of the STC &amp; STCPs.</w:t>
            </w:r>
          </w:p>
        </w:tc>
      </w:tr>
      <w:tr w:rsidR="00187E66" w:rsidRPr="0067034B" w14:paraId="2A6264DA" w14:textId="77777777" w:rsidTr="00C717B5">
        <w:tc>
          <w:tcPr>
            <w:tcW w:w="951" w:type="dxa"/>
          </w:tcPr>
          <w:p w14:paraId="5CE80648" w14:textId="77777777" w:rsidR="00187E66" w:rsidRPr="0067034B" w:rsidRDefault="00187E66">
            <w:pPr>
              <w:tabs>
                <w:tab w:val="left" w:pos="4253"/>
              </w:tabs>
              <w:rPr>
                <w:rFonts w:cs="Arial"/>
              </w:rPr>
            </w:pPr>
            <w:r w:rsidRPr="0067034B">
              <w:rPr>
                <w:rFonts w:cs="Arial"/>
              </w:rPr>
              <w:t>6.</w:t>
            </w:r>
          </w:p>
        </w:tc>
        <w:tc>
          <w:tcPr>
            <w:tcW w:w="1962" w:type="dxa"/>
          </w:tcPr>
          <w:p w14:paraId="4C45CDB9" w14:textId="77777777" w:rsidR="00187E66" w:rsidRPr="0067034B" w:rsidRDefault="00187E66">
            <w:pPr>
              <w:tabs>
                <w:tab w:val="left" w:pos="4253"/>
              </w:tabs>
              <w:rPr>
                <w:rFonts w:cs="Arial"/>
              </w:rPr>
            </w:pPr>
            <w:r w:rsidRPr="0067034B">
              <w:rPr>
                <w:rFonts w:cs="Arial"/>
              </w:rPr>
              <w:t>Further Resilience Requirements</w:t>
            </w:r>
          </w:p>
        </w:tc>
        <w:tc>
          <w:tcPr>
            <w:tcW w:w="1721" w:type="dxa"/>
          </w:tcPr>
          <w:p w14:paraId="2CF21CAE" w14:textId="77777777" w:rsidR="00187E66" w:rsidRPr="0067034B" w:rsidRDefault="00187E66">
            <w:pPr>
              <w:tabs>
                <w:tab w:val="left" w:pos="4253"/>
              </w:tabs>
              <w:rPr>
                <w:rFonts w:cs="Arial"/>
              </w:rPr>
            </w:pPr>
          </w:p>
        </w:tc>
        <w:tc>
          <w:tcPr>
            <w:tcW w:w="9395" w:type="dxa"/>
          </w:tcPr>
          <w:p w14:paraId="5F431D52" w14:textId="77777777" w:rsidR="00187E66" w:rsidRPr="0067034B" w:rsidRDefault="00187E66">
            <w:pPr>
              <w:tabs>
                <w:tab w:val="left" w:pos="4253"/>
              </w:tabs>
              <w:rPr>
                <w:rFonts w:cs="Arial"/>
                <w:u w:val="single"/>
              </w:rPr>
            </w:pPr>
            <w:r w:rsidRPr="0067034B">
              <w:rPr>
                <w:rFonts w:cs="Arial"/>
                <w:u w:val="single"/>
              </w:rPr>
              <w:t>The CATO:</w:t>
            </w:r>
          </w:p>
          <w:p w14:paraId="2CC8B206" w14:textId="502E1B6A" w:rsidR="00187E66" w:rsidRPr="0067034B" w:rsidRDefault="00187E66">
            <w:pPr>
              <w:tabs>
                <w:tab w:val="left" w:pos="4253"/>
              </w:tabs>
              <w:rPr>
                <w:rFonts w:cs="Arial"/>
                <w:u w:val="single"/>
              </w:rPr>
            </w:pPr>
            <w:r w:rsidRPr="0067034B">
              <w:rPr>
                <w:rFonts w:cs="Arial"/>
                <w:u w:val="single"/>
              </w:rPr>
              <w:t xml:space="preserve">In designing their Plant and Apparatus, the CATO shall avoid introducing any common mode failure which is beyond what is permitted by the security </w:t>
            </w:r>
            <w:proofErr w:type="gramStart"/>
            <w:r w:rsidRPr="0067034B">
              <w:rPr>
                <w:rFonts w:cs="Arial"/>
                <w:u w:val="single"/>
              </w:rPr>
              <w:t>standards</w:t>
            </w:r>
            <w:proofErr w:type="gramEnd"/>
            <w:r w:rsidRPr="0067034B">
              <w:rPr>
                <w:rFonts w:cs="Arial"/>
                <w:u w:val="single"/>
              </w:rPr>
              <w:t xml:space="preserve"> or which could potentially affect the CATO’s ability to meet their obligations under the STC.</w:t>
            </w:r>
          </w:p>
        </w:tc>
      </w:tr>
      <w:tr w:rsidR="00187E66" w:rsidRPr="0067034B" w14:paraId="53D7F450" w14:textId="77777777" w:rsidTr="00C717B5">
        <w:tc>
          <w:tcPr>
            <w:tcW w:w="951" w:type="dxa"/>
          </w:tcPr>
          <w:p w14:paraId="1BC3BC6A" w14:textId="3734DE10" w:rsidR="00187E66" w:rsidRPr="0067034B" w:rsidRDefault="00187E66">
            <w:pPr>
              <w:tabs>
                <w:tab w:val="left" w:pos="4253"/>
              </w:tabs>
              <w:rPr>
                <w:rFonts w:cs="Arial"/>
              </w:rPr>
            </w:pPr>
            <w:r w:rsidRPr="0067034B">
              <w:rPr>
                <w:rFonts w:cs="Arial"/>
              </w:rPr>
              <w:t>7.</w:t>
            </w:r>
          </w:p>
        </w:tc>
        <w:tc>
          <w:tcPr>
            <w:tcW w:w="1962" w:type="dxa"/>
          </w:tcPr>
          <w:p w14:paraId="3F1FF158" w14:textId="77777777" w:rsidR="00187E66" w:rsidRPr="0067034B" w:rsidRDefault="00187E66">
            <w:pPr>
              <w:tabs>
                <w:tab w:val="left" w:pos="4253"/>
              </w:tabs>
              <w:rPr>
                <w:rFonts w:cs="Arial"/>
              </w:rPr>
            </w:pPr>
            <w:r w:rsidRPr="0067034B">
              <w:rPr>
                <w:rFonts w:cs="Arial"/>
              </w:rPr>
              <w:t>Voltage Control Requirements at the CATO Transmission Interface Point</w:t>
            </w:r>
          </w:p>
        </w:tc>
        <w:tc>
          <w:tcPr>
            <w:tcW w:w="1721" w:type="dxa"/>
          </w:tcPr>
          <w:p w14:paraId="477A97B5" w14:textId="77777777" w:rsidR="00187E66" w:rsidRPr="0067034B" w:rsidRDefault="00187E66">
            <w:pPr>
              <w:tabs>
                <w:tab w:val="left" w:pos="4253"/>
              </w:tabs>
              <w:rPr>
                <w:rFonts w:cs="Arial"/>
              </w:rPr>
            </w:pPr>
            <w:r w:rsidRPr="0067034B">
              <w:rPr>
                <w:rFonts w:cs="Arial"/>
              </w:rPr>
              <w:t>ECC.6.3.8.4</w:t>
            </w:r>
          </w:p>
          <w:p w14:paraId="451AD352" w14:textId="77777777" w:rsidR="00187E66" w:rsidRPr="0067034B" w:rsidRDefault="00187E66">
            <w:pPr>
              <w:tabs>
                <w:tab w:val="left" w:pos="4253"/>
              </w:tabs>
              <w:rPr>
                <w:rFonts w:cs="Arial"/>
              </w:rPr>
            </w:pPr>
            <w:r w:rsidRPr="0067034B">
              <w:rPr>
                <w:rFonts w:cs="Arial"/>
              </w:rPr>
              <w:t>ECC.E7</w:t>
            </w:r>
          </w:p>
        </w:tc>
        <w:tc>
          <w:tcPr>
            <w:tcW w:w="9395" w:type="dxa"/>
          </w:tcPr>
          <w:p w14:paraId="3129BF17" w14:textId="539F13B1" w:rsidR="00187E66" w:rsidRPr="0067034B" w:rsidRDefault="00187E66">
            <w:pPr>
              <w:tabs>
                <w:tab w:val="left" w:pos="4253"/>
              </w:tabs>
              <w:rPr>
                <w:rFonts w:cs="Arial"/>
                <w:u w:val="single"/>
              </w:rPr>
            </w:pPr>
            <w:r w:rsidRPr="0067034B">
              <w:rPr>
                <w:rFonts w:cs="Arial"/>
                <w:u w:val="single"/>
              </w:rPr>
              <w:t xml:space="preserve">The CATO’s plant and apparatus shall be capable of controlling the voltage at the CATO Transmission Interface Point as defined in ECC 6.3.8.4. The voltage control performance requirements at the CATO Transmission Interface Point are detailed in </w:t>
            </w:r>
            <w:r w:rsidR="00AE3D04">
              <w:rPr>
                <w:rFonts w:cs="Arial"/>
                <w:u w:val="single"/>
              </w:rPr>
              <w:t>A</w:t>
            </w:r>
            <w:r w:rsidRPr="0067034B">
              <w:rPr>
                <w:rFonts w:cs="Arial"/>
                <w:u w:val="single"/>
              </w:rPr>
              <w:t>pp</w:t>
            </w:r>
            <w:r w:rsidR="00AE3D04">
              <w:rPr>
                <w:rFonts w:cs="Arial"/>
                <w:u w:val="single"/>
              </w:rPr>
              <w:t>endix</w:t>
            </w:r>
            <w:r w:rsidRPr="0067034B">
              <w:rPr>
                <w:rFonts w:cs="Arial"/>
                <w:u w:val="single"/>
              </w:rPr>
              <w:t xml:space="preserve"> E7 of the Grid Code European Connection Conditions.</w:t>
            </w:r>
            <w:r w:rsidRPr="0067034B" w:rsidDel="0016692C">
              <w:rPr>
                <w:rFonts w:cs="Arial"/>
                <w:u w:val="single"/>
              </w:rPr>
              <w:t>:</w:t>
            </w:r>
          </w:p>
          <w:p w14:paraId="2994A814" w14:textId="77777777" w:rsidR="00187E66" w:rsidRPr="0067034B" w:rsidDel="0016692C" w:rsidRDefault="00187E66">
            <w:pPr>
              <w:tabs>
                <w:tab w:val="left" w:pos="4253"/>
              </w:tabs>
              <w:rPr>
                <w:rFonts w:cs="Arial"/>
              </w:rPr>
            </w:pPr>
            <w:r w:rsidRPr="0067034B" w:rsidDel="0016692C">
              <w:rPr>
                <w:rFonts w:cs="Arial"/>
              </w:rPr>
              <w:t xml:space="preserve">To be defined on a </w:t>
            </w:r>
            <w:proofErr w:type="gramStart"/>
            <w:r w:rsidRPr="0067034B" w:rsidDel="0016692C">
              <w:rPr>
                <w:rFonts w:cs="Arial"/>
              </w:rPr>
              <w:t>case by case</w:t>
            </w:r>
            <w:proofErr w:type="gramEnd"/>
            <w:r w:rsidRPr="0067034B" w:rsidDel="0016692C">
              <w:rPr>
                <w:rFonts w:cs="Arial"/>
              </w:rPr>
              <w:t xml:space="preserve"> basis.</w:t>
            </w:r>
          </w:p>
          <w:p w14:paraId="4700CF1F" w14:textId="77777777" w:rsidR="00187E66" w:rsidRPr="0067034B" w:rsidRDefault="00187E66">
            <w:pPr>
              <w:tabs>
                <w:tab w:val="left" w:pos="4253"/>
              </w:tabs>
              <w:rPr>
                <w:rFonts w:cs="Arial"/>
              </w:rPr>
            </w:pPr>
          </w:p>
          <w:p w14:paraId="0516B986" w14:textId="77777777" w:rsidR="00187E66" w:rsidRPr="0067034B" w:rsidRDefault="00187E66">
            <w:pPr>
              <w:tabs>
                <w:tab w:val="left" w:pos="4253"/>
              </w:tabs>
              <w:rPr>
                <w:rFonts w:cs="Arial"/>
              </w:rPr>
            </w:pPr>
          </w:p>
        </w:tc>
      </w:tr>
      <w:tr w:rsidR="00187E66" w:rsidRPr="0067034B" w14:paraId="744D9BD0" w14:textId="77777777" w:rsidTr="00C717B5">
        <w:tc>
          <w:tcPr>
            <w:tcW w:w="951" w:type="dxa"/>
          </w:tcPr>
          <w:p w14:paraId="1EC48877" w14:textId="73CBEBAE" w:rsidR="00187E66" w:rsidRPr="0067034B" w:rsidRDefault="00187E66">
            <w:pPr>
              <w:tabs>
                <w:tab w:val="left" w:pos="4253"/>
              </w:tabs>
              <w:rPr>
                <w:rFonts w:cs="Arial"/>
              </w:rPr>
            </w:pPr>
            <w:r w:rsidRPr="0067034B" w:rsidDel="00951AEA">
              <w:rPr>
                <w:rFonts w:cs="Arial"/>
              </w:rPr>
              <w:t>8.</w:t>
            </w:r>
          </w:p>
        </w:tc>
        <w:tc>
          <w:tcPr>
            <w:tcW w:w="1962" w:type="dxa"/>
          </w:tcPr>
          <w:p w14:paraId="74B40A2E" w14:textId="77777777" w:rsidR="00187E66" w:rsidRPr="0067034B" w:rsidRDefault="00187E66">
            <w:pPr>
              <w:tabs>
                <w:tab w:val="left" w:pos="4253"/>
              </w:tabs>
              <w:rPr>
                <w:rFonts w:cs="Arial"/>
              </w:rPr>
            </w:pPr>
            <w:r w:rsidRPr="0067034B" w:rsidDel="00951AEA">
              <w:rPr>
                <w:rFonts w:cs="Arial"/>
              </w:rPr>
              <w:t>Power Oscillation Damping</w:t>
            </w:r>
          </w:p>
        </w:tc>
        <w:tc>
          <w:tcPr>
            <w:tcW w:w="1721" w:type="dxa"/>
          </w:tcPr>
          <w:p w14:paraId="39F77575" w14:textId="77777777" w:rsidR="00187E66" w:rsidRPr="0067034B" w:rsidRDefault="00187E66">
            <w:pPr>
              <w:tabs>
                <w:tab w:val="left" w:pos="4253"/>
              </w:tabs>
              <w:rPr>
                <w:rFonts w:cs="Arial"/>
              </w:rPr>
            </w:pPr>
          </w:p>
        </w:tc>
        <w:tc>
          <w:tcPr>
            <w:tcW w:w="9395" w:type="dxa"/>
          </w:tcPr>
          <w:p w14:paraId="6561CEF6" w14:textId="5C1F4623" w:rsidR="00187E66" w:rsidRPr="0067034B" w:rsidRDefault="00187E66">
            <w:pPr>
              <w:tabs>
                <w:tab w:val="left" w:pos="4253"/>
              </w:tabs>
              <w:rPr>
                <w:rFonts w:cs="Arial"/>
              </w:rPr>
            </w:pPr>
            <w:r w:rsidRPr="0067034B" w:rsidDel="00951AEA">
              <w:rPr>
                <w:rFonts w:cs="Arial"/>
              </w:rPr>
              <w:t xml:space="preserve">To be determined on a </w:t>
            </w:r>
            <w:proofErr w:type="gramStart"/>
            <w:r w:rsidRPr="0067034B" w:rsidDel="00951AEA">
              <w:rPr>
                <w:rFonts w:cs="Arial"/>
              </w:rPr>
              <w:t>case by case</w:t>
            </w:r>
            <w:proofErr w:type="gramEnd"/>
            <w:r w:rsidRPr="0067034B" w:rsidDel="00951AEA">
              <w:rPr>
                <w:rFonts w:cs="Arial"/>
              </w:rPr>
              <w:t xml:space="preserve"> basis</w:t>
            </w:r>
            <w:r w:rsidR="00150C09" w:rsidRPr="0067034B">
              <w:rPr>
                <w:rFonts w:cs="Arial"/>
              </w:rPr>
              <w:t>.</w:t>
            </w:r>
          </w:p>
        </w:tc>
      </w:tr>
      <w:tr w:rsidR="00187E66" w:rsidRPr="0067034B" w14:paraId="6BEFCD96" w14:textId="77777777" w:rsidTr="00C717B5">
        <w:tc>
          <w:tcPr>
            <w:tcW w:w="951" w:type="dxa"/>
          </w:tcPr>
          <w:p w14:paraId="605F82B5" w14:textId="3C85754A" w:rsidR="00187E66" w:rsidRPr="0067034B" w:rsidRDefault="00187E66">
            <w:pPr>
              <w:tabs>
                <w:tab w:val="left" w:pos="4253"/>
              </w:tabs>
              <w:rPr>
                <w:rFonts w:cs="Arial"/>
              </w:rPr>
            </w:pPr>
            <w:r w:rsidRPr="0067034B">
              <w:rPr>
                <w:rFonts w:cs="Arial"/>
              </w:rPr>
              <w:t>9.</w:t>
            </w:r>
          </w:p>
        </w:tc>
        <w:tc>
          <w:tcPr>
            <w:tcW w:w="1962" w:type="dxa"/>
          </w:tcPr>
          <w:p w14:paraId="4B26353E" w14:textId="77777777" w:rsidR="00187E66" w:rsidRPr="0067034B" w:rsidRDefault="00187E66">
            <w:pPr>
              <w:tabs>
                <w:tab w:val="left" w:pos="4253"/>
              </w:tabs>
              <w:rPr>
                <w:rFonts w:cs="Arial"/>
              </w:rPr>
            </w:pPr>
            <w:r w:rsidRPr="0067034B">
              <w:rPr>
                <w:rFonts w:cs="Arial"/>
              </w:rPr>
              <w:t xml:space="preserve">Fault Ride Through, for faults up to 140 </w:t>
            </w:r>
            <w:proofErr w:type="spellStart"/>
            <w:r w:rsidRPr="0067034B">
              <w:rPr>
                <w:rFonts w:cs="Arial"/>
              </w:rPr>
              <w:t>ms</w:t>
            </w:r>
            <w:proofErr w:type="spellEnd"/>
            <w:r w:rsidRPr="0067034B">
              <w:rPr>
                <w:rFonts w:cs="Arial"/>
              </w:rPr>
              <w:t xml:space="preserve"> in duration</w:t>
            </w:r>
          </w:p>
        </w:tc>
        <w:tc>
          <w:tcPr>
            <w:tcW w:w="1721" w:type="dxa"/>
          </w:tcPr>
          <w:p w14:paraId="13D55D0C" w14:textId="77777777" w:rsidR="00187E66" w:rsidRPr="0067034B" w:rsidRDefault="00187E66">
            <w:pPr>
              <w:tabs>
                <w:tab w:val="left" w:pos="4253"/>
              </w:tabs>
              <w:rPr>
                <w:rFonts w:cs="Arial"/>
              </w:rPr>
            </w:pPr>
            <w:r w:rsidRPr="0067034B">
              <w:rPr>
                <w:rFonts w:cs="Arial"/>
              </w:rPr>
              <w:t>ECC.6.3.15</w:t>
            </w:r>
          </w:p>
        </w:tc>
        <w:tc>
          <w:tcPr>
            <w:tcW w:w="9395" w:type="dxa"/>
          </w:tcPr>
          <w:p w14:paraId="7B5F60CF" w14:textId="77777777" w:rsidR="00187E66" w:rsidRPr="0067034B" w:rsidDel="0016692C" w:rsidRDefault="00187E66">
            <w:pPr>
              <w:tabs>
                <w:tab w:val="left" w:pos="4253"/>
              </w:tabs>
              <w:rPr>
                <w:rFonts w:cs="Arial"/>
                <w:u w:val="single"/>
              </w:rPr>
            </w:pPr>
            <w:r w:rsidRPr="0067034B" w:rsidDel="0016692C">
              <w:rPr>
                <w:rFonts w:cs="Arial"/>
                <w:u w:val="single"/>
              </w:rPr>
              <w:t>The CATO:</w:t>
            </w:r>
          </w:p>
          <w:p w14:paraId="1511E208" w14:textId="77777777" w:rsidR="00187E66" w:rsidRPr="00227F3C" w:rsidRDefault="00187E66">
            <w:pPr>
              <w:tabs>
                <w:tab w:val="left" w:pos="4253"/>
              </w:tabs>
              <w:rPr>
                <w:rFonts w:cs="Arial"/>
              </w:rPr>
            </w:pPr>
            <w:r w:rsidRPr="0067034B" w:rsidDel="0016692C">
              <w:rPr>
                <w:rFonts w:cs="Arial"/>
              </w:rPr>
              <w:t>To meet the applicable requirements of ECC.6.3.15.  The total fault clearance time on the National Electricity Transmission System shall be agreed by the Lead Parties</w:t>
            </w:r>
            <w:r w:rsidRPr="00227F3C" w:rsidDel="0016692C">
              <w:rPr>
                <w:rFonts w:cs="Arial"/>
              </w:rPr>
              <w:t>.</w:t>
            </w:r>
            <w:r w:rsidRPr="00227F3C">
              <w:rPr>
                <w:rFonts w:cs="Arial"/>
              </w:rPr>
              <w:t xml:space="preserve"> The CATO:</w:t>
            </w:r>
          </w:p>
          <w:p w14:paraId="6A19180F" w14:textId="77777777" w:rsidR="00187E66" w:rsidRPr="00227F3C" w:rsidRDefault="00187E66">
            <w:pPr>
              <w:tabs>
                <w:tab w:val="left" w:pos="4253"/>
              </w:tabs>
              <w:rPr>
                <w:rFonts w:cs="Arial"/>
              </w:rPr>
            </w:pPr>
            <w:r w:rsidRPr="00227F3C">
              <w:rPr>
                <w:rFonts w:cs="Arial"/>
              </w:rPr>
              <w:lastRenderedPageBreak/>
              <w:t xml:space="preserve">Is required to ensure that its CATO Plant and Apparatus meets the requirements of ECC.6.3.15 of the Grid Code where applicable. The maximum fault clearance time on the National Electricity Transmission System shall be taken as 140ms. </w:t>
            </w:r>
          </w:p>
          <w:p w14:paraId="5FBCD868" w14:textId="77777777" w:rsidR="00187E66" w:rsidRPr="00227F3C" w:rsidRDefault="00187E66">
            <w:pPr>
              <w:tabs>
                <w:tab w:val="left" w:pos="4253"/>
              </w:tabs>
              <w:rPr>
                <w:rFonts w:cs="Arial"/>
              </w:rPr>
            </w:pPr>
          </w:p>
          <w:p w14:paraId="6AC6E944" w14:textId="77777777" w:rsidR="00187E66" w:rsidRPr="00227F3C" w:rsidRDefault="00187E66">
            <w:pPr>
              <w:tabs>
                <w:tab w:val="left" w:pos="4253"/>
              </w:tabs>
              <w:rPr>
                <w:rFonts w:cs="Arial"/>
              </w:rPr>
            </w:pPr>
            <w:r w:rsidRPr="00227F3C">
              <w:rPr>
                <w:rFonts w:cs="Arial"/>
              </w:rPr>
              <w:t>Any additional requirements for Real and Reactive Power injection during and immediately after the fault shall be discussed and agreed between the CATO, the PTO and The Company as soon as reasonably practicable which should be at least 36 months before the Completion Date (Stage 1) unless otherwise agreed with The Company and the PTO.</w:t>
            </w:r>
          </w:p>
        </w:tc>
      </w:tr>
      <w:tr w:rsidR="00187E66" w:rsidRPr="0067034B" w14:paraId="1E24435C" w14:textId="77777777" w:rsidTr="00C717B5">
        <w:tc>
          <w:tcPr>
            <w:tcW w:w="951" w:type="dxa"/>
          </w:tcPr>
          <w:p w14:paraId="69AEE54E" w14:textId="77777777" w:rsidR="00187E66" w:rsidRPr="00227F3C" w:rsidRDefault="00187E66">
            <w:pPr>
              <w:tabs>
                <w:tab w:val="left" w:pos="4253"/>
              </w:tabs>
              <w:rPr>
                <w:rFonts w:cs="Arial"/>
              </w:rPr>
            </w:pPr>
            <w:r w:rsidRPr="00227F3C">
              <w:rPr>
                <w:rFonts w:cs="Arial"/>
              </w:rPr>
              <w:lastRenderedPageBreak/>
              <w:t>10.</w:t>
            </w:r>
          </w:p>
        </w:tc>
        <w:tc>
          <w:tcPr>
            <w:tcW w:w="1962" w:type="dxa"/>
          </w:tcPr>
          <w:p w14:paraId="759FDE3D" w14:textId="77777777" w:rsidR="00187E66" w:rsidRPr="00227F3C" w:rsidRDefault="00187E66">
            <w:pPr>
              <w:tabs>
                <w:tab w:val="left" w:pos="4253"/>
              </w:tabs>
              <w:rPr>
                <w:rFonts w:cs="Arial"/>
              </w:rPr>
            </w:pPr>
            <w:r w:rsidRPr="00227F3C">
              <w:rPr>
                <w:rFonts w:cs="Arial"/>
              </w:rPr>
              <w:t xml:space="preserve">Fault Ride Through, for faults </w:t>
            </w:r>
            <w:proofErr w:type="gramStart"/>
            <w:r w:rsidRPr="00227F3C">
              <w:rPr>
                <w:rFonts w:cs="Arial"/>
              </w:rPr>
              <w:t>in excess of</w:t>
            </w:r>
            <w:proofErr w:type="gramEnd"/>
            <w:r w:rsidRPr="00227F3C">
              <w:rPr>
                <w:rFonts w:cs="Arial"/>
              </w:rPr>
              <w:t xml:space="preserve"> 140 </w:t>
            </w:r>
            <w:proofErr w:type="spellStart"/>
            <w:r w:rsidRPr="00227F3C">
              <w:rPr>
                <w:rFonts w:cs="Arial"/>
              </w:rPr>
              <w:t>ms</w:t>
            </w:r>
            <w:proofErr w:type="spellEnd"/>
            <w:r w:rsidRPr="00227F3C">
              <w:rPr>
                <w:rFonts w:cs="Arial"/>
              </w:rPr>
              <w:t xml:space="preserve"> in duration</w:t>
            </w:r>
          </w:p>
        </w:tc>
        <w:tc>
          <w:tcPr>
            <w:tcW w:w="1721" w:type="dxa"/>
          </w:tcPr>
          <w:p w14:paraId="111DC280" w14:textId="77777777" w:rsidR="00187E66" w:rsidRPr="00227F3C" w:rsidRDefault="00187E66">
            <w:pPr>
              <w:tabs>
                <w:tab w:val="left" w:pos="4253"/>
              </w:tabs>
              <w:rPr>
                <w:rFonts w:cs="Arial"/>
              </w:rPr>
            </w:pPr>
            <w:r w:rsidRPr="00227F3C">
              <w:rPr>
                <w:rFonts w:cs="Arial"/>
              </w:rPr>
              <w:t>ECC.6.3.15</w:t>
            </w:r>
          </w:p>
        </w:tc>
        <w:tc>
          <w:tcPr>
            <w:tcW w:w="9395" w:type="dxa"/>
          </w:tcPr>
          <w:p w14:paraId="3DBB5130" w14:textId="1AC12A98" w:rsidR="00187E66" w:rsidRPr="00D82CB7" w:rsidRDefault="00187E66">
            <w:pPr>
              <w:tabs>
                <w:tab w:val="left" w:pos="4253"/>
              </w:tabs>
              <w:rPr>
                <w:rFonts w:cs="Arial"/>
                <w:u w:val="single"/>
              </w:rPr>
            </w:pPr>
            <w:r w:rsidRPr="00227F3C">
              <w:rPr>
                <w:rFonts w:cs="Arial"/>
                <w:u w:val="single"/>
              </w:rPr>
              <w:t xml:space="preserve">The </w:t>
            </w:r>
            <w:r w:rsidR="001756FE">
              <w:rPr>
                <w:rFonts w:cs="Arial"/>
                <w:u w:val="single"/>
              </w:rPr>
              <w:t>CATO</w:t>
            </w:r>
            <w:r w:rsidRPr="00D82CB7">
              <w:rPr>
                <w:rFonts w:cs="Arial"/>
                <w:u w:val="single"/>
              </w:rPr>
              <w:t>:</w:t>
            </w:r>
          </w:p>
          <w:p w14:paraId="56266A1D" w14:textId="04EBC047" w:rsidR="00187E66" w:rsidRPr="00227F3C" w:rsidRDefault="00187E66">
            <w:pPr>
              <w:tabs>
                <w:tab w:val="left" w:pos="4253"/>
              </w:tabs>
              <w:rPr>
                <w:rFonts w:cs="Arial"/>
                <w:u w:val="single"/>
              </w:rPr>
            </w:pPr>
            <w:r w:rsidRPr="00D82CB7">
              <w:rPr>
                <w:rFonts w:cs="Arial"/>
                <w:u w:val="single"/>
              </w:rPr>
              <w:t xml:space="preserve">Is required to remain transiently stable and connected to the System without tripping of any Plant and Apparatus for balanced </w:t>
            </w:r>
            <w:proofErr w:type="spellStart"/>
            <w:r w:rsidRPr="00D82CB7">
              <w:rPr>
                <w:rFonts w:cs="Arial"/>
                <w:u w:val="single"/>
              </w:rPr>
              <w:t>Supergrid</w:t>
            </w:r>
            <w:proofErr w:type="spellEnd"/>
            <w:r w:rsidRPr="00D82CB7">
              <w:rPr>
                <w:rFonts w:cs="Arial"/>
                <w:u w:val="single"/>
              </w:rPr>
              <w:t xml:space="preserve"> Voltage dips and associated durations on the Onshore Transmission System (which could be at the </w:t>
            </w:r>
            <w:r w:rsidR="00236DA2">
              <w:rPr>
                <w:rFonts w:cs="Arial"/>
                <w:u w:val="single"/>
              </w:rPr>
              <w:t xml:space="preserve">CATO Transmission </w:t>
            </w:r>
            <w:r w:rsidRPr="00227F3C">
              <w:rPr>
                <w:rFonts w:cs="Arial"/>
                <w:u w:val="single"/>
              </w:rPr>
              <w:t>Interface Point) anywhere on or above the heavy black line shown in the figure below:</w:t>
            </w:r>
          </w:p>
          <w:p w14:paraId="1AC1C5E9" w14:textId="77777777" w:rsidR="00187E66" w:rsidRPr="00227F3C" w:rsidRDefault="00187E66">
            <w:pPr>
              <w:tabs>
                <w:tab w:val="left" w:pos="4253"/>
              </w:tabs>
              <w:rPr>
                <w:rFonts w:cs="Arial"/>
                <w:u w:val="single"/>
              </w:rPr>
            </w:pPr>
            <w:r w:rsidRPr="0067034B">
              <w:rPr>
                <w:rFonts w:cs="Arial"/>
                <w:noProof/>
              </w:rPr>
              <w:lastRenderedPageBreak/>
              <w:drawing>
                <wp:inline distT="0" distB="0" distL="0" distR="0" wp14:anchorId="5945E5F9" wp14:editId="69946E2D">
                  <wp:extent cx="5731510" cy="338963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389630"/>
                          </a:xfrm>
                          <a:prstGeom prst="rect">
                            <a:avLst/>
                          </a:prstGeom>
                        </pic:spPr>
                      </pic:pic>
                    </a:graphicData>
                  </a:graphic>
                </wp:inline>
              </w:drawing>
            </w:r>
          </w:p>
          <w:p w14:paraId="16D23A4A" w14:textId="77777777" w:rsidR="00187E66" w:rsidRPr="00227F3C" w:rsidRDefault="00187E66">
            <w:pPr>
              <w:tabs>
                <w:tab w:val="left" w:pos="4253"/>
              </w:tabs>
              <w:rPr>
                <w:rFonts w:cs="Arial"/>
                <w:u w:val="single"/>
              </w:rPr>
            </w:pPr>
            <w:r w:rsidRPr="00227F3C">
              <w:rPr>
                <w:rFonts w:cs="Arial"/>
                <w:u w:val="single"/>
              </w:rPr>
              <w:t xml:space="preserve">The CATO </w:t>
            </w:r>
            <w:proofErr w:type="gramStart"/>
            <w:r w:rsidRPr="00227F3C">
              <w:rPr>
                <w:rFonts w:cs="Arial"/>
                <w:u w:val="single"/>
              </w:rPr>
              <w:t>has to</w:t>
            </w:r>
            <w:proofErr w:type="gramEnd"/>
            <w:r w:rsidRPr="00227F3C">
              <w:rPr>
                <w:rFonts w:cs="Arial"/>
                <w:u w:val="single"/>
              </w:rPr>
              <w:t xml:space="preserve"> satisfy the requirements </w:t>
            </w:r>
            <w:proofErr w:type="gramStart"/>
            <w:r w:rsidRPr="00227F3C">
              <w:rPr>
                <w:rFonts w:cs="Arial"/>
                <w:u w:val="single"/>
              </w:rPr>
              <w:t>of  ECC</w:t>
            </w:r>
            <w:proofErr w:type="gramEnd"/>
            <w:r w:rsidRPr="00227F3C">
              <w:rPr>
                <w:rFonts w:cs="Arial"/>
                <w:u w:val="single"/>
              </w:rPr>
              <w:t xml:space="preserve">.6.3.16 of the Grid Code for reactive current injection. </w:t>
            </w:r>
          </w:p>
          <w:p w14:paraId="1A12D6AB" w14:textId="77777777" w:rsidR="00187E66" w:rsidRPr="00227F3C" w:rsidRDefault="00187E66">
            <w:pPr>
              <w:tabs>
                <w:tab w:val="left" w:pos="4253"/>
              </w:tabs>
              <w:rPr>
                <w:rFonts w:cs="Arial"/>
                <w:u w:val="single"/>
              </w:rPr>
            </w:pPr>
          </w:p>
          <w:p w14:paraId="5FC210EC" w14:textId="77777777" w:rsidR="00187E66" w:rsidRPr="00227F3C" w:rsidRDefault="00187E66">
            <w:pPr>
              <w:tabs>
                <w:tab w:val="left" w:pos="4253"/>
              </w:tabs>
              <w:rPr>
                <w:rFonts w:cs="Arial"/>
                <w:u w:val="single"/>
              </w:rPr>
            </w:pPr>
            <w:r w:rsidRPr="00227F3C">
              <w:rPr>
                <w:rFonts w:cs="Arial"/>
                <w:u w:val="single"/>
              </w:rPr>
              <w:t xml:space="preserve">In addition, the CATO is required to restore the Active Power Transfer capability following </w:t>
            </w:r>
            <w:proofErr w:type="spellStart"/>
            <w:r w:rsidRPr="00227F3C">
              <w:rPr>
                <w:rFonts w:cs="Arial"/>
                <w:u w:val="single"/>
              </w:rPr>
              <w:t>Supergrid</w:t>
            </w:r>
            <w:proofErr w:type="spellEnd"/>
            <w:r w:rsidRPr="00227F3C">
              <w:rPr>
                <w:rFonts w:cs="Arial"/>
                <w:u w:val="single"/>
              </w:rPr>
              <w:t xml:space="preserve"> Voltage dips within 1s of restoration of the voltage to 0.9pu of the nominal voltage at the CATO Interface Point to at least 90% of the pre-fault power. </w:t>
            </w:r>
          </w:p>
          <w:p w14:paraId="33100D6B" w14:textId="77777777" w:rsidR="00187E66" w:rsidRPr="00227F3C" w:rsidRDefault="00187E66">
            <w:pPr>
              <w:tabs>
                <w:tab w:val="left" w:pos="4253"/>
              </w:tabs>
              <w:rPr>
                <w:rFonts w:cs="Arial"/>
                <w:u w:val="single"/>
              </w:rPr>
            </w:pPr>
          </w:p>
          <w:p w14:paraId="09DF99FE" w14:textId="77777777" w:rsidR="00187E66" w:rsidRPr="00227F3C" w:rsidRDefault="00187E66">
            <w:pPr>
              <w:tabs>
                <w:tab w:val="left" w:pos="4253"/>
              </w:tabs>
              <w:rPr>
                <w:rFonts w:cs="Arial"/>
                <w:u w:val="single"/>
              </w:rPr>
            </w:pPr>
            <w:r w:rsidRPr="00227F3C">
              <w:rPr>
                <w:rFonts w:cs="Arial"/>
                <w:u w:val="single"/>
              </w:rPr>
              <w:lastRenderedPageBreak/>
              <w:t>Once the Active Power Transfer capability has been restored to the required level, Active Power oscillations are acceptable provided the total Active Energy delivered during the period of oscillations is the same as that which would have been delivered and, if the oscillations are adequately damped.</w:t>
            </w:r>
          </w:p>
          <w:p w14:paraId="622349C3" w14:textId="77777777" w:rsidR="00187E66" w:rsidRPr="00227F3C" w:rsidRDefault="00187E66">
            <w:pPr>
              <w:tabs>
                <w:tab w:val="left" w:pos="4253"/>
              </w:tabs>
              <w:rPr>
                <w:rFonts w:cs="Arial"/>
                <w:u w:val="single"/>
              </w:rPr>
            </w:pPr>
          </w:p>
          <w:p w14:paraId="7ED1A949" w14:textId="77777777" w:rsidR="00187E66" w:rsidRPr="00227F3C" w:rsidRDefault="00187E66">
            <w:pPr>
              <w:tabs>
                <w:tab w:val="left" w:pos="4253"/>
              </w:tabs>
              <w:rPr>
                <w:rFonts w:cs="Arial"/>
                <w:u w:val="single"/>
              </w:rPr>
            </w:pPr>
          </w:p>
          <w:p w14:paraId="423FA185" w14:textId="77777777" w:rsidR="00187E66" w:rsidRPr="00227F3C" w:rsidRDefault="00187E66">
            <w:pPr>
              <w:tabs>
                <w:tab w:val="left" w:pos="4253"/>
              </w:tabs>
              <w:rPr>
                <w:rFonts w:cs="Arial"/>
                <w:u w:val="single"/>
              </w:rPr>
            </w:pPr>
          </w:p>
        </w:tc>
      </w:tr>
      <w:tr w:rsidR="00187E66" w:rsidRPr="0067034B" w14:paraId="35997F2C" w14:textId="77777777" w:rsidTr="00C717B5">
        <w:tc>
          <w:tcPr>
            <w:tcW w:w="951" w:type="dxa"/>
          </w:tcPr>
          <w:p w14:paraId="7038E44E" w14:textId="77777777" w:rsidR="00187E66" w:rsidRPr="0067034B" w:rsidRDefault="00187E66">
            <w:pPr>
              <w:tabs>
                <w:tab w:val="left" w:pos="4253"/>
              </w:tabs>
              <w:rPr>
                <w:rFonts w:cs="Arial"/>
              </w:rPr>
            </w:pPr>
            <w:r w:rsidRPr="0067034B">
              <w:rPr>
                <w:rFonts w:cs="Arial"/>
              </w:rPr>
              <w:lastRenderedPageBreak/>
              <w:t>11.</w:t>
            </w:r>
          </w:p>
        </w:tc>
        <w:tc>
          <w:tcPr>
            <w:tcW w:w="1962" w:type="dxa"/>
          </w:tcPr>
          <w:p w14:paraId="519B73E7" w14:textId="77777777" w:rsidR="00187E66" w:rsidRPr="0067034B" w:rsidRDefault="00187E66">
            <w:pPr>
              <w:tabs>
                <w:tab w:val="left" w:pos="4253"/>
              </w:tabs>
              <w:rPr>
                <w:rFonts w:cs="Arial"/>
              </w:rPr>
            </w:pPr>
            <w:r w:rsidRPr="0067034B">
              <w:rPr>
                <w:rFonts w:cs="Arial"/>
              </w:rPr>
              <w:t>Fast Fault Current Injection</w:t>
            </w:r>
          </w:p>
        </w:tc>
        <w:tc>
          <w:tcPr>
            <w:tcW w:w="1721" w:type="dxa"/>
          </w:tcPr>
          <w:p w14:paraId="53BA5097" w14:textId="77777777" w:rsidR="00187E66" w:rsidRPr="0067034B" w:rsidRDefault="00187E66">
            <w:pPr>
              <w:tabs>
                <w:tab w:val="left" w:pos="4253"/>
              </w:tabs>
              <w:rPr>
                <w:rFonts w:cs="Arial"/>
              </w:rPr>
            </w:pPr>
            <w:r w:rsidRPr="0067034B">
              <w:rPr>
                <w:rFonts w:cs="Arial"/>
              </w:rPr>
              <w:t>ECC 6.3.16</w:t>
            </w:r>
          </w:p>
        </w:tc>
        <w:tc>
          <w:tcPr>
            <w:tcW w:w="9395" w:type="dxa"/>
          </w:tcPr>
          <w:p w14:paraId="2DB28B5F" w14:textId="77777777" w:rsidR="00187E66" w:rsidRPr="0067034B" w:rsidRDefault="00187E66">
            <w:pPr>
              <w:tabs>
                <w:tab w:val="left" w:pos="4253"/>
              </w:tabs>
              <w:rPr>
                <w:rFonts w:cs="Arial"/>
                <w:u w:val="single"/>
              </w:rPr>
            </w:pPr>
            <w:r w:rsidRPr="0067034B">
              <w:rPr>
                <w:rFonts w:cs="Arial"/>
                <w:u w:val="single"/>
              </w:rPr>
              <w:t>The CATO is required to fulfil the requirements of ECC 6.3.16 of the Grid Code.</w:t>
            </w:r>
          </w:p>
        </w:tc>
      </w:tr>
      <w:tr w:rsidR="00187E66" w:rsidRPr="0067034B" w14:paraId="30EF9051" w14:textId="77777777" w:rsidTr="00C717B5">
        <w:tc>
          <w:tcPr>
            <w:tcW w:w="951" w:type="dxa"/>
          </w:tcPr>
          <w:p w14:paraId="5CB095A5" w14:textId="77777777" w:rsidR="00187E66" w:rsidRPr="0067034B" w:rsidRDefault="00187E66">
            <w:pPr>
              <w:tabs>
                <w:tab w:val="left" w:pos="4253"/>
              </w:tabs>
              <w:rPr>
                <w:rFonts w:cs="Arial"/>
              </w:rPr>
            </w:pPr>
            <w:r w:rsidRPr="0067034B">
              <w:rPr>
                <w:rFonts w:cs="Arial"/>
              </w:rPr>
              <w:t>12.</w:t>
            </w:r>
          </w:p>
        </w:tc>
        <w:tc>
          <w:tcPr>
            <w:tcW w:w="1962" w:type="dxa"/>
          </w:tcPr>
          <w:p w14:paraId="7D69D2E6" w14:textId="77777777" w:rsidR="00187E66" w:rsidRPr="0067034B" w:rsidRDefault="00187E66">
            <w:pPr>
              <w:tabs>
                <w:tab w:val="left" w:pos="4253"/>
              </w:tabs>
              <w:rPr>
                <w:rFonts w:cs="Arial"/>
              </w:rPr>
            </w:pPr>
            <w:r w:rsidRPr="0067034B">
              <w:rPr>
                <w:rFonts w:cs="Arial"/>
              </w:rPr>
              <w:t>Fast Recovery from DC Fault</w:t>
            </w:r>
          </w:p>
        </w:tc>
        <w:tc>
          <w:tcPr>
            <w:tcW w:w="1721" w:type="dxa"/>
          </w:tcPr>
          <w:p w14:paraId="5FCCBA56" w14:textId="77777777" w:rsidR="00187E66" w:rsidRPr="0067034B" w:rsidRDefault="00187E66">
            <w:pPr>
              <w:tabs>
                <w:tab w:val="left" w:pos="4253"/>
              </w:tabs>
              <w:rPr>
                <w:rFonts w:cs="Arial"/>
              </w:rPr>
            </w:pPr>
            <w:r w:rsidRPr="0067034B">
              <w:rPr>
                <w:rFonts w:cs="Arial"/>
              </w:rPr>
              <w:t>ECC.6.1.17.3</w:t>
            </w:r>
          </w:p>
        </w:tc>
        <w:tc>
          <w:tcPr>
            <w:tcW w:w="9395" w:type="dxa"/>
          </w:tcPr>
          <w:p w14:paraId="4C156DF4" w14:textId="77777777" w:rsidR="00187E66" w:rsidRPr="0067034B" w:rsidRDefault="00187E66">
            <w:pPr>
              <w:tabs>
                <w:tab w:val="left" w:pos="4253"/>
              </w:tabs>
              <w:rPr>
                <w:rFonts w:cs="Arial"/>
                <w:u w:val="single"/>
              </w:rPr>
            </w:pPr>
            <w:r w:rsidRPr="0067034B">
              <w:rPr>
                <w:rFonts w:cs="Arial"/>
                <w:u w:val="single"/>
              </w:rPr>
              <w:t xml:space="preserve">The </w:t>
            </w:r>
            <w:proofErr w:type="gramStart"/>
            <w:r w:rsidRPr="0067034B">
              <w:rPr>
                <w:rFonts w:cs="Arial"/>
                <w:u w:val="single"/>
              </w:rPr>
              <w:t>CATO:-</w:t>
            </w:r>
            <w:proofErr w:type="gramEnd"/>
          </w:p>
          <w:p w14:paraId="6D27F504" w14:textId="77777777" w:rsidR="00187E66" w:rsidRPr="0067034B" w:rsidRDefault="00187E66">
            <w:pPr>
              <w:tabs>
                <w:tab w:val="left" w:pos="4253"/>
              </w:tabs>
              <w:rPr>
                <w:rFonts w:cs="Arial"/>
                <w:u w:val="single"/>
              </w:rPr>
            </w:pPr>
            <w:r w:rsidRPr="0067034B">
              <w:rPr>
                <w:rFonts w:cs="Arial"/>
                <w:u w:val="single"/>
              </w:rPr>
              <w:t>Shall be capable of fast recovery from transient faults within the HVDC System.  The detailed requirements shall be discussed and agreed between the CATO the PTO and The Company in the detailed design phase which shall take the topology of the HVDC System into account.</w:t>
            </w:r>
          </w:p>
        </w:tc>
      </w:tr>
      <w:tr w:rsidR="00187E66" w:rsidRPr="0067034B" w14:paraId="11CF1F80" w14:textId="77777777" w:rsidTr="00C717B5">
        <w:tc>
          <w:tcPr>
            <w:tcW w:w="951" w:type="dxa"/>
          </w:tcPr>
          <w:p w14:paraId="7180429F" w14:textId="77777777" w:rsidR="00187E66" w:rsidRPr="0067034B" w:rsidRDefault="00187E66">
            <w:pPr>
              <w:tabs>
                <w:tab w:val="left" w:pos="4253"/>
              </w:tabs>
              <w:rPr>
                <w:rFonts w:cs="Arial"/>
              </w:rPr>
            </w:pPr>
            <w:r w:rsidRPr="0067034B">
              <w:rPr>
                <w:rFonts w:cs="Arial"/>
              </w:rPr>
              <w:t>13.</w:t>
            </w:r>
          </w:p>
        </w:tc>
        <w:tc>
          <w:tcPr>
            <w:tcW w:w="1962" w:type="dxa"/>
          </w:tcPr>
          <w:p w14:paraId="6088CDBD" w14:textId="77777777" w:rsidR="00187E66" w:rsidRPr="0067034B" w:rsidRDefault="00187E66">
            <w:pPr>
              <w:tabs>
                <w:tab w:val="left" w:pos="4253"/>
              </w:tabs>
              <w:rPr>
                <w:rFonts w:cs="Arial"/>
              </w:rPr>
            </w:pPr>
            <w:r w:rsidRPr="0067034B">
              <w:rPr>
                <w:rFonts w:cs="Arial"/>
              </w:rPr>
              <w:t>Dynamic Performance and Interactions</w:t>
            </w:r>
          </w:p>
        </w:tc>
        <w:tc>
          <w:tcPr>
            <w:tcW w:w="1721" w:type="dxa"/>
          </w:tcPr>
          <w:p w14:paraId="7B49AEC9" w14:textId="77777777" w:rsidR="00187E66" w:rsidRPr="0067034B" w:rsidRDefault="00187E66">
            <w:pPr>
              <w:tabs>
                <w:tab w:val="left" w:pos="4253"/>
              </w:tabs>
              <w:rPr>
                <w:rFonts w:cs="Arial"/>
              </w:rPr>
            </w:pPr>
            <w:r w:rsidRPr="0067034B">
              <w:rPr>
                <w:rFonts w:cs="Arial"/>
              </w:rPr>
              <w:t>ECC.6.3.17</w:t>
            </w:r>
          </w:p>
          <w:p w14:paraId="54C36122" w14:textId="77777777" w:rsidR="00187E66" w:rsidRPr="0067034B" w:rsidRDefault="00187E66">
            <w:pPr>
              <w:tabs>
                <w:tab w:val="left" w:pos="4253"/>
              </w:tabs>
              <w:rPr>
                <w:rFonts w:cs="Arial"/>
              </w:rPr>
            </w:pPr>
            <w:r w:rsidRPr="0067034B">
              <w:rPr>
                <w:rFonts w:cs="Arial"/>
              </w:rPr>
              <w:t>ECC.6.1.9</w:t>
            </w:r>
          </w:p>
          <w:p w14:paraId="667248F7" w14:textId="77777777" w:rsidR="00187E66" w:rsidRPr="0067034B" w:rsidRDefault="00187E66">
            <w:pPr>
              <w:tabs>
                <w:tab w:val="left" w:pos="4253"/>
              </w:tabs>
              <w:rPr>
                <w:rFonts w:cs="Arial"/>
              </w:rPr>
            </w:pPr>
            <w:r w:rsidRPr="0067034B">
              <w:rPr>
                <w:rFonts w:cs="Arial"/>
              </w:rPr>
              <w:t>ECC.6.1.10</w:t>
            </w:r>
          </w:p>
          <w:p w14:paraId="49660FFC" w14:textId="77777777" w:rsidR="00187E66" w:rsidRPr="0067034B" w:rsidRDefault="00187E66">
            <w:pPr>
              <w:tabs>
                <w:tab w:val="left" w:pos="4253"/>
              </w:tabs>
              <w:rPr>
                <w:rFonts w:cs="Arial"/>
              </w:rPr>
            </w:pPr>
          </w:p>
        </w:tc>
        <w:tc>
          <w:tcPr>
            <w:tcW w:w="9395" w:type="dxa"/>
          </w:tcPr>
          <w:p w14:paraId="6B8011BB" w14:textId="77777777" w:rsidR="00187E66" w:rsidRPr="0067034B" w:rsidRDefault="00187E66">
            <w:pPr>
              <w:tabs>
                <w:tab w:val="left" w:pos="4253"/>
              </w:tabs>
              <w:rPr>
                <w:rFonts w:cs="Arial"/>
                <w:u w:val="single"/>
              </w:rPr>
            </w:pPr>
            <w:r w:rsidRPr="0067034B">
              <w:rPr>
                <w:rFonts w:cs="Arial"/>
                <w:u w:val="single"/>
              </w:rPr>
              <w:t>The CATO:</w:t>
            </w:r>
          </w:p>
          <w:p w14:paraId="2B35354F" w14:textId="77777777" w:rsidR="00187E66" w:rsidRPr="0067034B" w:rsidRDefault="00187E66">
            <w:pPr>
              <w:tabs>
                <w:tab w:val="left" w:pos="4253"/>
              </w:tabs>
              <w:rPr>
                <w:rFonts w:cs="Arial"/>
                <w:u w:val="single"/>
              </w:rPr>
            </w:pPr>
          </w:p>
          <w:p w14:paraId="334AF3A3" w14:textId="77777777" w:rsidR="00187E66" w:rsidRPr="0067034B" w:rsidRDefault="00187E66">
            <w:pPr>
              <w:tabs>
                <w:tab w:val="left" w:pos="4253"/>
              </w:tabs>
              <w:rPr>
                <w:rFonts w:cs="Arial"/>
                <w:u w:val="single"/>
              </w:rPr>
            </w:pPr>
            <w:r w:rsidRPr="0067034B">
              <w:rPr>
                <w:rFonts w:cs="Arial"/>
                <w:u w:val="single"/>
              </w:rPr>
              <w:t xml:space="preserve">Is required to satisfy the requirements </w:t>
            </w:r>
            <w:proofErr w:type="gramStart"/>
            <w:r w:rsidRPr="0067034B">
              <w:rPr>
                <w:rFonts w:cs="Arial"/>
                <w:u w:val="single"/>
              </w:rPr>
              <w:t>of  ECC</w:t>
            </w:r>
            <w:proofErr w:type="gramEnd"/>
            <w:r w:rsidRPr="0067034B">
              <w:rPr>
                <w:rFonts w:cs="Arial"/>
                <w:u w:val="single"/>
              </w:rPr>
              <w:t>.6.1.9, ECC.6.1.10 and ECC.6.3.17 of the Grid Code.</w:t>
            </w:r>
          </w:p>
          <w:p w14:paraId="5D71892F" w14:textId="77777777" w:rsidR="00187E66" w:rsidRPr="0067034B" w:rsidRDefault="00187E66">
            <w:pPr>
              <w:tabs>
                <w:tab w:val="left" w:pos="4253"/>
              </w:tabs>
              <w:rPr>
                <w:rFonts w:cs="Arial"/>
                <w:u w:val="single"/>
              </w:rPr>
            </w:pPr>
          </w:p>
          <w:p w14:paraId="67A8A929" w14:textId="77777777" w:rsidR="00187E66" w:rsidRPr="0067034B" w:rsidRDefault="00187E66">
            <w:pPr>
              <w:tabs>
                <w:tab w:val="left" w:pos="4253"/>
              </w:tabs>
              <w:rPr>
                <w:rFonts w:cs="Arial"/>
                <w:u w:val="single"/>
              </w:rPr>
            </w:pPr>
            <w:r w:rsidRPr="0067034B">
              <w:rPr>
                <w:rFonts w:cs="Arial"/>
                <w:u w:val="single"/>
              </w:rPr>
              <w:t xml:space="preserve">Dynamic Performance Study (DPS) results are required to demonstrate that the expected steady state and dynamic performance of the CATO’s Plant and Apparatus has been met. </w:t>
            </w:r>
          </w:p>
          <w:p w14:paraId="4C6E88F9" w14:textId="3D1247A4" w:rsidR="00187E66" w:rsidRPr="0067034B" w:rsidRDefault="00187E66">
            <w:pPr>
              <w:tabs>
                <w:tab w:val="left" w:pos="4253"/>
              </w:tabs>
              <w:rPr>
                <w:rFonts w:cs="Arial"/>
                <w:u w:val="single"/>
              </w:rPr>
            </w:pPr>
            <w:r w:rsidRPr="0067034B">
              <w:rPr>
                <w:rFonts w:cs="Arial"/>
                <w:u w:val="single"/>
              </w:rPr>
              <w:t>To ensure its HVDC converters (including controllers) within the HVDC System do not cause negatively or lightly damped resonances or interactions on the N</w:t>
            </w:r>
            <w:r w:rsidR="00232608">
              <w:rPr>
                <w:rFonts w:cs="Arial"/>
                <w:u w:val="single"/>
              </w:rPr>
              <w:t xml:space="preserve">ational </w:t>
            </w:r>
            <w:r w:rsidRPr="0067034B">
              <w:rPr>
                <w:rFonts w:cs="Arial"/>
                <w:u w:val="single"/>
              </w:rPr>
              <w:t>E</w:t>
            </w:r>
            <w:r w:rsidR="00232608">
              <w:rPr>
                <w:rFonts w:cs="Arial"/>
                <w:u w:val="single"/>
              </w:rPr>
              <w:t xml:space="preserve">lectricity </w:t>
            </w:r>
            <w:r w:rsidRPr="0067034B">
              <w:rPr>
                <w:rFonts w:cs="Arial"/>
                <w:u w:val="single"/>
              </w:rPr>
              <w:t>T</w:t>
            </w:r>
            <w:r w:rsidR="00232608">
              <w:rPr>
                <w:rFonts w:cs="Arial"/>
                <w:u w:val="single"/>
              </w:rPr>
              <w:t xml:space="preserve">ransmission </w:t>
            </w:r>
            <w:r w:rsidRPr="0067034B">
              <w:rPr>
                <w:rFonts w:cs="Arial"/>
                <w:u w:val="single"/>
              </w:rPr>
              <w:t>S</w:t>
            </w:r>
            <w:r w:rsidR="00232608">
              <w:rPr>
                <w:rFonts w:cs="Arial"/>
                <w:u w:val="single"/>
              </w:rPr>
              <w:t>ystem</w:t>
            </w:r>
            <w:r w:rsidRPr="0067034B">
              <w:rPr>
                <w:rFonts w:cs="Arial"/>
                <w:u w:val="single"/>
              </w:rPr>
              <w:t>, adequate damping control facilities to be installed if there is a risk of the following phenomena:</w:t>
            </w:r>
          </w:p>
          <w:p w14:paraId="478994B2" w14:textId="0560A9A1" w:rsidR="00187E66" w:rsidRPr="0067034B" w:rsidRDefault="00187E66">
            <w:pPr>
              <w:tabs>
                <w:tab w:val="left" w:pos="4253"/>
              </w:tabs>
              <w:rPr>
                <w:rFonts w:cs="Arial"/>
                <w:u w:val="single"/>
              </w:rPr>
            </w:pPr>
            <w:r w:rsidRPr="0067034B">
              <w:rPr>
                <w:rFonts w:cs="Arial"/>
                <w:u w:val="single"/>
              </w:rPr>
              <w:lastRenderedPageBreak/>
              <w:t>•Sub-synchronous oscillations due to interactions between the CATO’s Plant and Apparatus and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For clarity, sub-synchronous torsional oscillation</w:t>
            </w:r>
            <w:r w:rsidR="00AF051C">
              <w:rPr>
                <w:rFonts w:cs="Arial"/>
                <w:u w:val="single"/>
              </w:rPr>
              <w:t>s</w:t>
            </w:r>
            <w:r w:rsidRPr="0067034B">
              <w:rPr>
                <w:rFonts w:cs="Arial"/>
                <w:u w:val="single"/>
              </w:rPr>
              <w:t xml:space="preserve"> with other CATO’s Plant and Apparatus shall be included in the study.  </w:t>
            </w:r>
          </w:p>
          <w:p w14:paraId="041A3B26" w14:textId="08F21F62" w:rsidR="00187E66" w:rsidRPr="0067034B" w:rsidRDefault="00187E66">
            <w:pPr>
              <w:tabs>
                <w:tab w:val="left" w:pos="4253"/>
              </w:tabs>
              <w:rPr>
                <w:rFonts w:cs="Arial"/>
                <w:u w:val="single"/>
              </w:rPr>
            </w:pPr>
            <w:r w:rsidRPr="0067034B">
              <w:rPr>
                <w:rFonts w:cs="Arial"/>
                <w:u w:val="single"/>
              </w:rPr>
              <w:t>•Control interaction due to interactions between the CATO’s Plant and Apparatus, network and/or any plant directly or indirectly connected to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xml:space="preserve">. For clarity, Control Interaction with the network and other CATO’s Plant and Apparatus shall be studied in the sub-synchronous and super-synchronous frequency ranges where the CATO’s Plant and Apparatus is identified to be responsive. </w:t>
            </w:r>
          </w:p>
          <w:p w14:paraId="7D5BC30B" w14:textId="77777777" w:rsidR="00187E66" w:rsidRPr="0067034B" w:rsidRDefault="00187E66">
            <w:pPr>
              <w:tabs>
                <w:tab w:val="left" w:pos="4253"/>
              </w:tabs>
              <w:rPr>
                <w:rFonts w:cs="Arial"/>
                <w:u w:val="single"/>
              </w:rPr>
            </w:pPr>
          </w:p>
          <w:p w14:paraId="44567D93" w14:textId="6AC36C0A" w:rsidR="00187E66" w:rsidRPr="0067034B" w:rsidRDefault="00187E66">
            <w:pPr>
              <w:tabs>
                <w:tab w:val="left" w:pos="4253"/>
              </w:tabs>
              <w:rPr>
                <w:rFonts w:cs="Arial"/>
                <w:u w:val="single"/>
              </w:rPr>
            </w:pPr>
            <w:r w:rsidRPr="0067034B">
              <w:rPr>
                <w:rFonts w:cs="Arial"/>
                <w:u w:val="single"/>
              </w:rPr>
              <w:t xml:space="preserve">To provide data and results to The Company in consultation with the PTO including full EMT and RMS models (models to be provided 3 years prior to connection, ideally to be included in tender documents) and an updated version of the model to be provided after commissioning. Specification for the models to be agreed with The Company and PTO of all </w:t>
            </w:r>
            <w:r w:rsidR="001E436F">
              <w:rPr>
                <w:rFonts w:cs="Arial"/>
                <w:u w:val="single"/>
              </w:rPr>
              <w:t xml:space="preserve">the </w:t>
            </w:r>
            <w:r w:rsidRPr="0067034B">
              <w:rPr>
                <w:rFonts w:cs="Arial"/>
                <w:u w:val="single"/>
              </w:rPr>
              <w:t>CATO’s Plant and Apparatus to enable the following studies</w:t>
            </w:r>
            <w:r w:rsidR="001E436F">
              <w:rPr>
                <w:rFonts w:cs="Arial"/>
                <w:u w:val="single"/>
              </w:rPr>
              <w:t xml:space="preserve"> to be undertaken</w:t>
            </w:r>
            <w:r w:rsidRPr="0067034B">
              <w:rPr>
                <w:rFonts w:cs="Arial"/>
                <w:u w:val="single"/>
              </w:rPr>
              <w:t>:</w:t>
            </w:r>
          </w:p>
          <w:p w14:paraId="451C3E8D" w14:textId="77777777" w:rsidR="00187E66" w:rsidRPr="0067034B" w:rsidRDefault="00187E66">
            <w:pPr>
              <w:tabs>
                <w:tab w:val="left" w:pos="4253"/>
              </w:tabs>
              <w:rPr>
                <w:rFonts w:cs="Arial"/>
                <w:u w:val="single"/>
              </w:rPr>
            </w:pPr>
            <w:r w:rsidRPr="0067034B">
              <w:rPr>
                <w:rFonts w:cs="Arial"/>
                <w:u w:val="single"/>
              </w:rPr>
              <w:t>•Transient Analysis studies – electromechanical and electromagnetic.</w:t>
            </w:r>
          </w:p>
          <w:p w14:paraId="6798925E" w14:textId="77777777" w:rsidR="00187E66" w:rsidRPr="0067034B" w:rsidRDefault="00187E66">
            <w:pPr>
              <w:tabs>
                <w:tab w:val="left" w:pos="4253"/>
              </w:tabs>
              <w:rPr>
                <w:rFonts w:cs="Arial"/>
                <w:u w:val="single"/>
              </w:rPr>
            </w:pPr>
            <w:r w:rsidRPr="0067034B">
              <w:rPr>
                <w:rFonts w:cs="Arial"/>
                <w:u w:val="single"/>
              </w:rPr>
              <w:t>•Frequency Domain studies – including eigenvalue analysis and damping torque assessments for all CATO’s equipment.</w:t>
            </w:r>
          </w:p>
          <w:p w14:paraId="6334169C" w14:textId="77777777" w:rsidR="00187E66" w:rsidRPr="0067034B" w:rsidRDefault="00187E66">
            <w:pPr>
              <w:tabs>
                <w:tab w:val="left" w:pos="4253"/>
              </w:tabs>
              <w:rPr>
                <w:rFonts w:cs="Arial"/>
                <w:u w:val="single"/>
              </w:rPr>
            </w:pPr>
            <w:r w:rsidRPr="0067034B">
              <w:rPr>
                <w:rFonts w:cs="Arial"/>
                <w:u w:val="single"/>
              </w:rPr>
              <w:t>•</w:t>
            </w:r>
            <w:r w:rsidRPr="0067034B">
              <w:rPr>
                <w:rFonts w:cs="Arial"/>
                <w:u w:val="single"/>
              </w:rPr>
              <w:tab/>
            </w:r>
          </w:p>
          <w:p w14:paraId="60543F2E" w14:textId="77777777" w:rsidR="00187E66" w:rsidRPr="0067034B" w:rsidRDefault="00187E66">
            <w:pPr>
              <w:tabs>
                <w:tab w:val="left" w:pos="4253"/>
              </w:tabs>
              <w:rPr>
                <w:rFonts w:cs="Arial"/>
                <w:u w:val="single"/>
              </w:rPr>
            </w:pPr>
            <w:r w:rsidRPr="0067034B">
              <w:rPr>
                <w:rFonts w:cs="Arial"/>
                <w:u w:val="single"/>
              </w:rPr>
              <w:t>Detailed requirements in relation to the above studies can be agreed with The Company and the PTO at a time convenient to the CATO. The results of these studies must be provided to The Company and the PTO at a date agreed by the Company and PTO.</w:t>
            </w:r>
          </w:p>
          <w:p w14:paraId="1B089FC1" w14:textId="77777777" w:rsidR="00187E66" w:rsidRPr="0067034B" w:rsidRDefault="00187E66">
            <w:pPr>
              <w:tabs>
                <w:tab w:val="left" w:pos="4253"/>
              </w:tabs>
              <w:rPr>
                <w:rFonts w:cs="Arial"/>
                <w:u w:val="single"/>
              </w:rPr>
            </w:pPr>
          </w:p>
          <w:p w14:paraId="34E57300" w14:textId="77777777" w:rsidR="00187E66" w:rsidRPr="0067034B" w:rsidRDefault="00187E66">
            <w:pPr>
              <w:tabs>
                <w:tab w:val="left" w:pos="4253"/>
              </w:tabs>
              <w:rPr>
                <w:rFonts w:cs="Arial"/>
                <w:u w:val="single"/>
              </w:rPr>
            </w:pPr>
            <w:r w:rsidRPr="0067034B">
              <w:rPr>
                <w:rFonts w:cs="Arial"/>
                <w:u w:val="single"/>
              </w:rPr>
              <w:t>The CATO shall provide The Company with any relevant information required in the above assessments.</w:t>
            </w:r>
          </w:p>
          <w:p w14:paraId="61799034" w14:textId="77777777" w:rsidR="00187E66" w:rsidRPr="0067034B" w:rsidRDefault="00187E66">
            <w:pPr>
              <w:tabs>
                <w:tab w:val="left" w:pos="4253"/>
              </w:tabs>
              <w:rPr>
                <w:rFonts w:cs="Arial"/>
                <w:u w:val="single"/>
              </w:rPr>
            </w:pPr>
          </w:p>
          <w:p w14:paraId="0F9E067E" w14:textId="77777777" w:rsidR="00187E66" w:rsidRPr="0067034B" w:rsidRDefault="00187E66">
            <w:pPr>
              <w:tabs>
                <w:tab w:val="left" w:pos="4253"/>
              </w:tabs>
              <w:rPr>
                <w:rFonts w:cs="Arial"/>
                <w:u w:val="single"/>
              </w:rPr>
            </w:pPr>
            <w:r w:rsidRPr="0067034B">
              <w:rPr>
                <w:rFonts w:cs="Arial"/>
                <w:u w:val="single"/>
              </w:rPr>
              <w:t>Please note the following:</w:t>
            </w:r>
          </w:p>
          <w:p w14:paraId="3C6BBCF5" w14:textId="77777777" w:rsidR="00187E66" w:rsidRPr="0067034B" w:rsidRDefault="00187E66">
            <w:pPr>
              <w:tabs>
                <w:tab w:val="left" w:pos="4253"/>
              </w:tabs>
              <w:rPr>
                <w:rFonts w:cs="Arial"/>
                <w:u w:val="single"/>
              </w:rPr>
            </w:pPr>
          </w:p>
          <w:p w14:paraId="0C3CCACA" w14:textId="77777777" w:rsidR="00187E66" w:rsidRPr="0067034B" w:rsidRDefault="00187E66">
            <w:pPr>
              <w:tabs>
                <w:tab w:val="left" w:pos="4253"/>
              </w:tabs>
              <w:rPr>
                <w:rFonts w:cs="Arial"/>
                <w:u w:val="single"/>
              </w:rPr>
            </w:pPr>
            <w:r w:rsidRPr="0067034B">
              <w:rPr>
                <w:rFonts w:cs="Arial"/>
                <w:u w:val="single"/>
              </w:rPr>
              <w:t>Power Factory RMS model(s):</w:t>
            </w:r>
          </w:p>
          <w:p w14:paraId="133C5B50" w14:textId="77777777" w:rsidR="00187E66" w:rsidRPr="0067034B" w:rsidRDefault="00187E66">
            <w:pPr>
              <w:tabs>
                <w:tab w:val="left" w:pos="4253"/>
              </w:tabs>
              <w:rPr>
                <w:rFonts w:cs="Arial"/>
                <w:u w:val="single"/>
              </w:rPr>
            </w:pPr>
            <w:r w:rsidRPr="0067034B">
              <w:rPr>
                <w:rFonts w:cs="Arial"/>
                <w:u w:val="single"/>
              </w:rPr>
              <w:t xml:space="preserve">This includes model(s) and any associated set up script(s) that form part of the model delivery to The Company and should be compliant with STCP 12-1. Any set up scripts should be demonstrated as compatible with the </w:t>
            </w:r>
            <w:proofErr w:type="spellStart"/>
            <w:r w:rsidRPr="0067034B">
              <w:rPr>
                <w:rFonts w:cs="Arial"/>
                <w:u w:val="single"/>
              </w:rPr>
              <w:t>Powerfactory</w:t>
            </w:r>
            <w:proofErr w:type="spellEnd"/>
            <w:r w:rsidRPr="0067034B">
              <w:rPr>
                <w:rFonts w:cs="Arial"/>
                <w:u w:val="single"/>
              </w:rPr>
              <w:t xml:space="preserve"> network used by The Company. Also, the RMS model should not require the use of integration time steps less than 10ms due to the time to run a set of simulations on a large network with </w:t>
            </w:r>
            <w:proofErr w:type="gramStart"/>
            <w:r w:rsidRPr="0067034B">
              <w:rPr>
                <w:rFonts w:cs="Arial"/>
                <w:u w:val="single"/>
              </w:rPr>
              <w:t>a large number of</w:t>
            </w:r>
            <w:proofErr w:type="gramEnd"/>
            <w:r w:rsidRPr="0067034B">
              <w:rPr>
                <w:rFonts w:cs="Arial"/>
                <w:u w:val="single"/>
              </w:rPr>
              <w:t xml:space="preserve"> models and should not include DLL codes.</w:t>
            </w:r>
          </w:p>
          <w:p w14:paraId="0D87BAD2" w14:textId="77777777" w:rsidR="00187E66" w:rsidRPr="0067034B" w:rsidRDefault="00187E66">
            <w:pPr>
              <w:tabs>
                <w:tab w:val="left" w:pos="4253"/>
              </w:tabs>
              <w:rPr>
                <w:rFonts w:cs="Arial"/>
                <w:u w:val="single"/>
              </w:rPr>
            </w:pPr>
          </w:p>
          <w:p w14:paraId="2B16CAF4" w14:textId="77777777" w:rsidR="00187E66" w:rsidRPr="0067034B" w:rsidRDefault="00187E66">
            <w:pPr>
              <w:tabs>
                <w:tab w:val="left" w:pos="4253"/>
              </w:tabs>
              <w:rPr>
                <w:rFonts w:cs="Arial"/>
                <w:u w:val="single"/>
              </w:rPr>
            </w:pPr>
            <w:r w:rsidRPr="0067034B">
              <w:rPr>
                <w:rFonts w:cs="Arial"/>
                <w:u w:val="single"/>
              </w:rPr>
              <w:t>Power Factory version:</w:t>
            </w:r>
          </w:p>
          <w:p w14:paraId="2474C31E" w14:textId="77777777" w:rsidR="00187E66" w:rsidRPr="0067034B" w:rsidRDefault="00187E66">
            <w:pPr>
              <w:tabs>
                <w:tab w:val="left" w:pos="4253"/>
              </w:tabs>
              <w:rPr>
                <w:rFonts w:cs="Arial"/>
                <w:u w:val="single"/>
              </w:rPr>
            </w:pPr>
            <w:r w:rsidRPr="0067034B">
              <w:rPr>
                <w:rFonts w:cs="Arial"/>
                <w:u w:val="single"/>
              </w:rPr>
              <w:t xml:space="preserve">Model(s) to be delivered in a version of </w:t>
            </w:r>
            <w:proofErr w:type="spellStart"/>
            <w:r w:rsidRPr="0067034B">
              <w:rPr>
                <w:rFonts w:cs="Arial"/>
                <w:u w:val="single"/>
              </w:rPr>
              <w:t>Powerfactory</w:t>
            </w:r>
            <w:proofErr w:type="spellEnd"/>
            <w:r w:rsidRPr="0067034B">
              <w:rPr>
                <w:rFonts w:cs="Arial"/>
                <w:u w:val="single"/>
              </w:rPr>
              <w:t xml:space="preserve"> to be agreed with The Company. After the PF model is provided, the model validation report which compares results against simulation results of PF model and FAT results should be submitted. </w:t>
            </w:r>
          </w:p>
          <w:p w14:paraId="2E6E0C86" w14:textId="77777777" w:rsidR="00187E66" w:rsidRPr="0067034B" w:rsidRDefault="00187E66">
            <w:pPr>
              <w:tabs>
                <w:tab w:val="left" w:pos="4253"/>
              </w:tabs>
              <w:rPr>
                <w:rFonts w:cs="Arial"/>
                <w:u w:val="single"/>
              </w:rPr>
            </w:pPr>
          </w:p>
          <w:p w14:paraId="4EE3341D" w14:textId="77777777" w:rsidR="00187E66" w:rsidRPr="0067034B" w:rsidRDefault="00187E66">
            <w:pPr>
              <w:tabs>
                <w:tab w:val="left" w:pos="4253"/>
              </w:tabs>
              <w:rPr>
                <w:rFonts w:cs="Arial"/>
                <w:u w:val="single"/>
              </w:rPr>
            </w:pPr>
            <w:r w:rsidRPr="0067034B">
              <w:rPr>
                <w:rFonts w:cs="Arial"/>
                <w:u w:val="single"/>
              </w:rPr>
              <w:t xml:space="preserve">EMT Model: </w:t>
            </w:r>
          </w:p>
          <w:p w14:paraId="7D5328A7" w14:textId="0E5F266C" w:rsidR="00187E66" w:rsidRPr="0067034B" w:rsidRDefault="00187E66">
            <w:pPr>
              <w:tabs>
                <w:tab w:val="left" w:pos="4253"/>
              </w:tabs>
              <w:rPr>
                <w:rFonts w:cs="Arial"/>
                <w:u w:val="single"/>
              </w:rPr>
            </w:pPr>
            <w:r w:rsidRPr="0067034B">
              <w:rPr>
                <w:rFonts w:cs="Arial"/>
                <w:u w:val="single"/>
              </w:rPr>
              <w:t>After the EMT model is provided, the equipment model validation report which compares results against simulation result</w:t>
            </w:r>
            <w:r w:rsidR="005611C4">
              <w:rPr>
                <w:rFonts w:cs="Arial"/>
                <w:u w:val="single"/>
              </w:rPr>
              <w:t>s</w:t>
            </w:r>
            <w:r w:rsidRPr="0067034B">
              <w:rPr>
                <w:rFonts w:cs="Arial"/>
                <w:u w:val="single"/>
              </w:rPr>
              <w:t xml:space="preserve"> of EMT model and equipment F</w:t>
            </w:r>
            <w:r w:rsidR="005611C4">
              <w:rPr>
                <w:rFonts w:cs="Arial"/>
                <w:u w:val="single"/>
              </w:rPr>
              <w:t xml:space="preserve">actory Acceptance </w:t>
            </w:r>
            <w:r w:rsidRPr="0067034B">
              <w:rPr>
                <w:rFonts w:cs="Arial"/>
                <w:u w:val="single"/>
              </w:rPr>
              <w:t>T</w:t>
            </w:r>
            <w:r w:rsidR="005611C4">
              <w:rPr>
                <w:rFonts w:cs="Arial"/>
                <w:u w:val="single"/>
              </w:rPr>
              <w:t>est (FAT)</w:t>
            </w:r>
            <w:r w:rsidRPr="0067034B">
              <w:rPr>
                <w:rFonts w:cs="Arial"/>
                <w:u w:val="single"/>
              </w:rPr>
              <w:t xml:space="preserve"> results should be submitted. Specification for the model (including time step) should be agreed in advance between The Company in consultation with PTO and the CATO.</w:t>
            </w:r>
          </w:p>
          <w:p w14:paraId="7A4B92FD" w14:textId="77777777" w:rsidR="00187E66" w:rsidRPr="0067034B" w:rsidRDefault="00187E66">
            <w:pPr>
              <w:tabs>
                <w:tab w:val="left" w:pos="4253"/>
              </w:tabs>
              <w:rPr>
                <w:rFonts w:cs="Arial"/>
                <w:u w:val="single"/>
              </w:rPr>
            </w:pPr>
          </w:p>
          <w:p w14:paraId="4052EBB9" w14:textId="6C33C92E" w:rsidR="00187E66" w:rsidRPr="0067034B" w:rsidRDefault="00187E66">
            <w:pPr>
              <w:tabs>
                <w:tab w:val="left" w:pos="4253"/>
              </w:tabs>
              <w:rPr>
                <w:rFonts w:cs="Arial"/>
                <w:u w:val="single"/>
              </w:rPr>
            </w:pPr>
            <w:r w:rsidRPr="0067034B">
              <w:rPr>
                <w:rFonts w:cs="Arial"/>
                <w:u w:val="single"/>
              </w:rPr>
              <w:t>Additional Note</w:t>
            </w:r>
            <w:r w:rsidR="007B6B83" w:rsidRPr="0067034B">
              <w:rPr>
                <w:rFonts w:cs="Arial"/>
                <w:u w:val="single"/>
              </w:rPr>
              <w:t>:</w:t>
            </w:r>
          </w:p>
          <w:p w14:paraId="4829DCC4" w14:textId="3FD0416D" w:rsidR="00187E66" w:rsidRPr="0067034B" w:rsidRDefault="00187E66">
            <w:pPr>
              <w:tabs>
                <w:tab w:val="left" w:pos="4253"/>
              </w:tabs>
              <w:rPr>
                <w:rFonts w:cs="Arial"/>
                <w:u w:val="single"/>
              </w:rPr>
            </w:pPr>
            <w:r w:rsidRPr="0067034B">
              <w:rPr>
                <w:rFonts w:cs="Arial"/>
                <w:u w:val="single"/>
              </w:rPr>
              <w:t xml:space="preserve">The Company, PTO and the CATO shall endeavour to revise and update as applicable the contents of this clause up to 42 months before </w:t>
            </w:r>
            <w:r w:rsidR="00AA0515">
              <w:rPr>
                <w:rFonts w:cs="Arial"/>
                <w:u w:val="single"/>
              </w:rPr>
              <w:t xml:space="preserve">the </w:t>
            </w:r>
            <w:r w:rsidRPr="0067034B">
              <w:rPr>
                <w:rFonts w:cs="Arial"/>
                <w:u w:val="single"/>
              </w:rPr>
              <w:t xml:space="preserve">Completion date, unless otherwise agreed, in accordance with the Grid Code </w:t>
            </w:r>
            <w:r w:rsidR="009D45AC" w:rsidRPr="0067034B">
              <w:rPr>
                <w:rFonts w:cs="Arial"/>
                <w:u w:val="single"/>
              </w:rPr>
              <w:t xml:space="preserve">as </w:t>
            </w:r>
            <w:r w:rsidRPr="0067034B">
              <w:rPr>
                <w:rFonts w:cs="Arial"/>
                <w:u w:val="single"/>
              </w:rPr>
              <w:t>applicable at the time.</w:t>
            </w:r>
          </w:p>
          <w:p w14:paraId="09072CC3" w14:textId="77777777" w:rsidR="00187E66" w:rsidRPr="0067034B" w:rsidRDefault="00187E66">
            <w:pPr>
              <w:tabs>
                <w:tab w:val="left" w:pos="4253"/>
              </w:tabs>
              <w:rPr>
                <w:rFonts w:cs="Arial"/>
                <w:u w:val="single"/>
              </w:rPr>
            </w:pPr>
          </w:p>
          <w:p w14:paraId="734CFB58" w14:textId="77777777" w:rsidR="00187E66" w:rsidRPr="0067034B" w:rsidRDefault="00187E66">
            <w:pPr>
              <w:tabs>
                <w:tab w:val="left" w:pos="4253"/>
              </w:tabs>
              <w:rPr>
                <w:rFonts w:cs="Arial"/>
                <w:u w:val="single"/>
              </w:rPr>
            </w:pPr>
            <w:r w:rsidRPr="0067034B">
              <w:rPr>
                <w:rFonts w:cs="Arial"/>
                <w:u w:val="single"/>
              </w:rPr>
              <w:lastRenderedPageBreak/>
              <w:t xml:space="preserve">The Company </w:t>
            </w:r>
          </w:p>
          <w:p w14:paraId="6B535C3F" w14:textId="77777777" w:rsidR="00187E66" w:rsidRPr="0067034B" w:rsidRDefault="00187E66">
            <w:pPr>
              <w:tabs>
                <w:tab w:val="left" w:pos="4253"/>
              </w:tabs>
              <w:rPr>
                <w:rFonts w:cs="Arial"/>
                <w:u w:val="single"/>
              </w:rPr>
            </w:pPr>
          </w:p>
          <w:p w14:paraId="7806D1B2" w14:textId="77777777" w:rsidR="00187E66" w:rsidRPr="0067034B" w:rsidRDefault="00187E66">
            <w:pPr>
              <w:tabs>
                <w:tab w:val="left" w:pos="4253"/>
              </w:tabs>
              <w:rPr>
                <w:rFonts w:cs="Arial"/>
                <w:u w:val="single"/>
              </w:rPr>
            </w:pPr>
            <w:r w:rsidRPr="0067034B">
              <w:rPr>
                <w:rFonts w:cs="Arial"/>
                <w:u w:val="single"/>
              </w:rPr>
              <w:t>To outline the detailed requirements and the extent of the studies to be performed, and the criteria to demonstrate compliance with, depending on the static and dynamic models of the onshore transmission network, other relevant parties and the CATO that are available 42 months before the Completion date. The results of these studies must be provided to The Company and the PTO at a date agreed by all parties.</w:t>
            </w:r>
          </w:p>
          <w:p w14:paraId="38A7A0C3" w14:textId="77777777" w:rsidR="00187E66" w:rsidRPr="0067034B" w:rsidRDefault="00187E66">
            <w:pPr>
              <w:tabs>
                <w:tab w:val="left" w:pos="4253"/>
              </w:tabs>
              <w:rPr>
                <w:rFonts w:cs="Arial"/>
                <w:u w:val="single"/>
              </w:rPr>
            </w:pPr>
          </w:p>
        </w:tc>
      </w:tr>
      <w:tr w:rsidR="00187E66" w:rsidRPr="0067034B" w14:paraId="3A8D704F" w14:textId="77777777" w:rsidTr="00C717B5">
        <w:tc>
          <w:tcPr>
            <w:tcW w:w="951" w:type="dxa"/>
          </w:tcPr>
          <w:p w14:paraId="51F82FFD" w14:textId="77777777" w:rsidR="00187E66" w:rsidRPr="0067034B" w:rsidRDefault="00187E66">
            <w:pPr>
              <w:tabs>
                <w:tab w:val="left" w:pos="4253"/>
              </w:tabs>
              <w:rPr>
                <w:rFonts w:cs="Arial"/>
              </w:rPr>
            </w:pPr>
            <w:r w:rsidRPr="0067034B">
              <w:rPr>
                <w:rFonts w:cs="Arial"/>
              </w:rPr>
              <w:lastRenderedPageBreak/>
              <w:t>14.</w:t>
            </w:r>
          </w:p>
        </w:tc>
        <w:tc>
          <w:tcPr>
            <w:tcW w:w="1962" w:type="dxa"/>
          </w:tcPr>
          <w:p w14:paraId="3955E97B" w14:textId="77777777" w:rsidR="00187E66" w:rsidRPr="0067034B" w:rsidRDefault="00187E66">
            <w:pPr>
              <w:tabs>
                <w:tab w:val="left" w:pos="4253"/>
              </w:tabs>
              <w:rPr>
                <w:rFonts w:cs="Arial"/>
              </w:rPr>
            </w:pPr>
            <w:r w:rsidRPr="0067034B">
              <w:rPr>
                <w:rFonts w:cs="Arial"/>
              </w:rPr>
              <w:t>Power Modulation, Power Oscillation Damping and Active Power Dynamic Control for the Provision of Wider Transmission System Stability</w:t>
            </w:r>
          </w:p>
        </w:tc>
        <w:tc>
          <w:tcPr>
            <w:tcW w:w="1721" w:type="dxa"/>
          </w:tcPr>
          <w:p w14:paraId="2FEAF517" w14:textId="77777777" w:rsidR="00187E66" w:rsidRPr="0067034B" w:rsidRDefault="00187E66">
            <w:pPr>
              <w:tabs>
                <w:tab w:val="left" w:pos="4253"/>
              </w:tabs>
              <w:rPr>
                <w:rFonts w:cs="Arial"/>
              </w:rPr>
            </w:pPr>
            <w:r w:rsidRPr="0067034B">
              <w:rPr>
                <w:rFonts w:cs="Arial"/>
              </w:rPr>
              <w:t>ECC.6.3.17</w:t>
            </w:r>
          </w:p>
        </w:tc>
        <w:tc>
          <w:tcPr>
            <w:tcW w:w="9395" w:type="dxa"/>
          </w:tcPr>
          <w:p w14:paraId="63C9524A" w14:textId="77777777" w:rsidR="00187E66" w:rsidRPr="0067034B" w:rsidRDefault="00187E66">
            <w:pPr>
              <w:tabs>
                <w:tab w:val="left" w:pos="4253"/>
              </w:tabs>
              <w:rPr>
                <w:rFonts w:cs="Arial"/>
                <w:u w:val="single"/>
              </w:rPr>
            </w:pPr>
            <w:r w:rsidRPr="0067034B">
              <w:rPr>
                <w:rFonts w:cs="Arial"/>
                <w:u w:val="single"/>
              </w:rPr>
              <w:t>The Company (in collaboration with the PTO):</w:t>
            </w:r>
          </w:p>
          <w:p w14:paraId="3D66C00B" w14:textId="77777777" w:rsidR="00187E66" w:rsidRPr="0067034B" w:rsidRDefault="00187E66">
            <w:pPr>
              <w:tabs>
                <w:tab w:val="left" w:pos="4253"/>
              </w:tabs>
              <w:rPr>
                <w:rFonts w:cs="Arial"/>
                <w:u w:val="single"/>
              </w:rPr>
            </w:pPr>
            <w:r w:rsidRPr="0067034B">
              <w:rPr>
                <w:rFonts w:cs="Arial"/>
                <w:u w:val="single"/>
              </w:rPr>
              <w:t>If appropriate The Company may define requirements for design of the damping control by a date agreed with The Company, the PTO and the CATO.</w:t>
            </w:r>
          </w:p>
          <w:p w14:paraId="29E233B3" w14:textId="77777777" w:rsidR="00187E66" w:rsidRPr="0067034B" w:rsidRDefault="00187E66">
            <w:pPr>
              <w:tabs>
                <w:tab w:val="left" w:pos="4253"/>
              </w:tabs>
              <w:rPr>
                <w:rFonts w:cs="Arial"/>
                <w:u w:val="single"/>
              </w:rPr>
            </w:pPr>
          </w:p>
          <w:p w14:paraId="65E61B5D" w14:textId="77777777" w:rsidR="00187E66" w:rsidRPr="0067034B" w:rsidRDefault="00187E66">
            <w:pPr>
              <w:tabs>
                <w:tab w:val="left" w:pos="4253"/>
              </w:tabs>
              <w:rPr>
                <w:rFonts w:cs="Arial"/>
                <w:u w:val="single"/>
              </w:rPr>
            </w:pPr>
            <w:r w:rsidRPr="0067034B">
              <w:rPr>
                <w:rFonts w:cs="Arial"/>
                <w:u w:val="single"/>
              </w:rPr>
              <w:t>The CATO:</w:t>
            </w:r>
          </w:p>
          <w:p w14:paraId="47B4A79C" w14:textId="77777777" w:rsidR="00187E66" w:rsidRPr="0067034B" w:rsidRDefault="00187E66">
            <w:pPr>
              <w:tabs>
                <w:tab w:val="left" w:pos="4253"/>
              </w:tabs>
              <w:rPr>
                <w:rFonts w:cs="Arial"/>
                <w:u w:val="single"/>
              </w:rPr>
            </w:pPr>
            <w:r w:rsidRPr="0067034B">
              <w:rPr>
                <w:rFonts w:cs="Arial"/>
                <w:u w:val="single"/>
              </w:rPr>
              <w:t>If required, to make provision for installation of the damping controller.</w:t>
            </w:r>
          </w:p>
          <w:p w14:paraId="788EE9EE" w14:textId="77777777" w:rsidR="00187E66" w:rsidRPr="0067034B" w:rsidRDefault="00187E66">
            <w:pPr>
              <w:tabs>
                <w:tab w:val="left" w:pos="4253"/>
              </w:tabs>
              <w:rPr>
                <w:rFonts w:cs="Arial"/>
                <w:u w:val="single"/>
              </w:rPr>
            </w:pPr>
          </w:p>
          <w:p w14:paraId="1DB13CA2" w14:textId="77777777" w:rsidR="00187E66" w:rsidRPr="0067034B" w:rsidRDefault="00187E66">
            <w:pPr>
              <w:tabs>
                <w:tab w:val="left" w:pos="4253"/>
              </w:tabs>
              <w:rPr>
                <w:rFonts w:cs="Arial"/>
                <w:u w:val="single"/>
              </w:rPr>
            </w:pPr>
            <w:r w:rsidRPr="0067034B">
              <w:rPr>
                <w:rFonts w:cs="Arial"/>
                <w:u w:val="single"/>
              </w:rPr>
              <w:t>To provide details to The Company and PTO of the proposed control, settings and time constants of this equipment in the Detailed Design Phase (CATO to provide date of data submission) to enable collaborative analysis.</w:t>
            </w:r>
          </w:p>
          <w:p w14:paraId="336FDF5B" w14:textId="77777777" w:rsidR="00187E66" w:rsidRPr="0067034B" w:rsidRDefault="00187E66">
            <w:pPr>
              <w:tabs>
                <w:tab w:val="left" w:pos="4253"/>
              </w:tabs>
              <w:rPr>
                <w:rFonts w:cs="Arial"/>
                <w:u w:val="single"/>
              </w:rPr>
            </w:pPr>
          </w:p>
          <w:p w14:paraId="65D86AFE" w14:textId="77777777" w:rsidR="00187E66" w:rsidRPr="0067034B" w:rsidRDefault="00187E66">
            <w:pPr>
              <w:tabs>
                <w:tab w:val="left" w:pos="4253"/>
              </w:tabs>
              <w:rPr>
                <w:rFonts w:cs="Arial"/>
                <w:u w:val="single"/>
              </w:rPr>
            </w:pPr>
            <w:r w:rsidRPr="0067034B">
              <w:rPr>
                <w:rFonts w:cs="Arial"/>
                <w:u w:val="single"/>
              </w:rPr>
              <w:t>The performance of this controller shall be agreed with The Company and PTO.</w:t>
            </w:r>
          </w:p>
        </w:tc>
      </w:tr>
      <w:tr w:rsidR="00187E66" w:rsidRPr="0067034B" w14:paraId="6AD4D27A" w14:textId="77777777" w:rsidTr="00C717B5">
        <w:tc>
          <w:tcPr>
            <w:tcW w:w="951" w:type="dxa"/>
          </w:tcPr>
          <w:p w14:paraId="5F1A5EF7" w14:textId="77777777" w:rsidR="00187E66" w:rsidRPr="0067034B" w:rsidRDefault="00187E66">
            <w:pPr>
              <w:tabs>
                <w:tab w:val="left" w:pos="4253"/>
              </w:tabs>
              <w:rPr>
                <w:rFonts w:cs="Arial"/>
              </w:rPr>
            </w:pPr>
            <w:r w:rsidRPr="0067034B">
              <w:rPr>
                <w:rFonts w:cs="Arial"/>
              </w:rPr>
              <w:t>15</w:t>
            </w:r>
          </w:p>
        </w:tc>
        <w:tc>
          <w:tcPr>
            <w:tcW w:w="1962" w:type="dxa"/>
          </w:tcPr>
          <w:p w14:paraId="11BA0286" w14:textId="77777777" w:rsidR="00187E66" w:rsidRPr="0067034B" w:rsidRDefault="00187E66">
            <w:pPr>
              <w:tabs>
                <w:tab w:val="left" w:pos="4253"/>
              </w:tabs>
              <w:rPr>
                <w:rFonts w:cs="Arial"/>
              </w:rPr>
            </w:pPr>
            <w:r w:rsidRPr="0067034B">
              <w:rPr>
                <w:rFonts w:cs="Arial"/>
              </w:rPr>
              <w:t>Changes to Control Schemes and Settings</w:t>
            </w:r>
          </w:p>
        </w:tc>
        <w:tc>
          <w:tcPr>
            <w:tcW w:w="1721" w:type="dxa"/>
          </w:tcPr>
          <w:p w14:paraId="27FF8B86" w14:textId="77777777" w:rsidR="00187E66" w:rsidRPr="0067034B" w:rsidRDefault="00187E66">
            <w:pPr>
              <w:tabs>
                <w:tab w:val="left" w:pos="4253"/>
              </w:tabs>
              <w:rPr>
                <w:rFonts w:cs="Arial"/>
              </w:rPr>
            </w:pPr>
            <w:r w:rsidRPr="0067034B">
              <w:rPr>
                <w:rFonts w:cs="Arial"/>
              </w:rPr>
              <w:t>ECC.6.2.2.6, ECC.6.2.2.7, ECC.6.2.2.8 and</w:t>
            </w:r>
          </w:p>
          <w:p w14:paraId="11985A0A" w14:textId="77777777" w:rsidR="00187E66" w:rsidRPr="0067034B" w:rsidRDefault="00187E66">
            <w:pPr>
              <w:tabs>
                <w:tab w:val="left" w:pos="4253"/>
              </w:tabs>
              <w:rPr>
                <w:rFonts w:cs="Arial"/>
              </w:rPr>
            </w:pPr>
            <w:r w:rsidRPr="0067034B">
              <w:rPr>
                <w:rFonts w:cs="Arial"/>
              </w:rPr>
              <w:lastRenderedPageBreak/>
              <w:t>ECC.6.2.2.9.10</w:t>
            </w:r>
          </w:p>
        </w:tc>
        <w:tc>
          <w:tcPr>
            <w:tcW w:w="9395" w:type="dxa"/>
          </w:tcPr>
          <w:p w14:paraId="1CC2FA9E" w14:textId="77777777" w:rsidR="00187E66" w:rsidRPr="0067034B" w:rsidRDefault="00187E66">
            <w:pPr>
              <w:tabs>
                <w:tab w:val="left" w:pos="4253"/>
              </w:tabs>
              <w:rPr>
                <w:rFonts w:cs="Arial"/>
                <w:u w:val="single"/>
              </w:rPr>
            </w:pPr>
            <w:r w:rsidRPr="0067034B">
              <w:rPr>
                <w:rFonts w:cs="Arial"/>
                <w:u w:val="single"/>
              </w:rPr>
              <w:lastRenderedPageBreak/>
              <w:t>The CATO:</w:t>
            </w:r>
          </w:p>
          <w:p w14:paraId="7F152FB9" w14:textId="77777777" w:rsidR="00187E66" w:rsidRPr="0067034B" w:rsidRDefault="00187E66">
            <w:pPr>
              <w:tabs>
                <w:tab w:val="left" w:pos="4253"/>
              </w:tabs>
              <w:rPr>
                <w:rFonts w:cs="Arial"/>
                <w:u w:val="single"/>
              </w:rPr>
            </w:pPr>
            <w:r w:rsidRPr="0067034B">
              <w:rPr>
                <w:rFonts w:cs="Arial"/>
                <w:u w:val="single"/>
              </w:rPr>
              <w:t xml:space="preserve">Shall ensure all control schemes (including different control modes) and settings shall be agreed with The Company and PTO as required in ECC.6.2.2.6, ECC.6.2.2.7, ECC.6.2.2.8 </w:t>
            </w:r>
            <w:r w:rsidRPr="0067034B">
              <w:rPr>
                <w:rFonts w:cs="Arial"/>
                <w:u w:val="single"/>
              </w:rPr>
              <w:lastRenderedPageBreak/>
              <w:t>and ECC.6.2.2.9.10.  Any subsequent changes once commissioned shall not be implemented unless otherwise agreed with The Company and PTO.</w:t>
            </w:r>
          </w:p>
        </w:tc>
      </w:tr>
      <w:tr w:rsidR="00187E66" w:rsidRPr="0067034B" w14:paraId="47F8B9EF" w14:textId="77777777" w:rsidTr="00C717B5">
        <w:tc>
          <w:tcPr>
            <w:tcW w:w="951" w:type="dxa"/>
          </w:tcPr>
          <w:p w14:paraId="019B7F58" w14:textId="06C70D2D" w:rsidR="00187E66" w:rsidRPr="0067034B" w:rsidRDefault="00187E66">
            <w:pPr>
              <w:tabs>
                <w:tab w:val="left" w:pos="4253"/>
              </w:tabs>
              <w:rPr>
                <w:rFonts w:cs="Arial"/>
              </w:rPr>
            </w:pPr>
            <w:r w:rsidRPr="0067034B">
              <w:rPr>
                <w:rFonts w:cs="Arial"/>
              </w:rPr>
              <w:lastRenderedPageBreak/>
              <w:t>16.</w:t>
            </w:r>
          </w:p>
        </w:tc>
        <w:tc>
          <w:tcPr>
            <w:tcW w:w="1962" w:type="dxa"/>
          </w:tcPr>
          <w:p w14:paraId="45711189" w14:textId="77777777" w:rsidR="00187E66" w:rsidRPr="0067034B" w:rsidRDefault="00187E66">
            <w:pPr>
              <w:tabs>
                <w:tab w:val="left" w:pos="4253"/>
              </w:tabs>
              <w:rPr>
                <w:rFonts w:cs="Arial"/>
              </w:rPr>
            </w:pPr>
            <w:r w:rsidRPr="0067034B">
              <w:rPr>
                <w:rFonts w:cs="Arial"/>
              </w:rPr>
              <w:t>Harmonic Performance at the CATO Transmission Interface Point</w:t>
            </w:r>
          </w:p>
        </w:tc>
        <w:tc>
          <w:tcPr>
            <w:tcW w:w="1721" w:type="dxa"/>
          </w:tcPr>
          <w:p w14:paraId="1DBA81F3" w14:textId="77777777" w:rsidR="00187E66" w:rsidRPr="0067034B" w:rsidRDefault="00187E66">
            <w:pPr>
              <w:tabs>
                <w:tab w:val="left" w:pos="4253"/>
              </w:tabs>
              <w:rPr>
                <w:rFonts w:cs="Arial"/>
              </w:rPr>
            </w:pPr>
            <w:r w:rsidRPr="0067034B">
              <w:rPr>
                <w:rFonts w:cs="Arial"/>
              </w:rPr>
              <w:t>ECC.6.1.5(a)</w:t>
            </w:r>
          </w:p>
        </w:tc>
        <w:tc>
          <w:tcPr>
            <w:tcW w:w="9395" w:type="dxa"/>
          </w:tcPr>
          <w:p w14:paraId="171809AB" w14:textId="77777777" w:rsidR="00187E66" w:rsidRPr="0067034B" w:rsidRDefault="00187E66">
            <w:pPr>
              <w:tabs>
                <w:tab w:val="left" w:pos="4253"/>
              </w:tabs>
              <w:rPr>
                <w:rFonts w:cs="Arial"/>
                <w:u w:val="single"/>
              </w:rPr>
            </w:pPr>
            <w:proofErr w:type="gramStart"/>
            <w:r w:rsidRPr="0067034B">
              <w:rPr>
                <w:rFonts w:cs="Arial"/>
                <w:u w:val="single"/>
              </w:rPr>
              <w:t>The  PTO</w:t>
            </w:r>
            <w:proofErr w:type="gramEnd"/>
            <w:r w:rsidRPr="0067034B">
              <w:rPr>
                <w:rFonts w:cs="Arial"/>
                <w:u w:val="single"/>
              </w:rPr>
              <w:t>):</w:t>
            </w:r>
          </w:p>
          <w:p w14:paraId="1037960D" w14:textId="4E629AB3" w:rsidR="00187E66" w:rsidRPr="0067034B" w:rsidRDefault="00C7695F">
            <w:pPr>
              <w:tabs>
                <w:tab w:val="left" w:pos="4253"/>
              </w:tabs>
              <w:rPr>
                <w:rFonts w:cs="Arial"/>
                <w:u w:val="single"/>
              </w:rPr>
            </w:pPr>
            <w:r>
              <w:rPr>
                <w:rFonts w:cs="Arial"/>
                <w:u w:val="single"/>
              </w:rPr>
              <w:t>S</w:t>
            </w:r>
            <w:r w:rsidR="00187E66" w:rsidRPr="0067034B">
              <w:rPr>
                <w:rFonts w:cs="Arial"/>
                <w:u w:val="single"/>
              </w:rPr>
              <w:t>hall specify to the CATO by written notice, the harmonic voltage distortion or harmonic current emission limits (as appropriate), in conjunction with harmonic impedance loci and background levels by the date agreed between The Company, the PTO and the CATO</w:t>
            </w:r>
            <w:r w:rsidR="00E5163B">
              <w:rPr>
                <w:rFonts w:cs="Arial"/>
                <w:u w:val="single"/>
              </w:rPr>
              <w:t>.</w:t>
            </w:r>
            <w:r w:rsidR="00187E66" w:rsidRPr="0067034B">
              <w:rPr>
                <w:rFonts w:cs="Arial"/>
                <w:u w:val="single"/>
              </w:rPr>
              <w:t xml:space="preserve">  The specification of the above limits shall be prepared in accordance with procedures specified in Engineering Recommendation (ER) G5/5.</w:t>
            </w:r>
          </w:p>
          <w:p w14:paraId="3F843BA7" w14:textId="77777777" w:rsidR="00187E66" w:rsidRPr="0067034B" w:rsidRDefault="00187E66">
            <w:pPr>
              <w:tabs>
                <w:tab w:val="left" w:pos="4253"/>
              </w:tabs>
              <w:rPr>
                <w:rFonts w:cs="Arial"/>
                <w:u w:val="single"/>
              </w:rPr>
            </w:pPr>
          </w:p>
          <w:p w14:paraId="4EF141B8" w14:textId="77777777" w:rsidR="00187E66" w:rsidRPr="0067034B" w:rsidRDefault="00187E66">
            <w:pPr>
              <w:tabs>
                <w:tab w:val="left" w:pos="4253"/>
              </w:tabs>
              <w:rPr>
                <w:rFonts w:cs="Arial"/>
                <w:u w:val="single"/>
              </w:rPr>
            </w:pPr>
            <w:r w:rsidRPr="0067034B">
              <w:rPr>
                <w:rFonts w:cs="Arial"/>
                <w:u w:val="single"/>
              </w:rPr>
              <w:t>The CATO shall comply with the limits specified by the PTO.  The CATO shall undertake Harmonic voltage distortion assessments in accordance with Grid Code Conditions ECC.6.1.5(a).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187317B2" w14:textId="77777777" w:rsidR="00187E66" w:rsidRPr="0067034B" w:rsidRDefault="00187E66">
            <w:pPr>
              <w:tabs>
                <w:tab w:val="left" w:pos="4253"/>
              </w:tabs>
              <w:rPr>
                <w:rFonts w:cs="Arial"/>
                <w:u w:val="single"/>
              </w:rPr>
            </w:pPr>
          </w:p>
          <w:p w14:paraId="1260D811" w14:textId="77777777" w:rsidR="00187E66" w:rsidRPr="0067034B" w:rsidRDefault="00187E66">
            <w:pPr>
              <w:tabs>
                <w:tab w:val="left" w:pos="4253"/>
              </w:tabs>
              <w:rPr>
                <w:rFonts w:cs="Arial"/>
                <w:u w:val="single"/>
              </w:rPr>
            </w:pPr>
            <w:r w:rsidRPr="0067034B">
              <w:rPr>
                <w:rFonts w:cs="Arial"/>
                <w:u w:val="single"/>
              </w:rPr>
              <w:t xml:space="preserve">The CATO will provide The PTO with Harmonic Assessment information (as specified in STCP 12-1) </w:t>
            </w:r>
            <w:proofErr w:type="gramStart"/>
            <w:r w:rsidRPr="0067034B">
              <w:rPr>
                <w:rFonts w:cs="Arial"/>
                <w:u w:val="single"/>
              </w:rPr>
              <w:t>and also</w:t>
            </w:r>
            <w:proofErr w:type="gramEnd"/>
            <w:r w:rsidRPr="0067034B">
              <w:rPr>
                <w:rFonts w:cs="Arial"/>
                <w:u w:val="single"/>
              </w:rPr>
              <w:t>, in accordance with ER G5/5, submit a report to confirm compliance with limits specified (including inter-harmonic distortion) by the date agreed with the PTO,</w:t>
            </w:r>
          </w:p>
          <w:p w14:paraId="284DB3D5" w14:textId="77777777" w:rsidR="00187E66" w:rsidRPr="0067034B" w:rsidRDefault="00187E66">
            <w:pPr>
              <w:tabs>
                <w:tab w:val="left" w:pos="4253"/>
              </w:tabs>
              <w:rPr>
                <w:rFonts w:cs="Arial"/>
              </w:rPr>
            </w:pPr>
          </w:p>
        </w:tc>
      </w:tr>
      <w:tr w:rsidR="00187E66" w:rsidRPr="0067034B" w14:paraId="3A2A5A7C" w14:textId="77777777" w:rsidTr="00C717B5">
        <w:tc>
          <w:tcPr>
            <w:tcW w:w="951" w:type="dxa"/>
          </w:tcPr>
          <w:p w14:paraId="2C01F193" w14:textId="6E9E17D8" w:rsidR="00187E66" w:rsidRPr="0067034B" w:rsidRDefault="00C717B5">
            <w:pPr>
              <w:tabs>
                <w:tab w:val="left" w:pos="4253"/>
              </w:tabs>
              <w:rPr>
                <w:rFonts w:cs="Arial"/>
              </w:rPr>
            </w:pPr>
            <w:r w:rsidRPr="0067034B">
              <w:rPr>
                <w:rFonts w:cs="Arial"/>
              </w:rPr>
              <w:t>17</w:t>
            </w:r>
            <w:r w:rsidR="00187E66" w:rsidRPr="0067034B">
              <w:rPr>
                <w:rFonts w:cs="Arial"/>
              </w:rPr>
              <w:t>.</w:t>
            </w:r>
          </w:p>
        </w:tc>
        <w:tc>
          <w:tcPr>
            <w:tcW w:w="1962" w:type="dxa"/>
          </w:tcPr>
          <w:p w14:paraId="619D4F85" w14:textId="77777777" w:rsidR="00187E66" w:rsidRPr="0067034B" w:rsidRDefault="00187E66">
            <w:pPr>
              <w:tabs>
                <w:tab w:val="left" w:pos="4253"/>
              </w:tabs>
              <w:rPr>
                <w:rFonts w:cs="Arial"/>
              </w:rPr>
            </w:pPr>
            <w:r w:rsidRPr="0067034B">
              <w:rPr>
                <w:rFonts w:cs="Arial"/>
              </w:rPr>
              <w:t>Power Quality Monitoring at the CATO Transmission Interface Point</w:t>
            </w:r>
          </w:p>
        </w:tc>
        <w:tc>
          <w:tcPr>
            <w:tcW w:w="1721" w:type="dxa"/>
          </w:tcPr>
          <w:p w14:paraId="6B008737" w14:textId="77777777" w:rsidR="00187E66" w:rsidRPr="0067034B" w:rsidRDefault="00187E66">
            <w:pPr>
              <w:tabs>
                <w:tab w:val="left" w:pos="4253"/>
              </w:tabs>
              <w:rPr>
                <w:rFonts w:cs="Arial"/>
              </w:rPr>
            </w:pPr>
          </w:p>
        </w:tc>
        <w:tc>
          <w:tcPr>
            <w:tcW w:w="9395" w:type="dxa"/>
          </w:tcPr>
          <w:p w14:paraId="4BCB0A28" w14:textId="77777777" w:rsidR="00187E66" w:rsidRPr="006632DD" w:rsidRDefault="00187E66">
            <w:pPr>
              <w:tabs>
                <w:tab w:val="left" w:pos="4253"/>
              </w:tabs>
              <w:rPr>
                <w:u w:val="single"/>
              </w:rPr>
            </w:pPr>
            <w:r w:rsidRPr="006632DD">
              <w:rPr>
                <w:u w:val="single"/>
              </w:rPr>
              <w:t xml:space="preserve">The </w:t>
            </w:r>
            <w:r>
              <w:rPr>
                <w:u w:val="single"/>
              </w:rPr>
              <w:t>CATO</w:t>
            </w:r>
            <w:r w:rsidRPr="006632DD">
              <w:rPr>
                <w:u w:val="single"/>
              </w:rPr>
              <w:t>:</w:t>
            </w:r>
          </w:p>
          <w:p w14:paraId="47518BC1" w14:textId="77777777" w:rsidR="00187E66" w:rsidRPr="006632DD" w:rsidRDefault="00187E66">
            <w:pPr>
              <w:tabs>
                <w:tab w:val="left" w:pos="4253"/>
              </w:tabs>
              <w:rPr>
                <w:u w:val="single"/>
              </w:rPr>
            </w:pPr>
            <w:r w:rsidRPr="006632DD">
              <w:rPr>
                <w:u w:val="single"/>
              </w:rPr>
              <w:t xml:space="preserve">To provide three phase voltage transducers on the </w:t>
            </w:r>
            <w:r>
              <w:rPr>
                <w:u w:val="single"/>
              </w:rPr>
              <w:t>CATO</w:t>
            </w:r>
            <w:r w:rsidRPr="006632DD">
              <w:rPr>
                <w:u w:val="single"/>
              </w:rPr>
              <w:t xml:space="preserve"> Plant and Apparatus of suitable accuracy and performance. These shall be appropriately sited at the </w:t>
            </w:r>
            <w:r>
              <w:rPr>
                <w:u w:val="single"/>
              </w:rPr>
              <w:t xml:space="preserve">CATO </w:t>
            </w:r>
            <w:r w:rsidRPr="006632DD">
              <w:rPr>
                <w:u w:val="single"/>
              </w:rPr>
              <w:t xml:space="preserve">Transmission Interface Point to enable continuous power quality voltage monitoring to be undertaken </w:t>
            </w:r>
            <w:proofErr w:type="gramStart"/>
            <w:r w:rsidRPr="006632DD">
              <w:rPr>
                <w:u w:val="single"/>
              </w:rPr>
              <w:t>whether or not</w:t>
            </w:r>
            <w:proofErr w:type="gramEnd"/>
            <w:r w:rsidRPr="006632DD">
              <w:rPr>
                <w:u w:val="single"/>
              </w:rPr>
              <w:t xml:space="preserve"> the </w:t>
            </w:r>
            <w:r>
              <w:rPr>
                <w:u w:val="single"/>
              </w:rPr>
              <w:t>CATO’s</w:t>
            </w:r>
            <w:r w:rsidRPr="006632DD">
              <w:rPr>
                <w:u w:val="single"/>
              </w:rPr>
              <w:t xml:space="preserve"> Plant and Apparatus is energised.</w:t>
            </w:r>
          </w:p>
          <w:p w14:paraId="1E6B422F" w14:textId="77777777" w:rsidR="00187E66" w:rsidRPr="006632DD" w:rsidRDefault="00187E66">
            <w:pPr>
              <w:tabs>
                <w:tab w:val="left" w:pos="4253"/>
              </w:tabs>
              <w:rPr>
                <w:u w:val="single"/>
              </w:rPr>
            </w:pPr>
          </w:p>
          <w:p w14:paraId="13D6BB1A" w14:textId="77777777" w:rsidR="00187E66" w:rsidRPr="006632DD" w:rsidRDefault="00187E66">
            <w:pPr>
              <w:tabs>
                <w:tab w:val="left" w:pos="4253"/>
              </w:tabs>
              <w:rPr>
                <w:u w:val="single"/>
              </w:rPr>
            </w:pPr>
            <w:r w:rsidRPr="006632DD">
              <w:rPr>
                <w:u w:val="single"/>
              </w:rPr>
              <w:t xml:space="preserve">Examples of suitable voltage transducers are detailed in TS 3.02.05_RES “Voltage Transformers” (with </w:t>
            </w:r>
            <w:proofErr w:type="gramStart"/>
            <w:r w:rsidRPr="006632DD">
              <w:rPr>
                <w:u w:val="single"/>
              </w:rPr>
              <w:t>particular reference</w:t>
            </w:r>
            <w:proofErr w:type="gramEnd"/>
            <w:r w:rsidRPr="006632DD">
              <w:rPr>
                <w:u w:val="single"/>
              </w:rPr>
              <w:t xml:space="preserve"> to section 1.3) or, alternatively, in TS 3.02.12_RES “Voltage Dividers.”</w:t>
            </w:r>
          </w:p>
          <w:p w14:paraId="2FD48680" w14:textId="77777777" w:rsidR="00187E66" w:rsidRPr="006632DD" w:rsidRDefault="00187E66">
            <w:pPr>
              <w:tabs>
                <w:tab w:val="left" w:pos="4253"/>
              </w:tabs>
              <w:rPr>
                <w:u w:val="single"/>
              </w:rPr>
            </w:pPr>
          </w:p>
          <w:p w14:paraId="07389CDE" w14:textId="77777777" w:rsidR="00187E66" w:rsidRPr="006632DD" w:rsidRDefault="00187E66">
            <w:pPr>
              <w:tabs>
                <w:tab w:val="left" w:pos="4253"/>
              </w:tabs>
              <w:rPr>
                <w:u w:val="single"/>
              </w:rPr>
            </w:pPr>
            <w:r w:rsidRPr="006632DD">
              <w:rPr>
                <w:u w:val="single"/>
              </w:rPr>
              <w:t xml:space="preserve">Also, to provide three phase current transducers of suitable accuracy and performance on the </w:t>
            </w:r>
            <w:r>
              <w:rPr>
                <w:u w:val="single"/>
              </w:rPr>
              <w:t xml:space="preserve">CATO </w:t>
            </w:r>
            <w:r w:rsidRPr="006632DD">
              <w:rPr>
                <w:u w:val="single"/>
              </w:rPr>
              <w:t>Plant and Apparatus at the</w:t>
            </w:r>
            <w:r>
              <w:rPr>
                <w:u w:val="single"/>
              </w:rPr>
              <w:t xml:space="preserve"> CATO</w:t>
            </w:r>
            <w:r w:rsidRPr="006632DD">
              <w:rPr>
                <w:u w:val="single"/>
              </w:rPr>
              <w:t xml:space="preserve"> Transmission Interface Point to enable continuous power quality current monitoring to be undertaken.  The current transducers in the DC Converter feeder shall be sited such that the monitored currents include any contribution from reactive power compensation and/or harmonic mitigation equipment, if any.  (A current transducer would be suitable for power quality monitoring if it is also compliant with International Standard IEC 61869-1 and IEC 61869-2). The transducers would be required to meet TS 3.02.04_RES “Current Transformers for Protection and General Use.”</w:t>
            </w:r>
          </w:p>
          <w:p w14:paraId="45173E5C" w14:textId="7C47E901" w:rsidR="00C717B5" w:rsidRDefault="00C717B5" w:rsidP="00C717B5">
            <w:pPr>
              <w:tabs>
                <w:tab w:val="left" w:pos="4253"/>
              </w:tabs>
              <w:rPr>
                <w:u w:val="single"/>
              </w:rPr>
            </w:pPr>
            <w:r>
              <w:t>S</w:t>
            </w:r>
            <w:r w:rsidRPr="007D1FEC">
              <w:t xml:space="preserve">hall provide </w:t>
            </w:r>
            <w:r>
              <w:t xml:space="preserve">the </w:t>
            </w:r>
            <w:r w:rsidRPr="007D1FEC">
              <w:t xml:space="preserve">CT and VT signals </w:t>
            </w:r>
            <w:r>
              <w:t xml:space="preserve">from the transducers </w:t>
            </w:r>
            <w:r w:rsidRPr="007D1FEC">
              <w:t xml:space="preserve">(as specified above) to a suitable termination point within the cubicle and shall in agreement with </w:t>
            </w:r>
            <w:r w:rsidR="00173AFA">
              <w:t xml:space="preserve">the </w:t>
            </w:r>
            <w:r>
              <w:t>PTO</w:t>
            </w:r>
            <w:r w:rsidRPr="007D1FEC">
              <w:t xml:space="preserve"> provide permanent, Class A power quality monitors as defined in IEC 61000</w:t>
            </w:r>
            <w:r w:rsidRPr="007D1FEC">
              <w:noBreakHyphen/>
              <w:t xml:space="preserve">4-30 at the Transmission Interface Point in order </w:t>
            </w:r>
            <w:r w:rsidR="00173AFA">
              <w:t xml:space="preserve">so the </w:t>
            </w:r>
            <w:r>
              <w:t>PTO can</w:t>
            </w:r>
            <w:r w:rsidRPr="007D1FEC">
              <w:t xml:space="preserve"> check compliance against the specified limits and provide cubicle space, power supplies, and ancillary equipment within </w:t>
            </w:r>
            <w:r>
              <w:t>the</w:t>
            </w:r>
            <w:r w:rsidRPr="007D1FEC">
              <w:t xml:space="preserve"> Substation which satisfy the requirements detailed in TGN(E) 295.</w:t>
            </w:r>
          </w:p>
          <w:p w14:paraId="27C02345" w14:textId="77777777" w:rsidR="00C717B5" w:rsidRDefault="00C717B5" w:rsidP="00C717B5">
            <w:pPr>
              <w:tabs>
                <w:tab w:val="left" w:pos="4253"/>
              </w:tabs>
              <w:rPr>
                <w:u w:val="single"/>
              </w:rPr>
            </w:pPr>
          </w:p>
          <w:p w14:paraId="1115CB5C" w14:textId="77777777" w:rsidR="00C717B5" w:rsidRPr="00914857" w:rsidRDefault="00C717B5" w:rsidP="00C717B5">
            <w:pPr>
              <w:tabs>
                <w:tab w:val="left" w:pos="4253"/>
              </w:tabs>
              <w:rPr>
                <w:u w:val="single"/>
              </w:rPr>
            </w:pPr>
            <w:r>
              <w:rPr>
                <w:u w:val="single"/>
              </w:rPr>
              <w:t>In order that t</w:t>
            </w:r>
            <w:r w:rsidRPr="00914857">
              <w:rPr>
                <w:u w:val="single"/>
              </w:rPr>
              <w:t>he PTO:</w:t>
            </w:r>
          </w:p>
          <w:p w14:paraId="0C27523B" w14:textId="77777777" w:rsidR="00C717B5" w:rsidRDefault="00C717B5" w:rsidP="00C717B5">
            <w:pPr>
              <w:tabs>
                <w:tab w:val="left" w:pos="4253"/>
              </w:tabs>
              <w:rPr>
                <w:u w:val="single"/>
              </w:rPr>
            </w:pPr>
          </w:p>
          <w:p w14:paraId="467804E6" w14:textId="77777777" w:rsidR="00C717B5" w:rsidRPr="00E42C2E" w:rsidRDefault="00C717B5" w:rsidP="00C717B5">
            <w:pPr>
              <w:pStyle w:val="ListParagraph"/>
              <w:numPr>
                <w:ilvl w:val="1"/>
                <w:numId w:val="15"/>
              </w:numPr>
              <w:tabs>
                <w:tab w:val="clear" w:pos="1440"/>
                <w:tab w:val="left" w:pos="4253"/>
              </w:tabs>
              <w:ind w:left="312" w:hanging="312"/>
              <w:contextualSpacing w:val="0"/>
              <w:rPr>
                <w:rFonts w:cs="Arial"/>
              </w:rPr>
            </w:pPr>
            <w:proofErr w:type="gramStart"/>
            <w:r w:rsidRPr="00E42C2E">
              <w:rPr>
                <w:rFonts w:cs="Arial"/>
              </w:rPr>
              <w:t>can  undertake</w:t>
            </w:r>
            <w:proofErr w:type="gramEnd"/>
            <w:r w:rsidRPr="00E42C2E">
              <w:rPr>
                <w:rFonts w:cs="Arial"/>
              </w:rPr>
              <w:t xml:space="preserve"> a </w:t>
            </w:r>
            <w:proofErr w:type="gramStart"/>
            <w:r w:rsidRPr="00E42C2E">
              <w:rPr>
                <w:rFonts w:cs="Arial"/>
              </w:rPr>
              <w:t>four week</w:t>
            </w:r>
            <w:proofErr w:type="gramEnd"/>
            <w:r w:rsidRPr="00E42C2E">
              <w:rPr>
                <w:rFonts w:cs="Arial"/>
              </w:rPr>
              <w:t xml:space="preserve"> period of continuous power quality voltage measurements using the above facilities immediately prior to the energisation of the CATO Plant and Apparatus feeders to establish a baseline for compliance with the Grid Code and</w:t>
            </w:r>
          </w:p>
          <w:p w14:paraId="646CA5E0" w14:textId="77777777" w:rsidR="00C717B5" w:rsidRPr="00E42C2E" w:rsidRDefault="00C717B5" w:rsidP="00C717B5">
            <w:pPr>
              <w:pStyle w:val="ListParagraph"/>
              <w:numPr>
                <w:ilvl w:val="1"/>
                <w:numId w:val="15"/>
              </w:numPr>
              <w:tabs>
                <w:tab w:val="clear" w:pos="1440"/>
                <w:tab w:val="left" w:pos="4253"/>
              </w:tabs>
              <w:ind w:left="313" w:hanging="342"/>
              <w:rPr>
                <w:rFonts w:cs="Arial"/>
              </w:rPr>
            </w:pPr>
            <w:r w:rsidRPr="00E42C2E">
              <w:rPr>
                <w:rFonts w:cs="Arial"/>
              </w:rPr>
              <w:lastRenderedPageBreak/>
              <w:t>can carry out continuous power quality monitoring thereon during and after commissioning of the CATO Plant and Apparatus both with and without the connection to the transmission system.</w:t>
            </w:r>
          </w:p>
          <w:p w14:paraId="37247385" w14:textId="77777777" w:rsidR="00C717B5" w:rsidRDefault="00C717B5" w:rsidP="00C717B5">
            <w:pPr>
              <w:tabs>
                <w:tab w:val="left" w:pos="4253"/>
              </w:tabs>
              <w:rPr>
                <w:u w:val="single"/>
              </w:rPr>
            </w:pPr>
          </w:p>
          <w:p w14:paraId="0C70736F" w14:textId="77777777" w:rsidR="00C717B5" w:rsidRPr="001030EC" w:rsidRDefault="00C717B5" w:rsidP="00C717B5">
            <w:pPr>
              <w:tabs>
                <w:tab w:val="left" w:pos="4253"/>
              </w:tabs>
            </w:pPr>
            <w:proofErr w:type="gramStart"/>
            <w:r w:rsidRPr="006632DD">
              <w:rPr>
                <w:u w:val="single"/>
              </w:rPr>
              <w:t>Note:-</w:t>
            </w:r>
            <w:proofErr w:type="gramEnd"/>
            <w:r w:rsidRPr="006632DD">
              <w:rPr>
                <w:u w:val="single"/>
              </w:rPr>
              <w:t xml:space="preserve"> If it is unclear at the time of the </w:t>
            </w:r>
            <w:r>
              <w:rPr>
                <w:u w:val="single"/>
              </w:rPr>
              <w:t>population of the CATO Connection Schedule</w:t>
            </w:r>
            <w:r w:rsidRPr="006632DD">
              <w:rPr>
                <w:u w:val="single"/>
              </w:rPr>
              <w:t xml:space="preserve"> where the exact</w:t>
            </w:r>
            <w:r>
              <w:rPr>
                <w:u w:val="single"/>
              </w:rPr>
              <w:t xml:space="preserve"> CATO</w:t>
            </w:r>
            <w:r w:rsidRPr="006632DD">
              <w:rPr>
                <w:u w:val="single"/>
              </w:rPr>
              <w:t xml:space="preserve"> Transmission Interface Point Boundary is located</w:t>
            </w:r>
            <w:r>
              <w:rPr>
                <w:u w:val="single"/>
              </w:rPr>
              <w:t>, t</w:t>
            </w:r>
            <w:r w:rsidRPr="006632DD">
              <w:rPr>
                <w:u w:val="single"/>
              </w:rPr>
              <w:t xml:space="preserve">here may be a need to change the above requirements depending upon the exact boundary between the </w:t>
            </w:r>
            <w:r>
              <w:rPr>
                <w:u w:val="single"/>
              </w:rPr>
              <w:t>PTO</w:t>
            </w:r>
            <w:r w:rsidRPr="006632DD">
              <w:rPr>
                <w:u w:val="single"/>
              </w:rPr>
              <w:t xml:space="preserve"> and the </w:t>
            </w:r>
            <w:r>
              <w:rPr>
                <w:u w:val="single"/>
              </w:rPr>
              <w:t>CATO</w:t>
            </w:r>
            <w:r w:rsidRPr="006632DD">
              <w:rPr>
                <w:u w:val="single"/>
              </w:rPr>
              <w:t xml:space="preserve">.  When the </w:t>
            </w:r>
            <w:r>
              <w:rPr>
                <w:u w:val="single"/>
              </w:rPr>
              <w:t xml:space="preserve">CATO </w:t>
            </w:r>
            <w:r w:rsidRPr="006632DD">
              <w:rPr>
                <w:u w:val="single"/>
              </w:rPr>
              <w:t xml:space="preserve">Transmission Interface Point boundary has been defined, the </w:t>
            </w:r>
            <w:r>
              <w:rPr>
                <w:u w:val="single"/>
              </w:rPr>
              <w:t>PTO</w:t>
            </w:r>
            <w:r w:rsidRPr="006632DD">
              <w:rPr>
                <w:u w:val="single"/>
              </w:rPr>
              <w:t xml:space="preserve"> will define the exact requirements for Quality of Supply Monitoring which shall be agreed between the </w:t>
            </w:r>
            <w:r>
              <w:rPr>
                <w:u w:val="single"/>
              </w:rPr>
              <w:t>CATO</w:t>
            </w:r>
            <w:r w:rsidRPr="006632DD">
              <w:rPr>
                <w:u w:val="single"/>
              </w:rPr>
              <w:t xml:space="preserve"> in the detailed design phase.</w:t>
            </w:r>
          </w:p>
          <w:p w14:paraId="48427FB7" w14:textId="7ED6516A" w:rsidR="00187E66" w:rsidRPr="00E42C2E" w:rsidRDefault="00187E66">
            <w:pPr>
              <w:tabs>
                <w:tab w:val="left" w:pos="4253"/>
              </w:tabs>
              <w:rPr>
                <w:rFonts w:cs="Arial"/>
              </w:rPr>
            </w:pPr>
          </w:p>
        </w:tc>
      </w:tr>
      <w:tr w:rsidR="00187E66" w:rsidRPr="0067034B" w14:paraId="7256B90C" w14:textId="77777777" w:rsidTr="00C717B5">
        <w:tc>
          <w:tcPr>
            <w:tcW w:w="951" w:type="dxa"/>
          </w:tcPr>
          <w:p w14:paraId="05DE1A12" w14:textId="2B964902" w:rsidR="00187E66" w:rsidRPr="00E42C2E" w:rsidRDefault="00C717B5">
            <w:pPr>
              <w:tabs>
                <w:tab w:val="left" w:pos="4253"/>
              </w:tabs>
              <w:rPr>
                <w:rFonts w:cs="Arial"/>
              </w:rPr>
            </w:pPr>
            <w:r w:rsidRPr="00E42C2E">
              <w:rPr>
                <w:rFonts w:cs="Arial"/>
              </w:rPr>
              <w:lastRenderedPageBreak/>
              <w:t>18</w:t>
            </w:r>
            <w:r w:rsidR="00187E66" w:rsidRPr="00E42C2E">
              <w:rPr>
                <w:rFonts w:cs="Arial"/>
              </w:rPr>
              <w:t>.</w:t>
            </w:r>
          </w:p>
        </w:tc>
        <w:tc>
          <w:tcPr>
            <w:tcW w:w="1962" w:type="dxa"/>
          </w:tcPr>
          <w:p w14:paraId="349AE1E8" w14:textId="77777777" w:rsidR="00187E66" w:rsidRPr="00E42C2E" w:rsidRDefault="00187E66">
            <w:pPr>
              <w:tabs>
                <w:tab w:val="left" w:pos="4253"/>
              </w:tabs>
              <w:rPr>
                <w:rFonts w:cs="Arial"/>
              </w:rPr>
            </w:pPr>
            <w:r w:rsidRPr="00E42C2E">
              <w:rPr>
                <w:rFonts w:cs="Arial"/>
              </w:rPr>
              <w:t>Voltage Phase Unbalance</w:t>
            </w:r>
          </w:p>
        </w:tc>
        <w:tc>
          <w:tcPr>
            <w:tcW w:w="1721" w:type="dxa"/>
          </w:tcPr>
          <w:p w14:paraId="34D9520E" w14:textId="77777777" w:rsidR="00187E66" w:rsidRPr="00E42C2E" w:rsidRDefault="00187E66">
            <w:pPr>
              <w:tabs>
                <w:tab w:val="left" w:pos="4253"/>
              </w:tabs>
              <w:rPr>
                <w:rFonts w:cs="Arial"/>
              </w:rPr>
            </w:pPr>
            <w:r w:rsidRPr="00E42C2E">
              <w:rPr>
                <w:rFonts w:cs="Arial"/>
              </w:rPr>
              <w:t>ECC.6.1.5(b)</w:t>
            </w:r>
          </w:p>
          <w:p w14:paraId="102DB596" w14:textId="77777777" w:rsidR="00187E66" w:rsidRPr="00E42C2E" w:rsidRDefault="00187E66">
            <w:pPr>
              <w:tabs>
                <w:tab w:val="left" w:pos="4253"/>
              </w:tabs>
              <w:rPr>
                <w:rFonts w:cs="Arial"/>
              </w:rPr>
            </w:pPr>
            <w:r w:rsidRPr="00E42C2E">
              <w:rPr>
                <w:rFonts w:cs="Arial"/>
              </w:rPr>
              <w:t>ECC.6.1.6</w:t>
            </w:r>
          </w:p>
        </w:tc>
        <w:tc>
          <w:tcPr>
            <w:tcW w:w="9395" w:type="dxa"/>
          </w:tcPr>
          <w:p w14:paraId="449BEE72" w14:textId="4D229315" w:rsidR="00187E66" w:rsidRPr="00E42C2E" w:rsidRDefault="00187E66">
            <w:pPr>
              <w:tabs>
                <w:tab w:val="left" w:pos="4253"/>
              </w:tabs>
              <w:rPr>
                <w:rFonts w:cs="Arial"/>
                <w:u w:val="single"/>
              </w:rPr>
            </w:pPr>
            <w:r w:rsidRPr="00E42C2E">
              <w:rPr>
                <w:rFonts w:cs="Arial"/>
                <w:u w:val="single"/>
              </w:rPr>
              <w:t>The CATO:</w:t>
            </w:r>
          </w:p>
          <w:p w14:paraId="2D1752AC" w14:textId="77777777" w:rsidR="00187E66" w:rsidRPr="00E42C2E" w:rsidRDefault="00187E66">
            <w:pPr>
              <w:tabs>
                <w:tab w:val="left" w:pos="4253"/>
              </w:tabs>
              <w:rPr>
                <w:rFonts w:cs="Arial"/>
                <w:u w:val="single"/>
              </w:rPr>
            </w:pPr>
            <w:r w:rsidRPr="00E42C2E">
              <w:rPr>
                <w:rFonts w:cs="Arial"/>
                <w:u w:val="single"/>
              </w:rPr>
              <w:t>To provide Voltage Unbalance Assessment information as specified in STCP 12-1 which shall be in accordance with PC.4.4.1, PC.4.4.2, PC.4.5, PC.A.4.7 and DRC.6.1.5 Schedule 5, of the Grid Code.  The HVDC System shall be designed for a negative phase sequence component of 1.5% of the National Electricity Transmission System voltage for the determination of the HVDC System performance.</w:t>
            </w:r>
          </w:p>
          <w:p w14:paraId="72CB605B" w14:textId="77777777" w:rsidR="00187E66" w:rsidRPr="00E42C2E" w:rsidRDefault="00187E66">
            <w:pPr>
              <w:tabs>
                <w:tab w:val="left" w:pos="4253"/>
              </w:tabs>
              <w:rPr>
                <w:rFonts w:cs="Arial"/>
                <w:u w:val="single"/>
              </w:rPr>
            </w:pPr>
          </w:p>
          <w:p w14:paraId="7F3C7505" w14:textId="77777777" w:rsidR="00187E66" w:rsidRPr="00E42C2E" w:rsidRDefault="00187E66">
            <w:pPr>
              <w:tabs>
                <w:tab w:val="left" w:pos="4253"/>
              </w:tabs>
              <w:rPr>
                <w:rFonts w:cs="Arial"/>
                <w:u w:val="single"/>
              </w:rPr>
            </w:pPr>
            <w:r w:rsidRPr="00E42C2E">
              <w:rPr>
                <w:rFonts w:cs="Arial"/>
                <w:u w:val="single"/>
              </w:rPr>
              <w:t>The HVDC System shall be designed for continuous operation with a Phase (Voltage) Unbalance of up to 2%, which can prevail on the transmission system.</w:t>
            </w:r>
          </w:p>
          <w:p w14:paraId="4D624BA8" w14:textId="77777777" w:rsidR="00187E66" w:rsidRPr="00E42C2E" w:rsidRDefault="00187E66">
            <w:pPr>
              <w:tabs>
                <w:tab w:val="left" w:pos="4253"/>
              </w:tabs>
              <w:rPr>
                <w:rFonts w:cs="Arial"/>
                <w:u w:val="single"/>
              </w:rPr>
            </w:pPr>
          </w:p>
          <w:p w14:paraId="4EFD5C33" w14:textId="77777777" w:rsidR="00187E66" w:rsidRPr="00E42C2E" w:rsidRDefault="00187E66">
            <w:pPr>
              <w:tabs>
                <w:tab w:val="left" w:pos="4253"/>
              </w:tabs>
              <w:rPr>
                <w:rFonts w:cs="Arial"/>
                <w:u w:val="single"/>
              </w:rPr>
            </w:pPr>
            <w:r w:rsidRPr="00E42C2E">
              <w:rPr>
                <w:rFonts w:cs="Arial"/>
                <w:u w:val="single"/>
              </w:rPr>
              <w:t>(Note: The Phase Unbalance is calculated from the ratio of root mean square (rms) of negative phase sequence voltage to rms of positive phase sequence voltage, based on 10-minute average values, in accordance with IEC 61000 4-30).</w:t>
            </w:r>
          </w:p>
          <w:p w14:paraId="68C6E724" w14:textId="77777777" w:rsidR="00187E66" w:rsidRPr="00E42C2E" w:rsidRDefault="00187E66">
            <w:pPr>
              <w:tabs>
                <w:tab w:val="left" w:pos="4253"/>
              </w:tabs>
              <w:rPr>
                <w:rFonts w:cs="Arial"/>
                <w:u w:val="single"/>
              </w:rPr>
            </w:pPr>
          </w:p>
          <w:p w14:paraId="319E4F62" w14:textId="77777777" w:rsidR="00187E66" w:rsidRPr="00E42C2E" w:rsidRDefault="00187E66">
            <w:pPr>
              <w:tabs>
                <w:tab w:val="left" w:pos="4253"/>
              </w:tabs>
              <w:rPr>
                <w:rFonts w:cs="Arial"/>
                <w:u w:val="single"/>
              </w:rPr>
            </w:pPr>
            <w:r w:rsidRPr="00E42C2E">
              <w:rPr>
                <w:rFonts w:cs="Arial"/>
                <w:u w:val="single"/>
              </w:rPr>
              <w:t>PTO:</w:t>
            </w:r>
          </w:p>
          <w:p w14:paraId="21582D62" w14:textId="03350FB7" w:rsidR="00187E66" w:rsidRPr="007C54AC" w:rsidRDefault="00187E66">
            <w:pPr>
              <w:tabs>
                <w:tab w:val="left" w:pos="4253"/>
              </w:tabs>
              <w:rPr>
                <w:rFonts w:cs="Arial"/>
                <w:u w:val="single"/>
              </w:rPr>
            </w:pPr>
            <w:r w:rsidRPr="00E42C2E">
              <w:rPr>
                <w:rFonts w:cs="Arial"/>
                <w:u w:val="single"/>
              </w:rPr>
              <w:lastRenderedPageBreak/>
              <w:t xml:space="preserve">Required to carry out an unbalance assessment in accordance with Grid Code Conditions ECC.6.1.5(b) and ECC.6.1.6. Following the assessment, </w:t>
            </w:r>
            <w:r w:rsidR="00ED73B7">
              <w:rPr>
                <w:rFonts w:cs="Arial"/>
                <w:u w:val="single"/>
              </w:rPr>
              <w:t>t</w:t>
            </w:r>
            <w:r w:rsidRPr="007C54AC">
              <w:rPr>
                <w:rFonts w:cs="Arial"/>
                <w:u w:val="single"/>
              </w:rPr>
              <w:t>he PTO will specify to the CATO by written notice, the negative phase sequence current limits to which the CATO will comply.</w:t>
            </w:r>
          </w:p>
          <w:p w14:paraId="4ED1C6B7" w14:textId="77777777" w:rsidR="00187E66" w:rsidRPr="007C54AC" w:rsidRDefault="00187E66">
            <w:pPr>
              <w:tabs>
                <w:tab w:val="left" w:pos="4253"/>
              </w:tabs>
              <w:rPr>
                <w:rFonts w:cs="Arial"/>
                <w:u w:val="single"/>
              </w:rPr>
            </w:pPr>
          </w:p>
          <w:p w14:paraId="60C14A92" w14:textId="77777777" w:rsidR="00187E66" w:rsidRPr="007C54AC" w:rsidRDefault="00187E66">
            <w:pPr>
              <w:tabs>
                <w:tab w:val="left" w:pos="4253"/>
              </w:tabs>
              <w:rPr>
                <w:rFonts w:cs="Arial"/>
              </w:rPr>
            </w:pPr>
            <w:r w:rsidRPr="007C54AC">
              <w:rPr>
                <w:rFonts w:cs="Arial"/>
                <w:u w:val="single"/>
              </w:rPr>
              <w:t>The results of this assessment shall be published as a formal statement of compliance.</w:t>
            </w:r>
            <w:r w:rsidRPr="007C54AC" w:rsidDel="00C35824">
              <w:rPr>
                <w:rFonts w:cs="Arial"/>
                <w:u w:val="single"/>
              </w:rPr>
              <w:t xml:space="preserve"> </w:t>
            </w:r>
          </w:p>
        </w:tc>
      </w:tr>
      <w:tr w:rsidR="00187E66" w:rsidRPr="0067034B" w14:paraId="545401A6" w14:textId="77777777" w:rsidTr="00C717B5">
        <w:tc>
          <w:tcPr>
            <w:tcW w:w="951" w:type="dxa"/>
          </w:tcPr>
          <w:p w14:paraId="040604CA" w14:textId="2ADA7552" w:rsidR="00187E66" w:rsidRPr="00E42C2E" w:rsidRDefault="00C717B5">
            <w:pPr>
              <w:tabs>
                <w:tab w:val="left" w:pos="4253"/>
              </w:tabs>
              <w:rPr>
                <w:rFonts w:cs="Arial"/>
              </w:rPr>
            </w:pPr>
            <w:r w:rsidRPr="00E42C2E">
              <w:rPr>
                <w:rFonts w:cs="Arial"/>
              </w:rPr>
              <w:lastRenderedPageBreak/>
              <w:t>19</w:t>
            </w:r>
            <w:r w:rsidR="00187E66" w:rsidRPr="00E42C2E">
              <w:rPr>
                <w:rFonts w:cs="Arial"/>
              </w:rPr>
              <w:t>.</w:t>
            </w:r>
          </w:p>
        </w:tc>
        <w:tc>
          <w:tcPr>
            <w:tcW w:w="1962" w:type="dxa"/>
          </w:tcPr>
          <w:p w14:paraId="75F25D92" w14:textId="77777777" w:rsidR="00187E66" w:rsidRPr="00E42C2E" w:rsidRDefault="00187E66">
            <w:pPr>
              <w:tabs>
                <w:tab w:val="left" w:pos="4253"/>
              </w:tabs>
              <w:rPr>
                <w:rFonts w:cs="Arial"/>
              </w:rPr>
            </w:pPr>
            <w:r w:rsidRPr="00E42C2E">
              <w:rPr>
                <w:rFonts w:cs="Arial"/>
              </w:rPr>
              <w:t>Electromagnetic Transients</w:t>
            </w:r>
          </w:p>
        </w:tc>
        <w:tc>
          <w:tcPr>
            <w:tcW w:w="1721" w:type="dxa"/>
          </w:tcPr>
          <w:p w14:paraId="6DFC9FF9" w14:textId="77777777" w:rsidR="00187E66" w:rsidRPr="00E42C2E" w:rsidRDefault="00187E66">
            <w:pPr>
              <w:tabs>
                <w:tab w:val="left" w:pos="4253"/>
              </w:tabs>
              <w:rPr>
                <w:rFonts w:cs="Arial"/>
              </w:rPr>
            </w:pPr>
            <w:r w:rsidRPr="00E42C2E">
              <w:rPr>
                <w:rFonts w:cs="Arial"/>
              </w:rPr>
              <w:t>ECC.6.1.7(a)</w:t>
            </w:r>
          </w:p>
          <w:p w14:paraId="0F921011" w14:textId="77777777" w:rsidR="00187E66" w:rsidRPr="00E42C2E" w:rsidRDefault="00187E66">
            <w:pPr>
              <w:tabs>
                <w:tab w:val="left" w:pos="4253"/>
              </w:tabs>
              <w:rPr>
                <w:rFonts w:cs="Arial"/>
              </w:rPr>
            </w:pPr>
            <w:r w:rsidRPr="00E42C2E">
              <w:rPr>
                <w:rFonts w:cs="Arial"/>
              </w:rPr>
              <w:t>ECC.6.1.7(b)</w:t>
            </w:r>
          </w:p>
        </w:tc>
        <w:tc>
          <w:tcPr>
            <w:tcW w:w="9395" w:type="dxa"/>
          </w:tcPr>
          <w:p w14:paraId="5CEC925F" w14:textId="77777777" w:rsidR="00187E66" w:rsidRPr="00E02F69" w:rsidRDefault="00187E66">
            <w:pPr>
              <w:tabs>
                <w:tab w:val="left" w:pos="4253"/>
              </w:tabs>
              <w:rPr>
                <w:u w:val="single"/>
              </w:rPr>
            </w:pPr>
            <w:r w:rsidRPr="00E02F69">
              <w:rPr>
                <w:u w:val="single"/>
              </w:rPr>
              <w:t>The</w:t>
            </w:r>
            <w:r>
              <w:rPr>
                <w:u w:val="single"/>
              </w:rPr>
              <w:t xml:space="preserve"> CATO</w:t>
            </w:r>
            <w:r w:rsidRPr="00E02F69">
              <w:rPr>
                <w:u w:val="single"/>
              </w:rPr>
              <w:t>:</w:t>
            </w:r>
          </w:p>
          <w:p w14:paraId="7AB83B52" w14:textId="77777777" w:rsidR="00187E66" w:rsidRPr="00E02F69" w:rsidRDefault="00187E66">
            <w:pPr>
              <w:tabs>
                <w:tab w:val="left" w:pos="4253"/>
              </w:tabs>
              <w:rPr>
                <w:u w:val="single"/>
              </w:rPr>
            </w:pPr>
            <w:r w:rsidRPr="00E02F69">
              <w:rPr>
                <w:u w:val="single"/>
              </w:rPr>
              <w:t xml:space="preserve">To take appropriate measures to minimise the probability and severity of electromagnetic voltage transients which may occur when the </w:t>
            </w:r>
            <w:r>
              <w:rPr>
                <w:u w:val="single"/>
              </w:rPr>
              <w:t>CATO</w:t>
            </w:r>
            <w:r w:rsidRPr="00E02F69">
              <w:rPr>
                <w:u w:val="single"/>
              </w:rPr>
              <w:t xml:space="preserve"> Plant and Apparatus (or any material subsystem) is connected to or disconnected from the National Electricity Transmission System.</w:t>
            </w:r>
          </w:p>
          <w:p w14:paraId="08C8BFD0" w14:textId="77777777" w:rsidR="00187E66" w:rsidRPr="00E02F69" w:rsidRDefault="00187E66">
            <w:pPr>
              <w:tabs>
                <w:tab w:val="left" w:pos="4253"/>
              </w:tabs>
              <w:rPr>
                <w:u w:val="single"/>
              </w:rPr>
            </w:pPr>
          </w:p>
          <w:p w14:paraId="18734E54" w14:textId="77777777" w:rsidR="00187E66" w:rsidRPr="00E02F69" w:rsidRDefault="00187E66">
            <w:pPr>
              <w:tabs>
                <w:tab w:val="left" w:pos="4253"/>
              </w:tabs>
              <w:rPr>
                <w:u w:val="single"/>
              </w:rPr>
            </w:pPr>
            <w:r w:rsidRPr="00E02F69">
              <w:rPr>
                <w:u w:val="single"/>
              </w:rPr>
              <w:t xml:space="preserve">To provide </w:t>
            </w:r>
            <w:r>
              <w:rPr>
                <w:u w:val="single"/>
              </w:rPr>
              <w:t>the PTO</w:t>
            </w:r>
            <w:r w:rsidRPr="00E02F69">
              <w:rPr>
                <w:u w:val="single"/>
              </w:rPr>
              <w:t xml:space="preserve"> with details of such measures and an assessment of the predicted probability and severity of such transients in the detailed design phase and at least 18 months prior to completion.</w:t>
            </w:r>
          </w:p>
          <w:p w14:paraId="1A90B619" w14:textId="77777777" w:rsidR="00187E66" w:rsidRPr="00E02F69" w:rsidRDefault="00187E66">
            <w:pPr>
              <w:tabs>
                <w:tab w:val="left" w:pos="4253"/>
              </w:tabs>
              <w:rPr>
                <w:u w:val="single"/>
              </w:rPr>
            </w:pPr>
          </w:p>
          <w:p w14:paraId="3CA69ECB" w14:textId="77777777" w:rsidR="00187E66" w:rsidRPr="00E02F69" w:rsidRDefault="00187E66">
            <w:pPr>
              <w:tabs>
                <w:tab w:val="left" w:pos="4253"/>
              </w:tabs>
              <w:rPr>
                <w:u w:val="single"/>
              </w:rPr>
            </w:pPr>
            <w:r w:rsidRPr="00E02F69">
              <w:rPr>
                <w:u w:val="single"/>
              </w:rPr>
              <w:t>The fault levels that should be used for the Electromagnetic Transient studies are described in Table 1 in the section headed ‘Short Circuit Levels’.</w:t>
            </w:r>
          </w:p>
          <w:p w14:paraId="5F26B70C" w14:textId="77777777" w:rsidR="00187E66" w:rsidRPr="00E02F69" w:rsidRDefault="00187E66">
            <w:pPr>
              <w:tabs>
                <w:tab w:val="left" w:pos="4253"/>
              </w:tabs>
              <w:rPr>
                <w:u w:val="single"/>
              </w:rPr>
            </w:pPr>
          </w:p>
          <w:p w14:paraId="6B493760" w14:textId="77777777" w:rsidR="00C717B5" w:rsidRDefault="00C717B5" w:rsidP="00C717B5">
            <w:pPr>
              <w:tabs>
                <w:tab w:val="left" w:pos="4253"/>
              </w:tabs>
              <w:rPr>
                <w:u w:val="single"/>
              </w:rPr>
            </w:pPr>
          </w:p>
          <w:p w14:paraId="72DE4CEA" w14:textId="77777777" w:rsidR="00C717B5" w:rsidRPr="00E42C2E" w:rsidRDefault="00C717B5" w:rsidP="00C717B5">
            <w:pPr>
              <w:ind w:left="31"/>
              <w:jc w:val="both"/>
              <w:rPr>
                <w:rFonts w:cs="Arial"/>
              </w:rPr>
            </w:pPr>
            <w:r w:rsidRPr="00E42C2E">
              <w:rPr>
                <w:rFonts w:cs="Arial"/>
              </w:rPr>
              <w:t xml:space="preserve">The CATO is required to follow EREC P28-Issue 2 and provide a report to show – considering time-variation of frequency </w:t>
            </w:r>
            <w:r w:rsidRPr="00E42C2E">
              <w:rPr>
                <w:rFonts w:cs="Arial"/>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31CCA736" w14:textId="77777777" w:rsidR="00187E66" w:rsidRPr="00E02F69" w:rsidRDefault="00187E66">
            <w:pPr>
              <w:tabs>
                <w:tab w:val="left" w:pos="4253"/>
              </w:tabs>
              <w:rPr>
                <w:u w:val="single"/>
              </w:rPr>
            </w:pPr>
            <w:r w:rsidRPr="00E02F69">
              <w:rPr>
                <w:u w:val="single"/>
              </w:rPr>
              <w:t xml:space="preserve">The </w:t>
            </w:r>
            <w:r>
              <w:rPr>
                <w:u w:val="single"/>
              </w:rPr>
              <w:t>PTO</w:t>
            </w:r>
            <w:r w:rsidRPr="00E02F69">
              <w:rPr>
                <w:u w:val="single"/>
              </w:rPr>
              <w:t>:</w:t>
            </w:r>
          </w:p>
          <w:p w14:paraId="13378BD3" w14:textId="77777777" w:rsidR="00187E66" w:rsidRPr="00E02F69" w:rsidRDefault="00187E66">
            <w:pPr>
              <w:tabs>
                <w:tab w:val="left" w:pos="4253"/>
              </w:tabs>
              <w:rPr>
                <w:u w:val="single"/>
              </w:rPr>
            </w:pPr>
            <w:r w:rsidRPr="00E02F69">
              <w:rPr>
                <w:u w:val="single"/>
              </w:rPr>
              <w:lastRenderedPageBreak/>
              <w:t>To provide the latest fault level information to enable the assessment detailed above.</w:t>
            </w:r>
          </w:p>
          <w:p w14:paraId="54FBE2E3" w14:textId="77777777" w:rsidR="00187E66" w:rsidRPr="00E02F69" w:rsidRDefault="00187E66">
            <w:pPr>
              <w:tabs>
                <w:tab w:val="left" w:pos="4253"/>
              </w:tabs>
              <w:rPr>
                <w:u w:val="single"/>
              </w:rPr>
            </w:pPr>
          </w:p>
          <w:p w14:paraId="5E3BF202" w14:textId="77777777" w:rsidR="00187E66" w:rsidRPr="00E02F69" w:rsidRDefault="00187E66">
            <w:pPr>
              <w:tabs>
                <w:tab w:val="left" w:pos="4253"/>
              </w:tabs>
              <w:rPr>
                <w:u w:val="single"/>
              </w:rPr>
            </w:pPr>
            <w:r w:rsidRPr="00E02F69">
              <w:rPr>
                <w:u w:val="single"/>
              </w:rPr>
              <w:t xml:space="preserve">Note: The </w:t>
            </w:r>
            <w:r>
              <w:rPr>
                <w:u w:val="single"/>
              </w:rPr>
              <w:t>CATO</w:t>
            </w:r>
            <w:r w:rsidRPr="00E02F69">
              <w:rPr>
                <w:u w:val="single"/>
              </w:rPr>
              <w:t xml:space="preserve"> may wish to </w:t>
            </w:r>
            <w:proofErr w:type="gramStart"/>
            <w:r w:rsidRPr="00E02F69">
              <w:rPr>
                <w:u w:val="single"/>
              </w:rPr>
              <w:t>make reference</w:t>
            </w:r>
            <w:proofErr w:type="gramEnd"/>
            <w:r w:rsidRPr="00E02F69">
              <w:rPr>
                <w:u w:val="single"/>
              </w:rPr>
              <w:t xml:space="preserve"> to guidance documents including, but not limited to, IEC 60071-4.</w:t>
            </w:r>
          </w:p>
          <w:p w14:paraId="3CC024DF" w14:textId="77777777" w:rsidR="00187E66" w:rsidRPr="00E02F69" w:rsidRDefault="00187E66">
            <w:pPr>
              <w:tabs>
                <w:tab w:val="left" w:pos="4253"/>
              </w:tabs>
              <w:rPr>
                <w:u w:val="single"/>
              </w:rPr>
            </w:pPr>
          </w:p>
          <w:p w14:paraId="3253594D" w14:textId="77777777" w:rsidR="00187E66" w:rsidRPr="00E02F69" w:rsidRDefault="00187E66">
            <w:pPr>
              <w:tabs>
                <w:tab w:val="left" w:pos="4253"/>
              </w:tabs>
              <w:rPr>
                <w:u w:val="single"/>
              </w:rPr>
            </w:pPr>
            <w:proofErr w:type="gramStart"/>
            <w:r w:rsidRPr="00E02F69">
              <w:rPr>
                <w:u w:val="single"/>
              </w:rPr>
              <w:t>In the event that</w:t>
            </w:r>
            <w:proofErr w:type="gramEnd"/>
            <w:r w:rsidRPr="00E02F69">
              <w:rPr>
                <w:u w:val="single"/>
              </w:rPr>
              <w:t xml:space="preserve"> the </w:t>
            </w:r>
            <w:r>
              <w:rPr>
                <w:u w:val="single"/>
              </w:rPr>
              <w:t>PTO</w:t>
            </w:r>
            <w:r w:rsidRPr="00E02F69">
              <w:rPr>
                <w:u w:val="single"/>
              </w:rPr>
              <w:t xml:space="preserve"> needs to undertake transient overvoltage assessments, the </w:t>
            </w:r>
            <w:r>
              <w:rPr>
                <w:u w:val="single"/>
              </w:rPr>
              <w:t>CATO</w:t>
            </w:r>
            <w:r w:rsidRPr="00E02F69">
              <w:rPr>
                <w:u w:val="single"/>
              </w:rPr>
              <w:t xml:space="preserve"> will be required to provide the data required under</w:t>
            </w:r>
            <w:r>
              <w:rPr>
                <w:u w:val="single"/>
              </w:rPr>
              <w:t xml:space="preserve"> STCP 12-1 which shall be in accordance with Grid </w:t>
            </w:r>
            <w:proofErr w:type="gramStart"/>
            <w:r>
              <w:rPr>
                <w:u w:val="single"/>
              </w:rPr>
              <w:t xml:space="preserve">Code </w:t>
            </w:r>
            <w:r w:rsidRPr="00E02F69">
              <w:rPr>
                <w:u w:val="single"/>
              </w:rPr>
              <w:t xml:space="preserve"> PC.A.</w:t>
            </w:r>
            <w:proofErr w:type="gramEnd"/>
            <w:r w:rsidRPr="00E02F69">
              <w:rPr>
                <w:u w:val="single"/>
              </w:rPr>
              <w:t>6.2.1.</w:t>
            </w:r>
          </w:p>
          <w:p w14:paraId="4295B417" w14:textId="77777777" w:rsidR="00187E66" w:rsidRPr="00E02F69" w:rsidRDefault="00187E66">
            <w:pPr>
              <w:tabs>
                <w:tab w:val="left" w:pos="4253"/>
              </w:tabs>
              <w:rPr>
                <w:u w:val="single"/>
              </w:rPr>
            </w:pPr>
          </w:p>
          <w:p w14:paraId="042ABD63" w14:textId="77777777" w:rsidR="00187E66" w:rsidRPr="00E02F69" w:rsidRDefault="00187E66">
            <w:pPr>
              <w:tabs>
                <w:tab w:val="left" w:pos="4253"/>
              </w:tabs>
              <w:rPr>
                <w:u w:val="single"/>
              </w:rPr>
            </w:pPr>
            <w:proofErr w:type="gramStart"/>
            <w:r w:rsidRPr="00E02F69">
              <w:rPr>
                <w:u w:val="single"/>
              </w:rPr>
              <w:t>In order to</w:t>
            </w:r>
            <w:proofErr w:type="gramEnd"/>
            <w:r w:rsidRPr="00E02F69">
              <w:rPr>
                <w:u w:val="single"/>
              </w:rPr>
              <w:t xml:space="preserve"> limit </w:t>
            </w:r>
            <w:proofErr w:type="gramStart"/>
            <w:r w:rsidRPr="00E02F69">
              <w:rPr>
                <w:u w:val="single"/>
              </w:rPr>
              <w:t>voltage</w:t>
            </w:r>
            <w:proofErr w:type="gramEnd"/>
            <w:r w:rsidRPr="00E02F69">
              <w:rPr>
                <w:u w:val="single"/>
              </w:rPr>
              <w:t xml:space="preserve"> change at the</w:t>
            </w:r>
            <w:r>
              <w:rPr>
                <w:u w:val="single"/>
              </w:rPr>
              <w:t xml:space="preserve"> CATO</w:t>
            </w:r>
            <w:r w:rsidRPr="00E02F69">
              <w:rPr>
                <w:u w:val="single"/>
              </w:rPr>
              <w:t xml:space="preserve"> Transmission Interface Point, (for example during energisation), the </w:t>
            </w:r>
            <w:r>
              <w:rPr>
                <w:u w:val="single"/>
              </w:rPr>
              <w:t>CATO</w:t>
            </w:r>
            <w:r w:rsidRPr="00E02F69">
              <w:rPr>
                <w:u w:val="single"/>
              </w:rPr>
              <w:t xml:space="preserve"> shall also be required to satisfy the requirements of ECC.6.1.7(a) and ECC.6.1.7(b) of the Grid Code.</w:t>
            </w:r>
          </w:p>
          <w:p w14:paraId="76B02912" w14:textId="77777777" w:rsidR="00187E66" w:rsidRPr="00E02F69" w:rsidRDefault="00187E66">
            <w:pPr>
              <w:tabs>
                <w:tab w:val="left" w:pos="4253"/>
              </w:tabs>
              <w:rPr>
                <w:u w:val="single"/>
              </w:rPr>
            </w:pPr>
          </w:p>
          <w:p w14:paraId="06ADCB11" w14:textId="5F249AE3" w:rsidR="00187E66" w:rsidRPr="009B2744" w:rsidRDefault="00187E66">
            <w:pPr>
              <w:tabs>
                <w:tab w:val="left" w:pos="4253"/>
              </w:tabs>
              <w:rPr>
                <w:rFonts w:cs="Arial"/>
              </w:rPr>
            </w:pPr>
            <w:r w:rsidRPr="00E02F69">
              <w:rPr>
                <w:u w:val="single"/>
              </w:rPr>
              <w:t>Following the voltage fluctuation assessment, The</w:t>
            </w:r>
            <w:r>
              <w:rPr>
                <w:u w:val="single"/>
              </w:rPr>
              <w:t xml:space="preserve"> PTO</w:t>
            </w:r>
            <w:r w:rsidRPr="00E02F69">
              <w:rPr>
                <w:u w:val="single"/>
              </w:rPr>
              <w:t xml:space="preserve"> shall specify to the </w:t>
            </w:r>
            <w:r>
              <w:rPr>
                <w:u w:val="single"/>
              </w:rPr>
              <w:t>CATO</w:t>
            </w:r>
            <w:r w:rsidRPr="00E02F69">
              <w:rPr>
                <w:u w:val="single"/>
              </w:rPr>
              <w:t xml:space="preserve"> (by written notice) the flicker limits.  The </w:t>
            </w:r>
            <w:r>
              <w:rPr>
                <w:u w:val="single"/>
              </w:rPr>
              <w:t>CATO</w:t>
            </w:r>
            <w:r w:rsidRPr="00E02F69">
              <w:rPr>
                <w:u w:val="single"/>
              </w:rPr>
              <w:t xml:space="preserve"> shall ensure that the total repetitive voltage changes (flicker) due to the operation of the </w:t>
            </w:r>
            <w:r>
              <w:rPr>
                <w:u w:val="single"/>
              </w:rPr>
              <w:t>CATO’s</w:t>
            </w:r>
            <w:r w:rsidRPr="00E02F69">
              <w:rPr>
                <w:u w:val="single"/>
              </w:rPr>
              <w:t xml:space="preserve"> DC Converter Station and any associated equipment, when aggregated with existing flicker levels, do not exceed these values.</w:t>
            </w:r>
          </w:p>
        </w:tc>
      </w:tr>
      <w:tr w:rsidR="00187E66" w:rsidRPr="0067034B" w14:paraId="6A9DCDDE" w14:textId="77777777" w:rsidTr="00C717B5">
        <w:tc>
          <w:tcPr>
            <w:tcW w:w="951" w:type="dxa"/>
          </w:tcPr>
          <w:p w14:paraId="35D0192B" w14:textId="718915DD" w:rsidR="00187E66" w:rsidRPr="009B2744" w:rsidRDefault="00187E66">
            <w:pPr>
              <w:tabs>
                <w:tab w:val="left" w:pos="4253"/>
              </w:tabs>
              <w:rPr>
                <w:rFonts w:cs="Arial"/>
              </w:rPr>
            </w:pPr>
          </w:p>
        </w:tc>
        <w:tc>
          <w:tcPr>
            <w:tcW w:w="1962" w:type="dxa"/>
          </w:tcPr>
          <w:p w14:paraId="0B6254A0" w14:textId="10445818" w:rsidR="00187E66" w:rsidRPr="009B2744" w:rsidRDefault="00187E66">
            <w:pPr>
              <w:tabs>
                <w:tab w:val="left" w:pos="4253"/>
              </w:tabs>
              <w:rPr>
                <w:rFonts w:cs="Arial"/>
              </w:rPr>
            </w:pPr>
          </w:p>
        </w:tc>
        <w:tc>
          <w:tcPr>
            <w:tcW w:w="1721" w:type="dxa"/>
          </w:tcPr>
          <w:p w14:paraId="565534F9" w14:textId="493FBB51" w:rsidR="00187E66" w:rsidRPr="009B2744" w:rsidRDefault="00187E66">
            <w:pPr>
              <w:tabs>
                <w:tab w:val="left" w:pos="4253"/>
              </w:tabs>
              <w:rPr>
                <w:rFonts w:cs="Arial"/>
              </w:rPr>
            </w:pPr>
          </w:p>
        </w:tc>
        <w:tc>
          <w:tcPr>
            <w:tcW w:w="9395" w:type="dxa"/>
          </w:tcPr>
          <w:p w14:paraId="1DDE0CCD" w14:textId="79978CF2" w:rsidR="00187E66" w:rsidRPr="009B2744" w:rsidRDefault="00187E66">
            <w:pPr>
              <w:tabs>
                <w:tab w:val="left" w:pos="4253"/>
              </w:tabs>
              <w:rPr>
                <w:rFonts w:cs="Arial"/>
                <w:u w:val="single"/>
              </w:rPr>
            </w:pPr>
          </w:p>
        </w:tc>
      </w:tr>
      <w:tr w:rsidR="00187E66" w:rsidRPr="0067034B" w14:paraId="6D9BD880" w14:textId="77777777" w:rsidTr="00C717B5">
        <w:tc>
          <w:tcPr>
            <w:tcW w:w="951" w:type="dxa"/>
          </w:tcPr>
          <w:p w14:paraId="42EF9CBC" w14:textId="2D91990C" w:rsidR="00187E66" w:rsidRPr="009B2744" w:rsidRDefault="00C717B5">
            <w:pPr>
              <w:tabs>
                <w:tab w:val="left" w:pos="4253"/>
              </w:tabs>
              <w:rPr>
                <w:rFonts w:cs="Arial"/>
              </w:rPr>
            </w:pPr>
            <w:r w:rsidRPr="009B2744">
              <w:rPr>
                <w:rFonts w:cs="Arial"/>
              </w:rPr>
              <w:t>20</w:t>
            </w:r>
            <w:r w:rsidR="00187E66" w:rsidRPr="009B2744">
              <w:rPr>
                <w:rFonts w:cs="Arial"/>
              </w:rPr>
              <w:t>.</w:t>
            </w:r>
          </w:p>
        </w:tc>
        <w:tc>
          <w:tcPr>
            <w:tcW w:w="1962" w:type="dxa"/>
          </w:tcPr>
          <w:p w14:paraId="7D5C9F07" w14:textId="77777777" w:rsidR="00187E66" w:rsidRPr="009B2744" w:rsidRDefault="00187E66">
            <w:pPr>
              <w:tabs>
                <w:tab w:val="left" w:pos="4253"/>
              </w:tabs>
              <w:rPr>
                <w:rFonts w:cs="Arial"/>
              </w:rPr>
            </w:pPr>
            <w:r w:rsidRPr="009B2744">
              <w:rPr>
                <w:rFonts w:cs="Arial"/>
              </w:rPr>
              <w:t>Short circuit levels at the CATO Transmission Interface Point</w:t>
            </w:r>
          </w:p>
        </w:tc>
        <w:tc>
          <w:tcPr>
            <w:tcW w:w="1721" w:type="dxa"/>
          </w:tcPr>
          <w:p w14:paraId="654DBB5D" w14:textId="77777777" w:rsidR="00187E66" w:rsidRPr="009B2744" w:rsidRDefault="00187E66">
            <w:pPr>
              <w:tabs>
                <w:tab w:val="left" w:pos="4253"/>
              </w:tabs>
              <w:rPr>
                <w:rFonts w:cs="Arial"/>
              </w:rPr>
            </w:pPr>
          </w:p>
        </w:tc>
        <w:tc>
          <w:tcPr>
            <w:tcW w:w="9395" w:type="dxa"/>
          </w:tcPr>
          <w:p w14:paraId="7219C74F" w14:textId="77777777" w:rsidR="00187E66" w:rsidRPr="009B2744" w:rsidRDefault="00187E66">
            <w:pPr>
              <w:pStyle w:val="BodyTextIndent"/>
              <w:ind w:firstLine="0"/>
              <w:rPr>
                <w:rFonts w:cs="Arial"/>
              </w:rPr>
            </w:pPr>
            <w:bookmarkStart w:id="15" w:name="_Hlk46215607"/>
            <w:r w:rsidRPr="009B2744">
              <w:rPr>
                <w:rFonts w:cs="Arial"/>
                <w:u w:val="single"/>
              </w:rPr>
              <w:t>The CATO</w:t>
            </w:r>
            <w:r w:rsidRPr="009B2744">
              <w:rPr>
                <w:rFonts w:cs="Arial"/>
              </w:rPr>
              <w:t>:</w:t>
            </w:r>
          </w:p>
          <w:p w14:paraId="62000A72" w14:textId="77777777" w:rsidR="00187E66" w:rsidRPr="009B2744" w:rsidRDefault="00187E66">
            <w:pPr>
              <w:pStyle w:val="BodyTextIndent"/>
              <w:ind w:firstLine="0"/>
              <w:rPr>
                <w:rFonts w:cs="Arial"/>
              </w:rPr>
            </w:pPr>
            <w:r w:rsidRPr="009B2744">
              <w:rPr>
                <w:rFonts w:cs="Arial"/>
              </w:rPr>
              <w:t>The Converter Station must continue to operate satisfactorily and keep fundamental frequency over-voltages to within the limit specified under ‘System Voltage Variations at the CATO Transmission Interface Point,’ using minimum fault levels as described in the Table 1 below:</w:t>
            </w:r>
            <w:r w:rsidRPr="009B2744" w:rsidDel="00DD48B6">
              <w:rPr>
                <w:rFonts w:cs="Arial"/>
              </w:rPr>
              <w:t xml:space="preserve"> </w:t>
            </w:r>
          </w:p>
          <w:p w14:paraId="369DB538" w14:textId="77777777" w:rsidR="00187E66" w:rsidRPr="009B2744" w:rsidRDefault="00187E66">
            <w:pPr>
              <w:pStyle w:val="BodyTextIndent"/>
              <w:ind w:firstLine="0"/>
              <w:rPr>
                <w:rFonts w:cs="Arial"/>
              </w:rPr>
            </w:pPr>
          </w:p>
          <w:p w14:paraId="5B3DFE35" w14:textId="77777777" w:rsidR="00187E66" w:rsidRPr="009B2744" w:rsidRDefault="00187E66">
            <w:pPr>
              <w:pStyle w:val="BodyTextIndent"/>
              <w:ind w:firstLine="0"/>
              <w:rPr>
                <w:rFonts w:cs="Arial"/>
              </w:rPr>
            </w:pPr>
          </w:p>
          <w:p w14:paraId="744E216D" w14:textId="77777777" w:rsidR="00187E66" w:rsidRPr="009B2744" w:rsidRDefault="00187E66">
            <w:pPr>
              <w:pStyle w:val="BodyTextIndent"/>
              <w:ind w:firstLine="0"/>
              <w:rPr>
                <w:rFonts w:cs="Arial"/>
              </w:rPr>
            </w:pPr>
          </w:p>
          <w:p w14:paraId="74653B32" w14:textId="77777777" w:rsidR="00187E66" w:rsidRPr="009B2744" w:rsidRDefault="00187E66">
            <w:pPr>
              <w:pStyle w:val="BodyTextIndent"/>
              <w:ind w:firstLine="0"/>
              <w:rPr>
                <w:rFonts w:cs="Arial"/>
              </w:rPr>
            </w:pPr>
          </w:p>
          <w:p w14:paraId="6A9CDCE1" w14:textId="77777777" w:rsidR="00187E66" w:rsidRPr="009B2744" w:rsidRDefault="00187E66">
            <w:pPr>
              <w:pStyle w:val="BodyTextIndent"/>
              <w:ind w:firstLine="0"/>
              <w:rPr>
                <w:rFonts w:cs="Arial"/>
              </w:rPr>
            </w:pPr>
          </w:p>
          <w:p w14:paraId="1ED29D59" w14:textId="77777777" w:rsidR="00187E66" w:rsidRPr="009B2744" w:rsidRDefault="00187E66">
            <w:pPr>
              <w:pStyle w:val="BodyTextIndent"/>
              <w:ind w:firstLine="0"/>
              <w:rPr>
                <w:rFonts w:cs="Arial"/>
              </w:rPr>
            </w:pPr>
          </w:p>
          <w:p w14:paraId="10EB319B" w14:textId="77777777" w:rsidR="00187E66" w:rsidRPr="009B2744" w:rsidRDefault="00187E66">
            <w:pPr>
              <w:pStyle w:val="BodyTextIndent"/>
              <w:ind w:firstLine="0"/>
              <w:rPr>
                <w:rFonts w:cs="Arial"/>
              </w:rPr>
            </w:pPr>
          </w:p>
          <w:p w14:paraId="29DACBB8" w14:textId="77777777" w:rsidR="00187E66" w:rsidRPr="009B2744" w:rsidRDefault="00187E66">
            <w:pPr>
              <w:pStyle w:val="BodyTextIndent"/>
              <w:ind w:firstLine="0"/>
              <w:rPr>
                <w:rFonts w:cs="Arial"/>
              </w:rPr>
            </w:pPr>
          </w:p>
          <w:p w14:paraId="49C62577" w14:textId="77777777" w:rsidR="00187E66" w:rsidRPr="009B2744" w:rsidRDefault="00187E66">
            <w:pPr>
              <w:pStyle w:val="BodyTextIndent"/>
              <w:ind w:firstLine="0"/>
              <w:rPr>
                <w:rFonts w:cs="Arial"/>
              </w:rPr>
            </w:pPr>
          </w:p>
          <w:p w14:paraId="519814FB" w14:textId="77777777" w:rsidR="00187E66" w:rsidRPr="009B2744" w:rsidRDefault="00187E66">
            <w:pPr>
              <w:pStyle w:val="BodyTextIndent"/>
              <w:ind w:firstLine="0"/>
              <w:rPr>
                <w:rFonts w:cs="Arial"/>
              </w:rPr>
            </w:pPr>
          </w:p>
          <w:p w14:paraId="5269B75A" w14:textId="77777777" w:rsidR="00187E66" w:rsidRPr="009B2744" w:rsidRDefault="00187E66">
            <w:pPr>
              <w:pStyle w:val="BodyTextIndent"/>
              <w:ind w:firstLine="0"/>
              <w:rPr>
                <w:rFonts w:cs="Arial"/>
              </w:rPr>
            </w:pPr>
          </w:p>
          <w:p w14:paraId="3CABCD30" w14:textId="77777777" w:rsidR="00187E66" w:rsidRPr="009B2744" w:rsidRDefault="00187E66">
            <w:pPr>
              <w:pStyle w:val="BodyTextIndent"/>
              <w:ind w:firstLine="0"/>
              <w:rPr>
                <w:rFonts w:cs="Arial"/>
              </w:rPr>
            </w:pPr>
          </w:p>
          <w:p w14:paraId="25EB8DF2" w14:textId="77777777" w:rsidR="00187E66" w:rsidRPr="009B2744" w:rsidRDefault="00187E66">
            <w:pPr>
              <w:pStyle w:val="BodyTextIndent"/>
              <w:ind w:firstLine="0"/>
              <w:rPr>
                <w:rFonts w:cs="Arial"/>
              </w:rPr>
            </w:pPr>
          </w:p>
          <w:p w14:paraId="58B138C8" w14:textId="77777777" w:rsidR="00187E66" w:rsidRPr="009B2744" w:rsidRDefault="00187E66">
            <w:pPr>
              <w:pStyle w:val="BodyTextIndent"/>
              <w:ind w:firstLine="0"/>
              <w:rPr>
                <w:rFonts w:cs="Arial"/>
              </w:rPr>
            </w:pPr>
          </w:p>
          <w:p w14:paraId="21DC2F85" w14:textId="77777777" w:rsidR="00187E66" w:rsidRPr="009B2744" w:rsidRDefault="00187E66">
            <w:pPr>
              <w:pStyle w:val="BodyTextIndent"/>
              <w:ind w:firstLine="0"/>
              <w:rPr>
                <w:rFonts w:cs="Arial"/>
              </w:rPr>
            </w:pPr>
          </w:p>
          <w:p w14:paraId="1717B326" w14:textId="77777777" w:rsidR="00187E66" w:rsidRPr="009B2744" w:rsidRDefault="00187E66">
            <w:pPr>
              <w:pStyle w:val="BodyTextIndent"/>
              <w:ind w:firstLine="0"/>
              <w:rPr>
                <w:rFonts w:cs="Arial"/>
              </w:rPr>
            </w:pPr>
          </w:p>
          <w:p w14:paraId="03406444" w14:textId="77777777" w:rsidR="00187E66" w:rsidRPr="009B2744" w:rsidRDefault="00187E66">
            <w:pPr>
              <w:pStyle w:val="BodyTextIndent"/>
              <w:ind w:firstLine="0"/>
              <w:rPr>
                <w:rFonts w:cs="Arial"/>
              </w:rPr>
            </w:pPr>
          </w:p>
          <w:p w14:paraId="585345AA" w14:textId="77777777" w:rsidR="00187E66" w:rsidRPr="009B2744" w:rsidRDefault="00187E66">
            <w:pPr>
              <w:pStyle w:val="BodyTextIndent"/>
              <w:ind w:firstLine="0"/>
              <w:rPr>
                <w:rFonts w:cs="Arial"/>
              </w:rPr>
            </w:pPr>
          </w:p>
          <w:p w14:paraId="0DA4771C" w14:textId="77777777" w:rsidR="00187E66" w:rsidRPr="009B2744" w:rsidRDefault="00187E66">
            <w:pPr>
              <w:pStyle w:val="BodyTextIndent"/>
              <w:ind w:firstLine="0"/>
              <w:rPr>
                <w:rFonts w:cs="Arial"/>
              </w:rPr>
            </w:pPr>
          </w:p>
          <w:tbl>
            <w:tblPr>
              <w:tblW w:w="5000" w:type="pct"/>
              <w:tblCellMar>
                <w:left w:w="0" w:type="dxa"/>
                <w:right w:w="0" w:type="dxa"/>
              </w:tblCellMar>
              <w:tblLook w:val="04A0" w:firstRow="1" w:lastRow="0" w:firstColumn="1" w:lastColumn="0" w:noHBand="0" w:noVBand="1"/>
            </w:tblPr>
            <w:tblGrid>
              <w:gridCol w:w="1585"/>
              <w:gridCol w:w="1403"/>
              <w:gridCol w:w="1980"/>
              <w:gridCol w:w="4191"/>
            </w:tblGrid>
            <w:tr w:rsidR="00187E66" w:rsidRPr="0067034B" w14:paraId="739AE4E6"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7A2A4F" w14:textId="77777777" w:rsidR="00187E66" w:rsidRPr="009B2744" w:rsidRDefault="00187E66">
                  <w:pPr>
                    <w:jc w:val="center"/>
                    <w:rPr>
                      <w:rFonts w:cs="Arial"/>
                    </w:rPr>
                  </w:pPr>
                  <w:r w:rsidRPr="009B2744">
                    <w:rPr>
                      <w:rFonts w:cs="Arial"/>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6214B" w14:textId="77777777" w:rsidR="00187E66" w:rsidRPr="009B2744" w:rsidRDefault="00187E66">
                  <w:pPr>
                    <w:jc w:val="center"/>
                    <w:rPr>
                      <w:rFonts w:cs="Arial"/>
                    </w:rPr>
                  </w:pPr>
                  <w:r w:rsidRPr="009B2744">
                    <w:rPr>
                      <w:rFonts w:cs="Arial"/>
                    </w:rPr>
                    <w:t>3-phase Sub-Transient</w:t>
                  </w:r>
                </w:p>
                <w:p w14:paraId="0C28192F" w14:textId="77777777" w:rsidR="00187E66" w:rsidRPr="009B2744" w:rsidRDefault="00187E66">
                  <w:pPr>
                    <w:jc w:val="center"/>
                    <w:rPr>
                      <w:rFonts w:cs="Arial"/>
                    </w:rPr>
                  </w:pPr>
                  <w:r w:rsidRPr="009B2744">
                    <w:rPr>
                      <w:rFonts w:cs="Arial"/>
                    </w:rPr>
                    <w:t>(kA)</w:t>
                  </w:r>
                </w:p>
              </w:tc>
              <w:tc>
                <w:tcPr>
                  <w:tcW w:w="1081" w:type="pct"/>
                  <w:tcBorders>
                    <w:top w:val="single" w:sz="8" w:space="0" w:color="auto"/>
                    <w:left w:val="nil"/>
                    <w:bottom w:val="single" w:sz="8" w:space="0" w:color="auto"/>
                    <w:right w:val="single" w:sz="8" w:space="0" w:color="auto"/>
                  </w:tcBorders>
                  <w:hideMark/>
                </w:tcPr>
                <w:p w14:paraId="795AD8DE" w14:textId="77777777" w:rsidR="00187E66" w:rsidRPr="009B2744" w:rsidRDefault="00187E66">
                  <w:pPr>
                    <w:jc w:val="center"/>
                    <w:rPr>
                      <w:rFonts w:cs="Arial"/>
                    </w:rPr>
                  </w:pPr>
                  <w:r w:rsidRPr="009B2744">
                    <w:rPr>
                      <w:rFonts w:cs="Arial"/>
                    </w:rPr>
                    <w:t>1-phase sub-transient</w:t>
                  </w:r>
                </w:p>
                <w:p w14:paraId="2D3EB0B7" w14:textId="77777777" w:rsidR="00187E66" w:rsidRPr="009B2744" w:rsidRDefault="00187E66">
                  <w:pPr>
                    <w:jc w:val="center"/>
                    <w:rPr>
                      <w:rFonts w:cs="Arial"/>
                    </w:rPr>
                  </w:pPr>
                  <w:r w:rsidRPr="009B2744">
                    <w:rPr>
                      <w:rFonts w:cs="Arial"/>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0E1DE4" w14:textId="77777777" w:rsidR="00187E66" w:rsidRPr="009B2744" w:rsidRDefault="00187E66">
                  <w:pPr>
                    <w:jc w:val="center"/>
                    <w:rPr>
                      <w:rFonts w:cs="Arial"/>
                      <w:b/>
                      <w:bCs/>
                    </w:rPr>
                  </w:pPr>
                  <w:r w:rsidRPr="009B2744">
                    <w:rPr>
                      <w:rFonts w:cs="Arial"/>
                      <w:b/>
                      <w:bCs/>
                    </w:rPr>
                    <w:t>Purpose</w:t>
                  </w:r>
                </w:p>
                <w:p w14:paraId="0D9DA3A0" w14:textId="77777777" w:rsidR="00187E66" w:rsidRPr="009B2744" w:rsidRDefault="00187E66">
                  <w:pPr>
                    <w:ind w:right="22"/>
                    <w:jc w:val="both"/>
                    <w:rPr>
                      <w:rFonts w:cs="Arial"/>
                    </w:rPr>
                  </w:pPr>
                  <w:r w:rsidRPr="009B2744">
                    <w:rPr>
                      <w:rFonts w:cs="Arial"/>
                    </w:rPr>
                    <w:t>(It is recommended the relevant fault levels are used for the following purposes)</w:t>
                  </w:r>
                </w:p>
              </w:tc>
            </w:tr>
            <w:tr w:rsidR="00187E66" w:rsidRPr="0067034B" w14:paraId="6D206B9E"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C391A" w14:textId="77777777" w:rsidR="00187E66" w:rsidRPr="009B2744" w:rsidRDefault="00187E66">
                  <w:pPr>
                    <w:rPr>
                      <w:rFonts w:cs="Arial"/>
                    </w:rPr>
                  </w:pPr>
                  <w:r w:rsidRPr="009B2744">
                    <w:rPr>
                      <w:rFonts w:cs="Arial"/>
                    </w:rPr>
                    <w:lastRenderedPageBreak/>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3F376380" w14:textId="77777777" w:rsidR="00187E66" w:rsidRPr="009B2744" w:rsidRDefault="00187E66">
                  <w:pPr>
                    <w:jc w:val="center"/>
                    <w:rPr>
                      <w:rFonts w:cs="Arial"/>
                      <w:color w:val="FF0000"/>
                    </w:rPr>
                  </w:pPr>
                  <w:r w:rsidRPr="009B2744">
                    <w:rPr>
                      <w:rFonts w:cs="Arial"/>
                      <w:color w:val="FF0000"/>
                    </w:rPr>
                    <w:t>XXXX</w:t>
                  </w:r>
                </w:p>
                <w:p w14:paraId="4AF10329"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1B1317AF" w14:textId="77777777" w:rsidR="00187E66" w:rsidRPr="009B2744" w:rsidRDefault="00187E66">
                  <w:pPr>
                    <w:jc w:val="center"/>
                    <w:rPr>
                      <w:rFonts w:cs="Arial"/>
                      <w:color w:val="FF0000"/>
                    </w:rPr>
                  </w:pPr>
                  <w:r w:rsidRPr="009B2744">
                    <w:rPr>
                      <w:rFonts w:cs="Arial"/>
                      <w:color w:val="FF0000"/>
                    </w:rPr>
                    <w:t>XXXX</w:t>
                  </w:r>
                </w:p>
                <w:p w14:paraId="46805B9B"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5472AA4" w14:textId="77777777" w:rsidR="00187E66" w:rsidRPr="009B2744" w:rsidRDefault="00187E66" w:rsidP="009B2744">
                  <w:pPr>
                    <w:numPr>
                      <w:ilvl w:val="0"/>
                      <w:numId w:val="39"/>
                    </w:numPr>
                    <w:spacing w:after="0"/>
                    <w:rPr>
                      <w:rFonts w:cs="Arial"/>
                    </w:rPr>
                  </w:pPr>
                  <w:r w:rsidRPr="009B2744">
                    <w:rPr>
                      <w:rFonts w:cs="Arial"/>
                    </w:rPr>
                    <w:t>Protection settings with additional appropriate safety margins.</w:t>
                  </w:r>
                </w:p>
                <w:p w14:paraId="563BAD8B" w14:textId="5E88A3A2" w:rsidR="00187E66" w:rsidRPr="009B2744" w:rsidRDefault="00187E66" w:rsidP="009B2744">
                  <w:pPr>
                    <w:numPr>
                      <w:ilvl w:val="0"/>
                      <w:numId w:val="39"/>
                    </w:numPr>
                    <w:spacing w:after="0"/>
                    <w:rPr>
                      <w:rFonts w:cs="Arial"/>
                    </w:rPr>
                  </w:pPr>
                  <w:r w:rsidRPr="009B2744">
                    <w:rPr>
                      <w:rFonts w:cs="Arial"/>
                    </w:rPr>
                    <w:t xml:space="preserve">Electromagnetic transient study in relation to ECC.6.1.7(a) and (b) </w:t>
                  </w:r>
                  <w:r w:rsidRPr="009B2744">
                    <w:rPr>
                      <w:rFonts w:cs="Arial"/>
                      <w:color w:val="FF0000"/>
                    </w:rPr>
                    <w:t>and TOV (TGN 288</w:t>
                  </w:r>
                  <w:r w:rsidR="00325F0B" w:rsidRPr="009B2744">
                    <w:rPr>
                      <w:rFonts w:cs="Arial"/>
                      <w:color w:val="FF0000"/>
                    </w:rPr>
                    <w:t>). (</w:t>
                  </w:r>
                  <w:r w:rsidRPr="009B2744">
                    <w:rPr>
                      <w:rFonts w:cs="Arial"/>
                      <w:i/>
                      <w:highlight w:val="yellow"/>
                    </w:rPr>
                    <w:t>E&amp;W only</w:t>
                  </w:r>
                  <w:r w:rsidRPr="009B2744">
                    <w:rPr>
                      <w:rFonts w:cs="Arial"/>
                      <w:color w:val="FF0000"/>
                    </w:rPr>
                    <w:t>)</w:t>
                  </w:r>
                </w:p>
                <w:p w14:paraId="4A7D90C7" w14:textId="77777777" w:rsidR="00187E66" w:rsidRPr="009B2744" w:rsidRDefault="00187E66" w:rsidP="009B2744">
                  <w:pPr>
                    <w:numPr>
                      <w:ilvl w:val="0"/>
                      <w:numId w:val="39"/>
                    </w:numPr>
                    <w:spacing w:after="0"/>
                    <w:rPr>
                      <w:rFonts w:cs="Arial"/>
                    </w:rPr>
                  </w:pPr>
                  <w:r w:rsidRPr="009B2744">
                    <w:rPr>
                      <w:rFonts w:cs="Arial"/>
                    </w:rPr>
                    <w:t>Any study in relation to unbalance.</w:t>
                  </w:r>
                </w:p>
                <w:p w14:paraId="4E27EF9E" w14:textId="77777777" w:rsidR="00187E66" w:rsidRPr="009B2744" w:rsidRDefault="00187E66">
                  <w:pPr>
                    <w:rPr>
                      <w:rFonts w:cs="Arial"/>
                    </w:rPr>
                  </w:pPr>
                </w:p>
              </w:tc>
            </w:tr>
            <w:tr w:rsidR="00187E66" w:rsidRPr="0067034B" w14:paraId="1E389FE2"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CD89D5" w14:textId="77777777" w:rsidR="00187E66" w:rsidRPr="009B2744" w:rsidRDefault="00187E66">
                  <w:pPr>
                    <w:rPr>
                      <w:rFonts w:cs="Arial"/>
                    </w:rPr>
                  </w:pPr>
                  <w:r w:rsidRPr="009B2744">
                    <w:rPr>
                      <w:rFonts w:cs="Arial"/>
                    </w:rPr>
                    <w:t>Post fault 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5B2D668D" w14:textId="77777777" w:rsidR="00187E66" w:rsidRPr="009B2744" w:rsidRDefault="00187E66">
                  <w:pPr>
                    <w:jc w:val="center"/>
                    <w:rPr>
                      <w:rFonts w:cs="Arial"/>
                      <w:color w:val="FF0000"/>
                    </w:rPr>
                  </w:pPr>
                  <w:r w:rsidRPr="009B2744">
                    <w:rPr>
                      <w:rFonts w:cs="Arial"/>
                      <w:color w:val="FF0000"/>
                    </w:rPr>
                    <w:t>XXXX</w:t>
                  </w:r>
                </w:p>
                <w:p w14:paraId="77C41592"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387C86E3" w14:textId="77777777" w:rsidR="00187E66" w:rsidRPr="009B2744" w:rsidRDefault="00187E66">
                  <w:pPr>
                    <w:jc w:val="center"/>
                    <w:rPr>
                      <w:rFonts w:cs="Arial"/>
                      <w:color w:val="FF0000"/>
                    </w:rPr>
                  </w:pPr>
                  <w:r w:rsidRPr="009B2744">
                    <w:rPr>
                      <w:rFonts w:cs="Arial"/>
                      <w:color w:val="FF0000"/>
                    </w:rPr>
                    <w:t>XXXX</w:t>
                  </w:r>
                </w:p>
                <w:p w14:paraId="1C4F8E41"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33111AA5" w14:textId="77777777" w:rsidR="00187E66" w:rsidRPr="009B2744" w:rsidRDefault="00187E66" w:rsidP="009B2744">
                  <w:pPr>
                    <w:numPr>
                      <w:ilvl w:val="0"/>
                      <w:numId w:val="41"/>
                    </w:numPr>
                    <w:spacing w:after="0"/>
                    <w:rPr>
                      <w:rFonts w:cs="Arial"/>
                    </w:rPr>
                  </w:pPr>
                  <w:r w:rsidRPr="009B2744">
                    <w:rPr>
                      <w:rFonts w:cs="Arial"/>
                    </w:rPr>
                    <w:t>Fault ride through</w:t>
                  </w:r>
                </w:p>
                <w:p w14:paraId="32380D46" w14:textId="77777777" w:rsidR="00187E66" w:rsidRPr="009B2744" w:rsidRDefault="00187E66" w:rsidP="009B2744">
                  <w:pPr>
                    <w:numPr>
                      <w:ilvl w:val="0"/>
                      <w:numId w:val="41"/>
                    </w:numPr>
                    <w:spacing w:after="0"/>
                    <w:rPr>
                      <w:rFonts w:cs="Arial"/>
                    </w:rPr>
                  </w:pPr>
                  <w:r w:rsidRPr="009B2744">
                    <w:rPr>
                      <w:rFonts w:cs="Arial"/>
                    </w:rPr>
                    <w:t>Transient active and reactive power exchange studies</w:t>
                  </w:r>
                </w:p>
                <w:p w14:paraId="2B620E66" w14:textId="77777777" w:rsidR="00187E66" w:rsidRPr="009B2744" w:rsidRDefault="00187E66" w:rsidP="009B2744">
                  <w:pPr>
                    <w:numPr>
                      <w:ilvl w:val="0"/>
                      <w:numId w:val="41"/>
                    </w:numPr>
                    <w:spacing w:after="0"/>
                    <w:rPr>
                      <w:rFonts w:cs="Arial"/>
                    </w:rPr>
                  </w:pPr>
                  <w:r w:rsidRPr="009B2744">
                    <w:rPr>
                      <w:rFonts w:cs="Arial"/>
                    </w:rPr>
                    <w:t>For SSTI and control interaction studies the part of network around the point-of-interest is usually modelled. Post fault minimum fault level, which represent a N-1-D condition on a summer minimum scenario should be included in the study cases.</w:t>
                  </w:r>
                </w:p>
                <w:p w14:paraId="6BCF1BF8" w14:textId="77777777" w:rsidR="00187E66" w:rsidRPr="009B2744" w:rsidRDefault="00187E66">
                  <w:pPr>
                    <w:rPr>
                      <w:rFonts w:cs="Arial"/>
                    </w:rPr>
                  </w:pPr>
                </w:p>
                <w:p w14:paraId="0370ECC9" w14:textId="77777777" w:rsidR="00187E66" w:rsidRPr="009B2744" w:rsidRDefault="00187E66">
                  <w:pPr>
                    <w:rPr>
                      <w:rFonts w:cs="Arial"/>
                    </w:rPr>
                  </w:pPr>
                </w:p>
              </w:tc>
            </w:tr>
          </w:tbl>
          <w:p w14:paraId="7D5A51CD" w14:textId="77777777" w:rsidR="00187E66" w:rsidRPr="009B2744" w:rsidRDefault="00187E66">
            <w:pPr>
              <w:pStyle w:val="BodyTextIndent"/>
              <w:ind w:firstLine="0"/>
              <w:rPr>
                <w:rFonts w:cs="Arial"/>
                <w:u w:val="single"/>
              </w:rPr>
            </w:pPr>
            <w:r w:rsidRPr="009B2744">
              <w:rPr>
                <w:rFonts w:cs="Arial"/>
                <w:u w:val="single"/>
              </w:rPr>
              <w:t>Table 1</w:t>
            </w:r>
          </w:p>
          <w:p w14:paraId="0D01283A" w14:textId="7BBAC422" w:rsidR="00187E66" w:rsidRPr="00B372EC" w:rsidRDefault="00187E66">
            <w:pPr>
              <w:rPr>
                <w:rFonts w:cs="Arial"/>
              </w:rPr>
            </w:pPr>
            <w:r w:rsidRPr="009B2744">
              <w:rPr>
                <w:rFonts w:cs="Arial"/>
              </w:rPr>
              <w:t xml:space="preserve">Please note that the values in Table 1 are indicative of the predicted landscape at the time of the offer. As the connection date approaches and the surrounding landscape becomes more </w:t>
            </w:r>
            <w:r w:rsidR="00165BF1">
              <w:rPr>
                <w:rFonts w:cs="Arial"/>
              </w:rPr>
              <w:t>clearly established</w:t>
            </w:r>
            <w:r w:rsidRPr="00B372EC">
              <w:rPr>
                <w:rFonts w:cs="Arial"/>
              </w:rPr>
              <w:t>, more accurate values will be provided on request as defined in PC.A.8 of the Grid Code.</w:t>
            </w:r>
          </w:p>
          <w:p w14:paraId="0070EB34" w14:textId="77777777" w:rsidR="00187E66" w:rsidRPr="00B372EC" w:rsidRDefault="00187E66">
            <w:pPr>
              <w:pStyle w:val="BodyTextIndent"/>
              <w:ind w:firstLine="0"/>
              <w:rPr>
                <w:rFonts w:cs="Arial"/>
                <w:u w:val="single"/>
              </w:rPr>
            </w:pPr>
          </w:p>
          <w:bookmarkEnd w:id="15"/>
          <w:p w14:paraId="06FBCADD" w14:textId="77777777" w:rsidR="00187E66" w:rsidRPr="00B372EC" w:rsidRDefault="00187E66">
            <w:pPr>
              <w:pStyle w:val="BodyTextIndent"/>
              <w:ind w:firstLine="0"/>
              <w:rPr>
                <w:rFonts w:cs="Arial"/>
              </w:rPr>
            </w:pPr>
          </w:p>
          <w:p w14:paraId="04A230C5" w14:textId="77777777" w:rsidR="00187E66" w:rsidRPr="00B372EC" w:rsidRDefault="00187E66">
            <w:pPr>
              <w:pStyle w:val="BodyTextIndent"/>
              <w:ind w:firstLine="0"/>
              <w:rPr>
                <w:rFonts w:cs="Arial"/>
                <w:color w:val="FF0000"/>
              </w:rPr>
            </w:pPr>
            <w:r w:rsidRPr="00B372EC">
              <w:rPr>
                <w:rFonts w:cs="Arial"/>
                <w:color w:val="FF0000"/>
                <w:u w:val="single"/>
              </w:rPr>
              <w:t>The CATO</w:t>
            </w:r>
            <w:r w:rsidRPr="00B372EC">
              <w:rPr>
                <w:rFonts w:cs="Arial"/>
                <w:color w:val="FF0000"/>
              </w:rPr>
              <w:t>:</w:t>
            </w:r>
          </w:p>
          <w:p w14:paraId="5D35A22F" w14:textId="74AE2F76" w:rsidR="00187E66" w:rsidRPr="00B372EC" w:rsidRDefault="00187E66" w:rsidP="0091502A">
            <w:pPr>
              <w:pStyle w:val="BodyTextIndent"/>
              <w:ind w:firstLine="0"/>
              <w:rPr>
                <w:rFonts w:eastAsia="Times New Roman" w:cs="Arial"/>
                <w:color w:val="FF0000"/>
                <w:sz w:val="20"/>
                <w:szCs w:val="20"/>
              </w:rPr>
            </w:pPr>
            <w:r w:rsidRPr="00B372EC">
              <w:rPr>
                <w:rFonts w:cs="Arial"/>
                <w:color w:val="FF0000"/>
              </w:rPr>
              <w:lastRenderedPageBreak/>
              <w:t xml:space="preserve">Must continue to operate satisfactorily and keep fundamental frequency over-voltages to within the limit specified under ‘System Voltage Variations at the CATO Transmission Interface Point,’ for the extreme minimum short circuit </w:t>
            </w:r>
            <w:r w:rsidRPr="00B372EC">
              <w:rPr>
                <w:rFonts w:cs="Arial"/>
                <w:i/>
                <w:iCs/>
                <w:color w:val="FF0000"/>
                <w:highlight w:val="yellow"/>
              </w:rPr>
              <w:t>(Steady State)</w:t>
            </w:r>
            <w:r w:rsidRPr="00B372EC">
              <w:rPr>
                <w:rFonts w:cs="Arial"/>
                <w:color w:val="FF0000"/>
              </w:rPr>
              <w:t xml:space="preserve"> level of [XXXX] kA at the [XXXX]kV busbar.</w:t>
            </w:r>
          </w:p>
        </w:tc>
      </w:tr>
      <w:tr w:rsidR="00187E66" w:rsidRPr="0067034B" w14:paraId="02249806" w14:textId="77777777" w:rsidTr="00C717B5">
        <w:tc>
          <w:tcPr>
            <w:tcW w:w="951" w:type="dxa"/>
          </w:tcPr>
          <w:p w14:paraId="0ECD8C8E" w14:textId="77777777" w:rsidR="00187E66" w:rsidRPr="0067034B" w:rsidRDefault="00187E66">
            <w:pPr>
              <w:tabs>
                <w:tab w:val="left" w:pos="4253"/>
              </w:tabs>
              <w:rPr>
                <w:rFonts w:cs="Arial"/>
              </w:rPr>
            </w:pPr>
            <w:r w:rsidRPr="0067034B">
              <w:rPr>
                <w:rFonts w:cs="Arial"/>
              </w:rPr>
              <w:lastRenderedPageBreak/>
              <w:t>21</w:t>
            </w:r>
          </w:p>
        </w:tc>
        <w:tc>
          <w:tcPr>
            <w:tcW w:w="1962" w:type="dxa"/>
          </w:tcPr>
          <w:p w14:paraId="7E95E658" w14:textId="77777777" w:rsidR="00187E66" w:rsidRPr="0067034B" w:rsidRDefault="00187E66">
            <w:pPr>
              <w:tabs>
                <w:tab w:val="left" w:pos="4253"/>
              </w:tabs>
              <w:rPr>
                <w:rFonts w:cs="Arial"/>
              </w:rPr>
            </w:pPr>
            <w:r w:rsidRPr="0067034B">
              <w:rPr>
                <w:rFonts w:cs="Arial"/>
              </w:rPr>
              <w:t>AC System Voltage Variations</w:t>
            </w:r>
          </w:p>
        </w:tc>
        <w:tc>
          <w:tcPr>
            <w:tcW w:w="1721" w:type="dxa"/>
          </w:tcPr>
          <w:p w14:paraId="57B2B81A" w14:textId="77777777" w:rsidR="00187E66" w:rsidRPr="0067034B" w:rsidRDefault="00187E66">
            <w:pPr>
              <w:tabs>
                <w:tab w:val="left" w:pos="4253"/>
              </w:tabs>
              <w:rPr>
                <w:rFonts w:cs="Arial"/>
              </w:rPr>
            </w:pPr>
            <w:r w:rsidRPr="0067034B">
              <w:rPr>
                <w:rFonts w:cs="Arial"/>
              </w:rPr>
              <w:t>ECC.6.1.4</w:t>
            </w:r>
          </w:p>
        </w:tc>
        <w:tc>
          <w:tcPr>
            <w:tcW w:w="9395" w:type="dxa"/>
          </w:tcPr>
          <w:p w14:paraId="7E4D9A47" w14:textId="77777777" w:rsidR="00187E66" w:rsidRPr="009B2744" w:rsidRDefault="00187E66">
            <w:pPr>
              <w:pStyle w:val="BodyTextIndent"/>
              <w:ind w:firstLine="0"/>
              <w:rPr>
                <w:rFonts w:cs="Arial"/>
                <w:u w:val="single"/>
              </w:rPr>
            </w:pPr>
            <w:r w:rsidRPr="009B2744">
              <w:rPr>
                <w:rFonts w:cs="Arial"/>
                <w:u w:val="single"/>
              </w:rPr>
              <w:t xml:space="preserve">In addition to withstanding the requirements of ECC.6.1.4 of the Grid Code, the CATO’s Plant and Apparatus shall be capable of withstanding typical fundamental frequency temporary </w:t>
            </w:r>
            <w:proofErr w:type="spellStart"/>
            <w:r w:rsidRPr="009B2744">
              <w:rPr>
                <w:rFonts w:cs="Arial"/>
                <w:u w:val="single"/>
              </w:rPr>
              <w:t>overvoltages</w:t>
            </w:r>
            <w:proofErr w:type="spellEnd"/>
            <w:r w:rsidRPr="009B2744">
              <w:rPr>
                <w:rFonts w:cs="Arial"/>
                <w:u w:val="single"/>
              </w:rPr>
              <w:t xml:space="preserve"> that may occur on the National Electricity Transmission System including at the CATO Transmission Interface Point.</w:t>
            </w:r>
          </w:p>
        </w:tc>
      </w:tr>
      <w:tr w:rsidR="00187E66" w:rsidRPr="0067034B" w14:paraId="582FCFB9" w14:textId="77777777" w:rsidTr="00C717B5">
        <w:tc>
          <w:tcPr>
            <w:tcW w:w="951" w:type="dxa"/>
          </w:tcPr>
          <w:p w14:paraId="50E8C5F7" w14:textId="77777777" w:rsidR="00187E66" w:rsidRPr="0067034B" w:rsidRDefault="00187E66">
            <w:pPr>
              <w:tabs>
                <w:tab w:val="left" w:pos="4253"/>
              </w:tabs>
              <w:rPr>
                <w:rFonts w:cs="Arial"/>
              </w:rPr>
            </w:pPr>
            <w:r w:rsidRPr="0067034B">
              <w:rPr>
                <w:rFonts w:cs="Arial"/>
              </w:rPr>
              <w:t>22</w:t>
            </w:r>
          </w:p>
        </w:tc>
        <w:tc>
          <w:tcPr>
            <w:tcW w:w="1962" w:type="dxa"/>
          </w:tcPr>
          <w:p w14:paraId="0CFF7FE2" w14:textId="77777777" w:rsidR="00187E66" w:rsidRPr="0067034B" w:rsidRDefault="00187E66">
            <w:pPr>
              <w:tabs>
                <w:tab w:val="left" w:pos="4253"/>
              </w:tabs>
              <w:rPr>
                <w:rFonts w:cs="Arial"/>
              </w:rPr>
            </w:pPr>
            <w:r w:rsidRPr="0067034B">
              <w:rPr>
                <w:rFonts w:cs="Arial"/>
              </w:rPr>
              <w:t>Modelling</w:t>
            </w:r>
          </w:p>
        </w:tc>
        <w:tc>
          <w:tcPr>
            <w:tcW w:w="1721" w:type="dxa"/>
          </w:tcPr>
          <w:p w14:paraId="40D9C1D7" w14:textId="77777777" w:rsidR="00187E66" w:rsidRPr="0067034B" w:rsidRDefault="00187E66">
            <w:pPr>
              <w:tabs>
                <w:tab w:val="left" w:pos="4253"/>
              </w:tabs>
              <w:rPr>
                <w:rFonts w:cs="Arial"/>
              </w:rPr>
            </w:pPr>
          </w:p>
        </w:tc>
        <w:tc>
          <w:tcPr>
            <w:tcW w:w="9395" w:type="dxa"/>
          </w:tcPr>
          <w:p w14:paraId="7CEE2C8B" w14:textId="3A93B99B" w:rsidR="00187E66" w:rsidRPr="009B2744" w:rsidRDefault="00187E66">
            <w:pPr>
              <w:pStyle w:val="BodyTextIndent"/>
              <w:ind w:firstLine="0"/>
              <w:rPr>
                <w:rFonts w:cs="Arial"/>
                <w:u w:val="single"/>
              </w:rPr>
            </w:pPr>
            <w:r w:rsidRPr="009B2744">
              <w:rPr>
                <w:rFonts w:cs="Arial"/>
                <w:u w:val="single"/>
              </w:rPr>
              <w:t>The CATO is required to supply models and data in accordance with the data exchange mechanism in accordance with STCP 12-1. Any additional requirements for modelling shall defined in the detailed design phase.</w:t>
            </w:r>
          </w:p>
        </w:tc>
      </w:tr>
      <w:tr w:rsidR="00187E66" w:rsidRPr="0067034B" w14:paraId="4BA0C78B" w14:textId="77777777" w:rsidTr="00C717B5">
        <w:tc>
          <w:tcPr>
            <w:tcW w:w="951" w:type="dxa"/>
          </w:tcPr>
          <w:p w14:paraId="3D40D688" w14:textId="77777777" w:rsidR="00187E66" w:rsidRPr="0067034B" w:rsidRDefault="00187E66">
            <w:pPr>
              <w:tabs>
                <w:tab w:val="left" w:pos="4253"/>
              </w:tabs>
              <w:rPr>
                <w:rFonts w:cs="Arial"/>
              </w:rPr>
            </w:pPr>
            <w:r w:rsidRPr="0067034B">
              <w:rPr>
                <w:rFonts w:cs="Arial"/>
              </w:rPr>
              <w:t>23.</w:t>
            </w:r>
          </w:p>
        </w:tc>
        <w:tc>
          <w:tcPr>
            <w:tcW w:w="1962" w:type="dxa"/>
          </w:tcPr>
          <w:p w14:paraId="7B72EF94" w14:textId="77777777" w:rsidR="00187E66" w:rsidRPr="0067034B" w:rsidRDefault="00187E66">
            <w:pPr>
              <w:tabs>
                <w:tab w:val="left" w:pos="4253"/>
              </w:tabs>
              <w:rPr>
                <w:rFonts w:cs="Arial"/>
              </w:rPr>
            </w:pPr>
            <w:r w:rsidRPr="0067034B">
              <w:rPr>
                <w:rFonts w:cs="Arial"/>
              </w:rPr>
              <w:t>Injected/Induced Interference Mitigation</w:t>
            </w:r>
          </w:p>
        </w:tc>
        <w:tc>
          <w:tcPr>
            <w:tcW w:w="1721" w:type="dxa"/>
          </w:tcPr>
          <w:p w14:paraId="035DE83F" w14:textId="77777777" w:rsidR="00187E66" w:rsidRPr="0067034B" w:rsidRDefault="00187E66">
            <w:pPr>
              <w:tabs>
                <w:tab w:val="left" w:pos="4253"/>
              </w:tabs>
              <w:rPr>
                <w:rFonts w:cs="Arial"/>
              </w:rPr>
            </w:pPr>
          </w:p>
        </w:tc>
        <w:tc>
          <w:tcPr>
            <w:tcW w:w="9395" w:type="dxa"/>
          </w:tcPr>
          <w:p w14:paraId="44A36685" w14:textId="77777777" w:rsidR="00187E66" w:rsidRPr="0067034B" w:rsidRDefault="00187E66">
            <w:pPr>
              <w:tabs>
                <w:tab w:val="left" w:pos="4253"/>
              </w:tabs>
              <w:rPr>
                <w:rFonts w:cs="Arial"/>
                <w:u w:val="single"/>
              </w:rPr>
            </w:pPr>
            <w:r w:rsidRPr="0067034B">
              <w:rPr>
                <w:rFonts w:cs="Arial"/>
                <w:u w:val="single"/>
              </w:rPr>
              <w:t>The CATO’s HVDC Converter shall not on the AC side generate interference, in the frequency band 70-700kHz, higher than –35dBm as measured at the CATO Transmission Interface Point.</w:t>
            </w:r>
          </w:p>
        </w:tc>
      </w:tr>
      <w:tr w:rsidR="00187E66" w:rsidRPr="0067034B" w14:paraId="06A5A6E5" w14:textId="77777777" w:rsidTr="00C717B5">
        <w:tc>
          <w:tcPr>
            <w:tcW w:w="951" w:type="dxa"/>
          </w:tcPr>
          <w:p w14:paraId="7214076B" w14:textId="77777777" w:rsidR="00187E66" w:rsidRPr="0067034B" w:rsidRDefault="00187E66">
            <w:pPr>
              <w:tabs>
                <w:tab w:val="left" w:pos="4253"/>
              </w:tabs>
              <w:rPr>
                <w:rFonts w:cs="Arial"/>
              </w:rPr>
            </w:pPr>
            <w:r w:rsidRPr="0067034B">
              <w:rPr>
                <w:rFonts w:cs="Arial"/>
              </w:rPr>
              <w:t>24.</w:t>
            </w:r>
          </w:p>
        </w:tc>
        <w:tc>
          <w:tcPr>
            <w:tcW w:w="1962" w:type="dxa"/>
          </w:tcPr>
          <w:p w14:paraId="056D919B" w14:textId="77777777" w:rsidR="00187E66" w:rsidRPr="0067034B" w:rsidRDefault="00187E66">
            <w:pPr>
              <w:tabs>
                <w:tab w:val="left" w:pos="4253"/>
              </w:tabs>
              <w:rPr>
                <w:rFonts w:cs="Arial"/>
              </w:rPr>
            </w:pPr>
            <w:r w:rsidRPr="0067034B">
              <w:rPr>
                <w:rFonts w:cs="Arial"/>
              </w:rPr>
              <w:t>Overall CATO Plant and apparatus protection and control facilities</w:t>
            </w:r>
          </w:p>
        </w:tc>
        <w:tc>
          <w:tcPr>
            <w:tcW w:w="1721" w:type="dxa"/>
          </w:tcPr>
          <w:p w14:paraId="577792FE" w14:textId="77777777" w:rsidR="00187E66" w:rsidRPr="0067034B" w:rsidRDefault="00187E66">
            <w:pPr>
              <w:tabs>
                <w:tab w:val="left" w:pos="4253"/>
              </w:tabs>
              <w:rPr>
                <w:rFonts w:cs="Arial"/>
              </w:rPr>
            </w:pPr>
          </w:p>
        </w:tc>
        <w:tc>
          <w:tcPr>
            <w:tcW w:w="9395" w:type="dxa"/>
          </w:tcPr>
          <w:p w14:paraId="214EF025" w14:textId="77777777" w:rsidR="00187E66" w:rsidRPr="0067034B" w:rsidRDefault="00187E66">
            <w:pPr>
              <w:tabs>
                <w:tab w:val="left" w:pos="4253"/>
              </w:tabs>
              <w:rPr>
                <w:rFonts w:cs="Arial"/>
                <w:u w:val="single"/>
              </w:rPr>
            </w:pPr>
            <w:r w:rsidRPr="0067034B">
              <w:rPr>
                <w:rFonts w:cs="Arial"/>
                <w:u w:val="single"/>
              </w:rPr>
              <w:t>The CATO:</w:t>
            </w:r>
          </w:p>
          <w:p w14:paraId="6C5F750F" w14:textId="339E6F64" w:rsidR="00187E66" w:rsidRPr="0067034B" w:rsidRDefault="00187E66">
            <w:pPr>
              <w:tabs>
                <w:tab w:val="left" w:pos="4253"/>
              </w:tabs>
              <w:rPr>
                <w:rFonts w:cs="Arial"/>
                <w:u w:val="single"/>
              </w:rPr>
            </w:pPr>
            <w:r w:rsidRPr="0067034B">
              <w:rPr>
                <w:rFonts w:cs="Arial"/>
                <w:u w:val="single"/>
              </w:rPr>
              <w:t>To ensure that no harmful interactions exist between the CATO Plant and Apparatus and the National Electricity Transmission System which may adversely affect either the CATO Plant and Apparatus protection system</w:t>
            </w:r>
            <w:r w:rsidR="00586571">
              <w:rPr>
                <w:rFonts w:cs="Arial"/>
                <w:u w:val="single"/>
              </w:rPr>
              <w:t>s</w:t>
            </w:r>
            <w:r w:rsidRPr="0067034B">
              <w:rPr>
                <w:rFonts w:cs="Arial"/>
                <w:u w:val="single"/>
              </w:rPr>
              <w:t xml:space="preserve"> or the National Electricity Transmission protection systems. The CATO shall ensure that its CATO Plant and Apparatus control systems shall be stable in all situations and be self-protected.</w:t>
            </w:r>
          </w:p>
          <w:p w14:paraId="251AB471" w14:textId="77777777" w:rsidR="00187E66" w:rsidRPr="0067034B" w:rsidRDefault="00187E66">
            <w:pPr>
              <w:tabs>
                <w:tab w:val="left" w:pos="4253"/>
              </w:tabs>
              <w:rPr>
                <w:rFonts w:cs="Arial"/>
                <w:u w:val="single"/>
              </w:rPr>
            </w:pPr>
          </w:p>
          <w:p w14:paraId="0C890D6C" w14:textId="77777777" w:rsidR="00187E66" w:rsidRPr="0067034B" w:rsidRDefault="00187E66">
            <w:pPr>
              <w:tabs>
                <w:tab w:val="left" w:pos="4253"/>
              </w:tabs>
              <w:rPr>
                <w:rFonts w:cs="Arial"/>
                <w:u w:val="single"/>
              </w:rPr>
            </w:pPr>
            <w:r w:rsidRPr="0067034B">
              <w:rPr>
                <w:rFonts w:cs="Arial"/>
                <w:u w:val="single"/>
              </w:rPr>
              <w:t xml:space="preserve">Where applicable, the CATO Plant and Apparatus control systems shall co-ordinate with the Dynamic </w:t>
            </w:r>
            <w:proofErr w:type="spellStart"/>
            <w:r w:rsidRPr="0067034B">
              <w:rPr>
                <w:rFonts w:cs="Arial"/>
                <w:u w:val="single"/>
              </w:rPr>
              <w:t>VAr</w:t>
            </w:r>
            <w:proofErr w:type="spellEnd"/>
            <w:r w:rsidRPr="0067034B">
              <w:rPr>
                <w:rFonts w:cs="Arial"/>
                <w:u w:val="single"/>
              </w:rPr>
              <w:t xml:space="preserve"> Compensation Equipment for the purpose of Reactive Compensation and/or Voltage control. The CATO shall declare the control strategy which shall be discussed and agreed with The Company and PTO as soon as reasonably practicable.  In any event this shall be no later than 18 months before the Completion Date unless otherwise agreed with The Company and the PTO.</w:t>
            </w:r>
          </w:p>
          <w:p w14:paraId="00D4AED2" w14:textId="77777777" w:rsidR="00187E66" w:rsidRPr="0067034B" w:rsidRDefault="00187E66">
            <w:pPr>
              <w:tabs>
                <w:tab w:val="left" w:pos="4253"/>
              </w:tabs>
              <w:rPr>
                <w:rFonts w:cs="Arial"/>
                <w:u w:val="single"/>
              </w:rPr>
            </w:pPr>
          </w:p>
          <w:p w14:paraId="7A4365CF" w14:textId="77777777" w:rsidR="00187E66" w:rsidRPr="0067034B" w:rsidRDefault="00187E66">
            <w:pPr>
              <w:tabs>
                <w:tab w:val="left" w:pos="4253"/>
              </w:tabs>
              <w:rPr>
                <w:rFonts w:cs="Arial"/>
                <w:u w:val="single"/>
              </w:rPr>
            </w:pPr>
            <w:r w:rsidRPr="0067034B">
              <w:rPr>
                <w:rFonts w:cs="Arial"/>
                <w:u w:val="single"/>
              </w:rPr>
              <w:lastRenderedPageBreak/>
              <w:t xml:space="preserve">In satisfying these requirements, the CATO should be aware of and comply with the applicable sections of TS 3.24.90_RES (Protection and Control for HVDC Systems) or equivalent. </w:t>
            </w:r>
          </w:p>
        </w:tc>
      </w:tr>
      <w:tr w:rsidR="00187E66" w:rsidRPr="0067034B" w14:paraId="557567ED" w14:textId="77777777" w:rsidTr="00C717B5">
        <w:tc>
          <w:tcPr>
            <w:tcW w:w="951" w:type="dxa"/>
          </w:tcPr>
          <w:p w14:paraId="1C006567" w14:textId="2A6FEEE3" w:rsidR="00187E66" w:rsidRPr="0067034B" w:rsidRDefault="00C717B5">
            <w:pPr>
              <w:tabs>
                <w:tab w:val="left" w:pos="4253"/>
              </w:tabs>
              <w:rPr>
                <w:rFonts w:cs="Arial"/>
              </w:rPr>
            </w:pPr>
            <w:r w:rsidRPr="0067034B">
              <w:rPr>
                <w:rFonts w:cs="Arial"/>
              </w:rPr>
              <w:lastRenderedPageBreak/>
              <w:t>25</w:t>
            </w:r>
            <w:r w:rsidR="00187E66" w:rsidRPr="0067034B">
              <w:rPr>
                <w:rFonts w:cs="Arial"/>
              </w:rPr>
              <w:t>.</w:t>
            </w:r>
          </w:p>
        </w:tc>
        <w:tc>
          <w:tcPr>
            <w:tcW w:w="1962" w:type="dxa"/>
          </w:tcPr>
          <w:p w14:paraId="563EDB76" w14:textId="77777777" w:rsidR="00187E66" w:rsidRPr="0067034B" w:rsidRDefault="00187E66">
            <w:pPr>
              <w:tabs>
                <w:tab w:val="left" w:pos="4253"/>
              </w:tabs>
              <w:rPr>
                <w:rFonts w:cs="Arial"/>
              </w:rPr>
            </w:pPr>
            <w:r w:rsidRPr="0067034B">
              <w:rPr>
                <w:rFonts w:cs="Arial"/>
              </w:rPr>
              <w:t>Operational Telephony</w:t>
            </w:r>
          </w:p>
        </w:tc>
        <w:tc>
          <w:tcPr>
            <w:tcW w:w="1721" w:type="dxa"/>
          </w:tcPr>
          <w:p w14:paraId="44761CCD" w14:textId="77777777" w:rsidR="00187E66" w:rsidRPr="0067034B" w:rsidRDefault="00187E66">
            <w:pPr>
              <w:tabs>
                <w:tab w:val="left" w:pos="4253"/>
              </w:tabs>
              <w:rPr>
                <w:rFonts w:cs="Arial"/>
              </w:rPr>
            </w:pPr>
            <w:r w:rsidRPr="0067034B">
              <w:rPr>
                <w:rFonts w:cs="Arial"/>
              </w:rPr>
              <w:t>STCP 04-5</w:t>
            </w:r>
          </w:p>
        </w:tc>
        <w:tc>
          <w:tcPr>
            <w:tcW w:w="9395" w:type="dxa"/>
          </w:tcPr>
          <w:p w14:paraId="023BC3A3" w14:textId="77777777" w:rsidR="00187E66" w:rsidRPr="0067034B" w:rsidRDefault="00187E66">
            <w:pPr>
              <w:tabs>
                <w:tab w:val="left" w:pos="4253"/>
              </w:tabs>
              <w:rPr>
                <w:rFonts w:cs="Arial"/>
                <w:u w:val="single"/>
              </w:rPr>
            </w:pPr>
            <w:r w:rsidRPr="0067034B">
              <w:rPr>
                <w:rFonts w:cs="Arial"/>
                <w:u w:val="single"/>
              </w:rPr>
              <w:t>The CATO:</w:t>
            </w:r>
          </w:p>
          <w:p w14:paraId="49CCEB8D" w14:textId="54317F42" w:rsidR="00187E66" w:rsidRPr="009B2744" w:rsidRDefault="00187E66">
            <w:pPr>
              <w:tabs>
                <w:tab w:val="left" w:pos="4253"/>
              </w:tabs>
              <w:rPr>
                <w:rFonts w:cs="Arial"/>
              </w:rPr>
            </w:pPr>
            <w:r w:rsidRPr="0067034B">
              <w:rPr>
                <w:rFonts w:cs="Arial"/>
              </w:rPr>
              <w:t>To fulfil the obligations defined in STCP 04-5</w:t>
            </w:r>
            <w:r w:rsidR="004F5310" w:rsidRPr="009B2744">
              <w:rPr>
                <w:rFonts w:cs="Arial"/>
              </w:rPr>
              <w:t>.</w:t>
            </w:r>
          </w:p>
        </w:tc>
      </w:tr>
      <w:tr w:rsidR="00187E66" w:rsidRPr="0067034B" w14:paraId="34CCB5CB" w14:textId="77777777" w:rsidTr="00C717B5">
        <w:tc>
          <w:tcPr>
            <w:tcW w:w="951" w:type="dxa"/>
          </w:tcPr>
          <w:p w14:paraId="1420C891" w14:textId="77777777" w:rsidR="00187E66" w:rsidRPr="009B2744" w:rsidRDefault="00187E66">
            <w:pPr>
              <w:tabs>
                <w:tab w:val="left" w:pos="4253"/>
              </w:tabs>
              <w:rPr>
                <w:rFonts w:cs="Arial"/>
              </w:rPr>
            </w:pPr>
            <w:r w:rsidRPr="009B2744">
              <w:rPr>
                <w:rFonts w:cs="Arial"/>
              </w:rPr>
              <w:t>26.</w:t>
            </w:r>
          </w:p>
        </w:tc>
        <w:tc>
          <w:tcPr>
            <w:tcW w:w="1962" w:type="dxa"/>
          </w:tcPr>
          <w:p w14:paraId="48BB1181" w14:textId="77777777" w:rsidR="00187E66" w:rsidRPr="009B2744" w:rsidRDefault="00187E66">
            <w:pPr>
              <w:tabs>
                <w:tab w:val="left" w:pos="4253"/>
              </w:tabs>
              <w:rPr>
                <w:rFonts w:cs="Arial"/>
              </w:rPr>
            </w:pPr>
            <w:r w:rsidRPr="009B2744">
              <w:rPr>
                <w:rFonts w:cs="Arial"/>
              </w:rPr>
              <w:t>Operational metering</w:t>
            </w:r>
          </w:p>
        </w:tc>
        <w:tc>
          <w:tcPr>
            <w:tcW w:w="1721" w:type="dxa"/>
          </w:tcPr>
          <w:p w14:paraId="4B9B6FDC" w14:textId="77777777" w:rsidR="00187E66" w:rsidRPr="009B2744" w:rsidRDefault="00187E66">
            <w:pPr>
              <w:tabs>
                <w:tab w:val="left" w:pos="4253"/>
              </w:tabs>
              <w:rPr>
                <w:rFonts w:cs="Arial"/>
              </w:rPr>
            </w:pPr>
            <w:r w:rsidRPr="009B2744">
              <w:rPr>
                <w:rFonts w:cs="Arial"/>
              </w:rPr>
              <w:t>STCP 04-3</w:t>
            </w:r>
          </w:p>
        </w:tc>
        <w:tc>
          <w:tcPr>
            <w:tcW w:w="9395" w:type="dxa"/>
          </w:tcPr>
          <w:p w14:paraId="251F1747" w14:textId="05A601BD" w:rsidR="00187E66" w:rsidRPr="009B2744" w:rsidRDefault="00187E66">
            <w:pPr>
              <w:tabs>
                <w:tab w:val="left" w:pos="4253"/>
              </w:tabs>
              <w:rPr>
                <w:rFonts w:cs="Arial"/>
                <w:u w:val="single"/>
              </w:rPr>
            </w:pPr>
            <w:r w:rsidRPr="009B2744">
              <w:rPr>
                <w:rFonts w:cs="Arial"/>
                <w:u w:val="single"/>
              </w:rPr>
              <w:t>Is required to be installed in accordance with the STC and STCPs, including but not limited to STCP 04-3</w:t>
            </w:r>
            <w:r w:rsidR="004F5310" w:rsidRPr="009B2744">
              <w:rPr>
                <w:rFonts w:cs="Arial"/>
                <w:u w:val="single"/>
              </w:rPr>
              <w:t>.</w:t>
            </w:r>
          </w:p>
        </w:tc>
      </w:tr>
      <w:tr w:rsidR="00187E66" w:rsidRPr="0067034B" w14:paraId="511ED773" w14:textId="77777777" w:rsidTr="00C717B5">
        <w:tc>
          <w:tcPr>
            <w:tcW w:w="951" w:type="dxa"/>
          </w:tcPr>
          <w:p w14:paraId="2C66ECA9" w14:textId="5904D68E" w:rsidR="00187E66" w:rsidRPr="009B2744" w:rsidRDefault="00C717B5">
            <w:pPr>
              <w:tabs>
                <w:tab w:val="left" w:pos="4253"/>
              </w:tabs>
              <w:rPr>
                <w:rFonts w:cs="Arial"/>
              </w:rPr>
            </w:pPr>
            <w:r w:rsidRPr="009B2744">
              <w:rPr>
                <w:rFonts w:cs="Arial"/>
              </w:rPr>
              <w:t>27.</w:t>
            </w:r>
          </w:p>
        </w:tc>
        <w:tc>
          <w:tcPr>
            <w:tcW w:w="1962" w:type="dxa"/>
          </w:tcPr>
          <w:p w14:paraId="0391E6EA" w14:textId="77777777" w:rsidR="00187E66" w:rsidRPr="009B2744" w:rsidRDefault="00187E66">
            <w:pPr>
              <w:tabs>
                <w:tab w:val="left" w:pos="4253"/>
              </w:tabs>
              <w:rPr>
                <w:rFonts w:cs="Arial"/>
              </w:rPr>
            </w:pPr>
            <w:r w:rsidRPr="009B2744">
              <w:rPr>
                <w:rFonts w:cs="Arial"/>
              </w:rPr>
              <w:t>Critical Tools &amp; Facilities</w:t>
            </w:r>
          </w:p>
        </w:tc>
        <w:tc>
          <w:tcPr>
            <w:tcW w:w="1721" w:type="dxa"/>
          </w:tcPr>
          <w:p w14:paraId="0F54587B" w14:textId="77777777" w:rsidR="00187E66" w:rsidRPr="009B2744" w:rsidRDefault="00187E66">
            <w:pPr>
              <w:tabs>
                <w:tab w:val="left" w:pos="4253"/>
              </w:tabs>
              <w:rPr>
                <w:rFonts w:cs="Arial"/>
              </w:rPr>
            </w:pPr>
            <w:r w:rsidRPr="009B2744">
              <w:rPr>
                <w:rFonts w:cs="Arial"/>
              </w:rPr>
              <w:t>ECC.7.10</w:t>
            </w:r>
          </w:p>
          <w:p w14:paraId="31D32660" w14:textId="77777777" w:rsidR="00187E66" w:rsidRPr="009B2744" w:rsidRDefault="00187E66">
            <w:pPr>
              <w:tabs>
                <w:tab w:val="left" w:pos="4253"/>
              </w:tabs>
              <w:rPr>
                <w:rFonts w:cs="Arial"/>
              </w:rPr>
            </w:pPr>
            <w:r w:rsidRPr="009B2744">
              <w:rPr>
                <w:rFonts w:cs="Arial"/>
              </w:rPr>
              <w:t>ECC 7.11</w:t>
            </w:r>
          </w:p>
        </w:tc>
        <w:tc>
          <w:tcPr>
            <w:tcW w:w="9395" w:type="dxa"/>
          </w:tcPr>
          <w:p w14:paraId="0C73F37D" w14:textId="77777777" w:rsidR="00187E66" w:rsidRPr="009B2744" w:rsidRDefault="00187E66">
            <w:pPr>
              <w:tabs>
                <w:tab w:val="left" w:pos="4253"/>
              </w:tabs>
              <w:rPr>
                <w:rFonts w:cs="Arial"/>
                <w:u w:val="single"/>
              </w:rPr>
            </w:pPr>
            <w:r w:rsidRPr="009B2744">
              <w:rPr>
                <w:rFonts w:cs="Arial"/>
                <w:u w:val="single"/>
              </w:rPr>
              <w:t>The CATO:</w:t>
            </w:r>
          </w:p>
          <w:p w14:paraId="5750C83E" w14:textId="46FEEC58" w:rsidR="00187E66" w:rsidRPr="00B372EC" w:rsidRDefault="00187E66">
            <w:pPr>
              <w:tabs>
                <w:tab w:val="left" w:pos="4253"/>
              </w:tabs>
              <w:rPr>
                <w:rFonts w:cs="Arial"/>
              </w:rPr>
            </w:pPr>
            <w:r w:rsidRPr="009B2744">
              <w:rPr>
                <w:rFonts w:cs="Arial"/>
              </w:rPr>
              <w:t>A</w:t>
            </w:r>
            <w:r w:rsidR="007E5C6D">
              <w:rPr>
                <w:rFonts w:cs="Arial"/>
              </w:rPr>
              <w:t>s</w:t>
            </w:r>
            <w:r w:rsidRPr="00B372EC">
              <w:rPr>
                <w:rFonts w:cs="Arial"/>
              </w:rPr>
              <w:t xml:space="preserve"> required under Grid Code 7.10 is required to have critical tools and facilities.  In </w:t>
            </w:r>
            <w:r w:rsidR="00F57CA3" w:rsidRPr="00B372EC">
              <w:rPr>
                <w:rFonts w:cs="Arial"/>
              </w:rPr>
              <w:t>addition,</w:t>
            </w:r>
            <w:r w:rsidRPr="00B372EC">
              <w:rPr>
                <w:rFonts w:cs="Arial"/>
              </w:rPr>
              <w:t xml:space="preserve"> the CATO will also be required to comply with ECC 7.11</w:t>
            </w:r>
          </w:p>
        </w:tc>
      </w:tr>
      <w:tr w:rsidR="00187E66" w:rsidRPr="0067034B" w14:paraId="7B179CBA" w14:textId="77777777" w:rsidTr="00C717B5">
        <w:tc>
          <w:tcPr>
            <w:tcW w:w="951" w:type="dxa"/>
          </w:tcPr>
          <w:p w14:paraId="273C4A52" w14:textId="4850CFB1" w:rsidR="00187E66" w:rsidRPr="009B2744" w:rsidRDefault="00187E66">
            <w:pPr>
              <w:tabs>
                <w:tab w:val="left" w:pos="4253"/>
              </w:tabs>
              <w:rPr>
                <w:rFonts w:cs="Arial"/>
              </w:rPr>
            </w:pPr>
            <w:r w:rsidRPr="009B2744">
              <w:rPr>
                <w:rFonts w:cs="Arial"/>
              </w:rPr>
              <w:t>28.</w:t>
            </w:r>
          </w:p>
        </w:tc>
        <w:tc>
          <w:tcPr>
            <w:tcW w:w="1962" w:type="dxa"/>
          </w:tcPr>
          <w:p w14:paraId="4EFBE2B6" w14:textId="77777777" w:rsidR="00187E66" w:rsidRPr="009B2744" w:rsidRDefault="00187E66">
            <w:pPr>
              <w:tabs>
                <w:tab w:val="left" w:pos="4253"/>
              </w:tabs>
              <w:rPr>
                <w:rFonts w:cs="Arial"/>
              </w:rPr>
            </w:pPr>
            <w:r w:rsidRPr="009B2744">
              <w:rPr>
                <w:rFonts w:cs="Arial"/>
              </w:rPr>
              <w:t>Real Time Data Transfer</w:t>
            </w:r>
          </w:p>
        </w:tc>
        <w:tc>
          <w:tcPr>
            <w:tcW w:w="1721" w:type="dxa"/>
          </w:tcPr>
          <w:p w14:paraId="30353F6D" w14:textId="77777777" w:rsidR="00187E66" w:rsidRPr="009B2744" w:rsidRDefault="00187E66">
            <w:pPr>
              <w:tabs>
                <w:tab w:val="left" w:pos="4253"/>
              </w:tabs>
              <w:rPr>
                <w:rFonts w:cs="Arial"/>
              </w:rPr>
            </w:pPr>
            <w:r w:rsidRPr="009B2744">
              <w:rPr>
                <w:rFonts w:cs="Arial"/>
              </w:rPr>
              <w:t>STCP 04-3</w:t>
            </w:r>
          </w:p>
        </w:tc>
        <w:tc>
          <w:tcPr>
            <w:tcW w:w="9395" w:type="dxa"/>
          </w:tcPr>
          <w:p w14:paraId="05CF143D" w14:textId="64DB42A4" w:rsidR="00187E66" w:rsidRPr="009B2744" w:rsidRDefault="00187E66">
            <w:pPr>
              <w:tabs>
                <w:tab w:val="left" w:pos="4253"/>
              </w:tabs>
              <w:rPr>
                <w:rFonts w:cs="Arial"/>
                <w:u w:val="single"/>
              </w:rPr>
            </w:pPr>
            <w:r w:rsidRPr="009B2744">
              <w:rPr>
                <w:rFonts w:cs="Arial"/>
                <w:u w:val="single"/>
              </w:rPr>
              <w:t xml:space="preserve">The </w:t>
            </w:r>
            <w:r w:rsidR="00F46F04" w:rsidRPr="009B2744">
              <w:rPr>
                <w:rFonts w:cs="Arial"/>
                <w:u w:val="single"/>
              </w:rPr>
              <w:t>CATO:</w:t>
            </w:r>
          </w:p>
          <w:p w14:paraId="74482141" w14:textId="2B09A676" w:rsidR="00187E66" w:rsidRPr="009B2744" w:rsidRDefault="00187E66">
            <w:pPr>
              <w:tabs>
                <w:tab w:val="left" w:pos="4253"/>
              </w:tabs>
              <w:rPr>
                <w:rFonts w:cs="Arial"/>
              </w:rPr>
            </w:pPr>
            <w:r w:rsidRPr="009B2744">
              <w:rPr>
                <w:rFonts w:cs="Arial"/>
              </w:rPr>
              <w:t>Is required to supply real time data as specified in STCP 04-3</w:t>
            </w:r>
            <w:r w:rsidR="004F5310" w:rsidRPr="009B2744">
              <w:rPr>
                <w:rFonts w:cs="Arial"/>
              </w:rPr>
              <w:t>.</w:t>
            </w:r>
          </w:p>
          <w:p w14:paraId="0E30A431" w14:textId="77777777" w:rsidR="00187E66" w:rsidRPr="009B2744" w:rsidRDefault="00187E66">
            <w:pPr>
              <w:tabs>
                <w:tab w:val="left" w:pos="4253"/>
              </w:tabs>
              <w:rPr>
                <w:rFonts w:cs="Arial"/>
              </w:rPr>
            </w:pPr>
          </w:p>
        </w:tc>
      </w:tr>
      <w:tr w:rsidR="00187E66" w:rsidRPr="0067034B" w14:paraId="4558F956" w14:textId="77777777" w:rsidTr="00C717B5">
        <w:tc>
          <w:tcPr>
            <w:tcW w:w="951" w:type="dxa"/>
          </w:tcPr>
          <w:p w14:paraId="53E47CDC" w14:textId="3DD4169A" w:rsidR="00187E66" w:rsidRPr="009B2744" w:rsidRDefault="00C717B5">
            <w:pPr>
              <w:tabs>
                <w:tab w:val="left" w:pos="4253"/>
              </w:tabs>
              <w:rPr>
                <w:rFonts w:cs="Arial"/>
              </w:rPr>
            </w:pPr>
            <w:r w:rsidRPr="009B2744">
              <w:rPr>
                <w:rFonts w:cs="Arial"/>
              </w:rPr>
              <w:t>29.</w:t>
            </w:r>
          </w:p>
        </w:tc>
        <w:tc>
          <w:tcPr>
            <w:tcW w:w="1962" w:type="dxa"/>
          </w:tcPr>
          <w:p w14:paraId="7F96F655" w14:textId="77777777" w:rsidR="00187E66" w:rsidRPr="009B2744" w:rsidRDefault="00187E66">
            <w:pPr>
              <w:tabs>
                <w:tab w:val="left" w:pos="4253"/>
              </w:tabs>
              <w:rPr>
                <w:rFonts w:cs="Arial"/>
              </w:rPr>
            </w:pPr>
            <w:r w:rsidRPr="009B2744">
              <w:rPr>
                <w:rFonts w:cs="Arial"/>
              </w:rPr>
              <w:t>Dynamic System Monitoring</w:t>
            </w:r>
          </w:p>
        </w:tc>
        <w:tc>
          <w:tcPr>
            <w:tcW w:w="1721" w:type="dxa"/>
          </w:tcPr>
          <w:p w14:paraId="5D752917" w14:textId="77777777" w:rsidR="00187E66" w:rsidRPr="009B2744" w:rsidRDefault="00187E66">
            <w:pPr>
              <w:tabs>
                <w:tab w:val="left" w:pos="4253"/>
              </w:tabs>
              <w:rPr>
                <w:rFonts w:cs="Arial"/>
              </w:rPr>
            </w:pPr>
            <w:r w:rsidRPr="009B2744">
              <w:rPr>
                <w:rFonts w:cs="Arial"/>
              </w:rPr>
              <w:t>ECC.6.6.1</w:t>
            </w:r>
          </w:p>
        </w:tc>
        <w:tc>
          <w:tcPr>
            <w:tcW w:w="9395" w:type="dxa"/>
          </w:tcPr>
          <w:p w14:paraId="72B64E44" w14:textId="77777777" w:rsidR="00187E66" w:rsidRPr="009B2744" w:rsidRDefault="00187E66">
            <w:pPr>
              <w:tabs>
                <w:tab w:val="left" w:pos="4253"/>
              </w:tabs>
              <w:rPr>
                <w:rFonts w:cs="Arial"/>
                <w:u w:val="single"/>
              </w:rPr>
            </w:pPr>
            <w:r w:rsidRPr="009B2744">
              <w:rPr>
                <w:rFonts w:cs="Arial"/>
                <w:u w:val="single"/>
              </w:rPr>
              <w:t>The CATO:</w:t>
            </w:r>
          </w:p>
          <w:p w14:paraId="56E56AA8" w14:textId="77777777" w:rsidR="00187E66" w:rsidRPr="009B2744" w:rsidRDefault="00187E66">
            <w:pPr>
              <w:tabs>
                <w:tab w:val="left" w:pos="4253"/>
              </w:tabs>
              <w:rPr>
                <w:rFonts w:cs="Arial"/>
                <w:u w:val="single"/>
              </w:rPr>
            </w:pPr>
            <w:r w:rsidRPr="009B2744">
              <w:rPr>
                <w:rFonts w:cs="Arial"/>
                <w:u w:val="single"/>
              </w:rPr>
              <w:t>Shall provide Dynamic System Monitoring and fault recording facilities on its CATO Plant and Apparatus at the CATO Transmission Interface Point to monitor system dynamic performance and fault recording (ECC.6.6) and provide communication facilities allowing remote access of data to the PTO and The Company.</w:t>
            </w:r>
          </w:p>
          <w:p w14:paraId="3A3994DC" w14:textId="77777777" w:rsidR="00187E66" w:rsidRPr="009B2744" w:rsidRDefault="00187E66">
            <w:pPr>
              <w:tabs>
                <w:tab w:val="left" w:pos="4253"/>
              </w:tabs>
              <w:rPr>
                <w:rFonts w:cs="Arial"/>
                <w:u w:val="single"/>
              </w:rPr>
            </w:pPr>
          </w:p>
          <w:p w14:paraId="4E108FFE" w14:textId="42116A14" w:rsidR="00187E66" w:rsidRPr="009B2744" w:rsidRDefault="00187E66">
            <w:pPr>
              <w:tabs>
                <w:tab w:val="left" w:pos="4253"/>
              </w:tabs>
              <w:rPr>
                <w:rFonts w:cs="Arial"/>
                <w:u w:val="single"/>
              </w:rPr>
            </w:pPr>
            <w:r w:rsidRPr="009B2744">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091818" w:rsidRPr="009B2744">
              <w:rPr>
                <w:rFonts w:cs="Arial"/>
                <w:u w:val="single"/>
              </w:rPr>
              <w:t>h</w:t>
            </w:r>
            <w:r w:rsidRPr="009B2744">
              <w:rPr>
                <w:rFonts w:cs="Arial"/>
                <w:u w:val="single"/>
              </w:rPr>
              <w:t xml:space="preserve"> thos</w:t>
            </w:r>
            <w:r w:rsidR="00091818" w:rsidRPr="009B2744">
              <w:rPr>
                <w:rFonts w:cs="Arial"/>
                <w:u w:val="single"/>
              </w:rPr>
              <w:t>e</w:t>
            </w:r>
            <w:r w:rsidRPr="009B2744">
              <w:rPr>
                <w:rFonts w:cs="Arial"/>
                <w:u w:val="single"/>
              </w:rPr>
              <w:t xml:space="preserve"> specified by the PTO</w:t>
            </w:r>
            <w:r w:rsidR="00C0316C" w:rsidRPr="009B2744">
              <w:rPr>
                <w:rFonts w:cs="Arial"/>
                <w:u w:val="single"/>
              </w:rPr>
              <w:t>.</w:t>
            </w:r>
          </w:p>
          <w:p w14:paraId="6C70D578" w14:textId="77777777" w:rsidR="00187E66" w:rsidRPr="009B2744" w:rsidRDefault="00187E66">
            <w:pPr>
              <w:tabs>
                <w:tab w:val="left" w:pos="4253"/>
              </w:tabs>
              <w:rPr>
                <w:rFonts w:cs="Arial"/>
                <w:u w:val="single"/>
              </w:rPr>
            </w:pPr>
          </w:p>
          <w:p w14:paraId="3FBA4066" w14:textId="77777777" w:rsidR="00187E66" w:rsidRPr="009B2744" w:rsidRDefault="00187E66">
            <w:pPr>
              <w:tabs>
                <w:tab w:val="left" w:pos="4253"/>
              </w:tabs>
              <w:rPr>
                <w:rFonts w:cs="Arial"/>
                <w:u w:val="single"/>
              </w:rPr>
            </w:pPr>
            <w:r w:rsidRPr="009B2744">
              <w:rPr>
                <w:rFonts w:cs="Arial"/>
                <w:u w:val="single"/>
              </w:rPr>
              <w:lastRenderedPageBreak/>
              <w:t>The CATO Plant and Apparatus shall supply the signals generated by the Dynamic System Monitors and Fault Recorders to the Transmission Interface Point at [XXXX]kV Onshore Substation.</w:t>
            </w:r>
          </w:p>
          <w:p w14:paraId="674560CB" w14:textId="77777777" w:rsidR="00187E66" w:rsidRPr="009B2744" w:rsidRDefault="00187E66">
            <w:pPr>
              <w:tabs>
                <w:tab w:val="left" w:pos="4253"/>
              </w:tabs>
              <w:rPr>
                <w:rFonts w:cs="Arial"/>
                <w:u w:val="single"/>
              </w:rPr>
            </w:pPr>
          </w:p>
          <w:p w14:paraId="6B9F407B" w14:textId="77777777" w:rsidR="00187E66" w:rsidRPr="009B2744" w:rsidRDefault="00187E66">
            <w:pPr>
              <w:tabs>
                <w:tab w:val="left" w:pos="4253"/>
              </w:tabs>
              <w:rPr>
                <w:rFonts w:cs="Arial"/>
                <w:u w:val="single"/>
              </w:rPr>
            </w:pPr>
            <w:r w:rsidRPr="009B2744">
              <w:rPr>
                <w:rFonts w:cs="Arial"/>
                <w:u w:val="single"/>
              </w:rPr>
              <w:t>The interfacing and connection arrangements for the Dynamic System Monitoring signals at the CATO Transmission Interface Point at [XXXX]kV Substation shall be agreed with the PTO and The Company as soon as reasonably practicable.</w:t>
            </w:r>
          </w:p>
          <w:p w14:paraId="5779AEBC" w14:textId="77777777" w:rsidR="00187E66" w:rsidRPr="009B2744" w:rsidRDefault="00187E66">
            <w:pPr>
              <w:tabs>
                <w:tab w:val="left" w:pos="4253"/>
              </w:tabs>
              <w:rPr>
                <w:rFonts w:cs="Arial"/>
                <w:u w:val="single"/>
              </w:rPr>
            </w:pPr>
          </w:p>
          <w:p w14:paraId="72314C78" w14:textId="580D5450" w:rsidR="00187E66" w:rsidRPr="009B2744" w:rsidRDefault="00187E66">
            <w:pPr>
              <w:tabs>
                <w:tab w:val="left" w:pos="4253"/>
              </w:tabs>
              <w:rPr>
                <w:rFonts w:cs="Arial"/>
                <w:u w:val="single"/>
              </w:rPr>
            </w:pPr>
            <w:r w:rsidRPr="009B2744">
              <w:rPr>
                <w:rFonts w:cs="Arial"/>
                <w:u w:val="single"/>
              </w:rPr>
              <w:t>There may be a need to change the above requirements depending upon the exact boundary between the Onshore Transmission Licensee and the CATO. When the CATO Interface Point boundary has been defined, The Company and PTO will define the exact requirements for the Dynamic System Monitoring which shall be agreed between the CATO, the PTO and The Company in the detail</w:t>
            </w:r>
            <w:r w:rsidR="00CC6E4A">
              <w:rPr>
                <w:rFonts w:cs="Arial"/>
                <w:u w:val="single"/>
              </w:rPr>
              <w:t>ed</w:t>
            </w:r>
            <w:r w:rsidRPr="009B2744">
              <w:rPr>
                <w:rFonts w:cs="Arial"/>
                <w:u w:val="single"/>
              </w:rPr>
              <w:t xml:space="preserve"> design phase.</w:t>
            </w:r>
          </w:p>
          <w:p w14:paraId="684F8031" w14:textId="77777777" w:rsidR="00187E66" w:rsidRPr="009B2744" w:rsidRDefault="00187E66">
            <w:pPr>
              <w:tabs>
                <w:tab w:val="left" w:pos="4253"/>
              </w:tabs>
              <w:rPr>
                <w:rFonts w:cs="Arial"/>
                <w:u w:val="single"/>
              </w:rPr>
            </w:pPr>
          </w:p>
          <w:p w14:paraId="0560B8A9" w14:textId="77777777" w:rsidR="00187E66" w:rsidRPr="009B2744" w:rsidRDefault="00187E66">
            <w:pPr>
              <w:tabs>
                <w:tab w:val="left" w:pos="4253"/>
              </w:tabs>
              <w:rPr>
                <w:rFonts w:cs="Arial"/>
                <w:u w:val="single"/>
              </w:rPr>
            </w:pPr>
            <w:proofErr w:type="gramStart"/>
            <w:r w:rsidRPr="009B2744">
              <w:rPr>
                <w:rFonts w:cs="Arial"/>
                <w:u w:val="single"/>
              </w:rPr>
              <w:t>In the event that</w:t>
            </w:r>
            <w:proofErr w:type="gramEnd"/>
            <w:r w:rsidRPr="009B2744">
              <w:rPr>
                <w:rFonts w:cs="Arial"/>
                <w:u w:val="single"/>
              </w:rPr>
              <w:t xml:space="preserve"> the CATO dynamic system monitoring equipment fails then the CATO will be required to repair the fault within 5 working days of notification of the fault unless otherwise agreed. The </w:t>
            </w:r>
            <w:proofErr w:type="gramStart"/>
            <w:r w:rsidRPr="009B2744">
              <w:rPr>
                <w:rFonts w:cs="Arial"/>
                <w:u w:val="single"/>
              </w:rPr>
              <w:t>CATO  shall</w:t>
            </w:r>
            <w:proofErr w:type="gramEnd"/>
            <w:r w:rsidRPr="009B2744">
              <w:rPr>
                <w:rFonts w:cs="Arial"/>
                <w:u w:val="single"/>
              </w:rPr>
              <w:t xml:space="preserve"> advise the PTO</w:t>
            </w:r>
            <w:r w:rsidR="00933CC3">
              <w:rPr>
                <w:rFonts w:cs="Arial"/>
                <w:u w:val="single"/>
              </w:rPr>
              <w:t xml:space="preserve"> and</w:t>
            </w:r>
            <w:r w:rsidRPr="009B2744">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0BF40C7E" w14:textId="77777777" w:rsidR="00187E66" w:rsidRPr="009B2744" w:rsidDel="00C0254D" w:rsidRDefault="00187E66">
            <w:pPr>
              <w:tabs>
                <w:tab w:val="left" w:pos="4253"/>
              </w:tabs>
              <w:rPr>
                <w:rFonts w:cs="Arial"/>
              </w:rPr>
            </w:pPr>
            <w:r w:rsidRPr="009B2744" w:rsidDel="00C0254D">
              <w:rPr>
                <w:rFonts w:cs="Arial"/>
                <w:u w:val="single"/>
              </w:rPr>
              <w:t xml:space="preserve">To be installed on a </w:t>
            </w:r>
            <w:proofErr w:type="gramStart"/>
            <w:r w:rsidRPr="009B2744" w:rsidDel="00C0254D">
              <w:rPr>
                <w:rFonts w:cs="Arial"/>
                <w:u w:val="single"/>
              </w:rPr>
              <w:t>case by case</w:t>
            </w:r>
            <w:proofErr w:type="gramEnd"/>
            <w:r w:rsidRPr="009B2744" w:rsidDel="00C0254D">
              <w:rPr>
                <w:rFonts w:cs="Arial"/>
                <w:u w:val="single"/>
              </w:rPr>
              <w:t xml:space="preserve"> basis, as agreed by the Lead Parties.</w:t>
            </w:r>
          </w:p>
          <w:p w14:paraId="2C8FE2B7" w14:textId="77777777" w:rsidR="00187E66" w:rsidRPr="009B2744" w:rsidRDefault="00187E66">
            <w:pPr>
              <w:tabs>
                <w:tab w:val="left" w:pos="4253"/>
              </w:tabs>
              <w:rPr>
                <w:rFonts w:cs="Arial"/>
              </w:rPr>
            </w:pPr>
          </w:p>
          <w:p w14:paraId="26F94F03" w14:textId="77777777" w:rsidR="00187E66" w:rsidRPr="009B2744" w:rsidRDefault="00187E66">
            <w:pPr>
              <w:tabs>
                <w:tab w:val="left" w:pos="4253"/>
              </w:tabs>
              <w:rPr>
                <w:rFonts w:cs="Arial"/>
              </w:rPr>
            </w:pPr>
          </w:p>
        </w:tc>
      </w:tr>
      <w:tr w:rsidR="00187E66" w:rsidRPr="0067034B" w14:paraId="3031D71D" w14:textId="77777777" w:rsidTr="00C717B5">
        <w:tc>
          <w:tcPr>
            <w:tcW w:w="951" w:type="dxa"/>
          </w:tcPr>
          <w:p w14:paraId="01622A85" w14:textId="7A6B462A" w:rsidR="00187E66" w:rsidRPr="009B2744" w:rsidRDefault="00C717B5">
            <w:pPr>
              <w:tabs>
                <w:tab w:val="left" w:pos="4253"/>
              </w:tabs>
              <w:rPr>
                <w:rFonts w:cs="Arial"/>
              </w:rPr>
            </w:pPr>
            <w:r w:rsidRPr="009B2744">
              <w:rPr>
                <w:rFonts w:cs="Arial"/>
              </w:rPr>
              <w:lastRenderedPageBreak/>
              <w:t>30</w:t>
            </w:r>
            <w:r w:rsidR="00187E66" w:rsidRPr="009B2744">
              <w:rPr>
                <w:rFonts w:cs="Arial"/>
              </w:rPr>
              <w:t>.</w:t>
            </w:r>
          </w:p>
        </w:tc>
        <w:tc>
          <w:tcPr>
            <w:tcW w:w="1962" w:type="dxa"/>
          </w:tcPr>
          <w:p w14:paraId="2E05CE5D" w14:textId="77777777" w:rsidR="00187E66" w:rsidRPr="009B2744" w:rsidRDefault="00187E66">
            <w:pPr>
              <w:tabs>
                <w:tab w:val="left" w:pos="4253"/>
              </w:tabs>
              <w:rPr>
                <w:rFonts w:cs="Arial"/>
              </w:rPr>
            </w:pPr>
            <w:r w:rsidRPr="009B2744">
              <w:rPr>
                <w:rFonts w:cs="Arial"/>
              </w:rPr>
              <w:t xml:space="preserve">Safety and Operational Interlocking at the CATO </w:t>
            </w:r>
            <w:r w:rsidRPr="009B2744">
              <w:rPr>
                <w:rFonts w:cs="Arial"/>
              </w:rPr>
              <w:lastRenderedPageBreak/>
              <w:t>Transmission Interface Point</w:t>
            </w:r>
          </w:p>
        </w:tc>
        <w:tc>
          <w:tcPr>
            <w:tcW w:w="1721" w:type="dxa"/>
          </w:tcPr>
          <w:p w14:paraId="2FCA9968" w14:textId="77777777" w:rsidR="00187E66" w:rsidRPr="009B2744" w:rsidRDefault="00187E66">
            <w:pPr>
              <w:tabs>
                <w:tab w:val="left" w:pos="4253"/>
              </w:tabs>
              <w:rPr>
                <w:rFonts w:cs="Arial"/>
              </w:rPr>
            </w:pPr>
          </w:p>
        </w:tc>
        <w:tc>
          <w:tcPr>
            <w:tcW w:w="9395" w:type="dxa"/>
          </w:tcPr>
          <w:p w14:paraId="0A6C0509" w14:textId="77777777" w:rsidR="00187E66" w:rsidRPr="009B2744" w:rsidRDefault="00187E66">
            <w:pPr>
              <w:tabs>
                <w:tab w:val="left" w:pos="4253"/>
              </w:tabs>
              <w:rPr>
                <w:rFonts w:cs="Arial"/>
                <w:u w:val="single"/>
              </w:rPr>
            </w:pPr>
            <w:r w:rsidRPr="009B2744">
              <w:rPr>
                <w:rFonts w:cs="Arial"/>
                <w:u w:val="single"/>
              </w:rPr>
              <w:t>The CATO:</w:t>
            </w:r>
          </w:p>
          <w:p w14:paraId="6D09E8B8" w14:textId="77AD6D5C" w:rsidR="00187E66" w:rsidRPr="009B2744" w:rsidRDefault="00187E66">
            <w:pPr>
              <w:tabs>
                <w:tab w:val="left" w:pos="4253"/>
              </w:tabs>
              <w:rPr>
                <w:rFonts w:cs="Arial"/>
              </w:rPr>
            </w:pPr>
            <w:r w:rsidRPr="009B2744">
              <w:rPr>
                <w:rFonts w:cs="Arial"/>
              </w:rPr>
              <w:lastRenderedPageBreak/>
              <w:t xml:space="preserve">Shall provide electrical and mechanical interlocking on the </w:t>
            </w:r>
            <w:r w:rsidRPr="009B2744">
              <w:rPr>
                <w:rFonts w:cs="Arial"/>
                <w:highlight w:val="yellow"/>
              </w:rPr>
              <w:t>CATO Plant and Apparatus</w:t>
            </w:r>
            <w:r w:rsidRPr="009B2744">
              <w:rPr>
                <w:rFonts w:cs="Arial"/>
              </w:rPr>
              <w:t xml:space="preserve"> located within the zone covered by the PTO’s substation busbar protection at the CATO Transmission Interface Site in accordance with the </w:t>
            </w:r>
            <w:r w:rsidR="009B2744" w:rsidRPr="009B2744">
              <w:rPr>
                <w:rFonts w:cs="Arial"/>
              </w:rPr>
              <w:t>Electrical</w:t>
            </w:r>
            <w:r w:rsidRPr="009B2744">
              <w:rPr>
                <w:rFonts w:cs="Arial"/>
              </w:rPr>
              <w:t xml:space="preserve"> Standards.</w:t>
            </w:r>
          </w:p>
        </w:tc>
      </w:tr>
      <w:tr w:rsidR="00187E66" w:rsidRPr="0067034B" w14:paraId="40241EF2" w14:textId="77777777" w:rsidTr="00C717B5">
        <w:tc>
          <w:tcPr>
            <w:tcW w:w="951" w:type="dxa"/>
          </w:tcPr>
          <w:p w14:paraId="031643F0" w14:textId="269B7874" w:rsidR="00187E66" w:rsidRPr="009B2744" w:rsidRDefault="00C717B5">
            <w:pPr>
              <w:tabs>
                <w:tab w:val="left" w:pos="4253"/>
              </w:tabs>
              <w:rPr>
                <w:rFonts w:cs="Arial"/>
              </w:rPr>
            </w:pPr>
            <w:r w:rsidRPr="009B2744">
              <w:rPr>
                <w:rFonts w:cs="Arial"/>
              </w:rPr>
              <w:lastRenderedPageBreak/>
              <w:t>31.</w:t>
            </w:r>
          </w:p>
        </w:tc>
        <w:tc>
          <w:tcPr>
            <w:tcW w:w="1962" w:type="dxa"/>
          </w:tcPr>
          <w:p w14:paraId="0838FDD8" w14:textId="77777777" w:rsidR="00187E66" w:rsidRPr="009B2744" w:rsidRDefault="00187E66">
            <w:pPr>
              <w:tabs>
                <w:tab w:val="left" w:pos="4253"/>
              </w:tabs>
              <w:rPr>
                <w:rFonts w:cs="Arial"/>
              </w:rPr>
            </w:pPr>
            <w:r w:rsidRPr="009B2744">
              <w:rPr>
                <w:rFonts w:cs="Arial"/>
              </w:rPr>
              <w:t>Earthing Requirements at the CATO Transmission Interface Point</w:t>
            </w:r>
          </w:p>
        </w:tc>
        <w:tc>
          <w:tcPr>
            <w:tcW w:w="1721" w:type="dxa"/>
          </w:tcPr>
          <w:p w14:paraId="0D6F0F08" w14:textId="77777777" w:rsidR="00187E66" w:rsidRPr="009B2744" w:rsidRDefault="00187E66">
            <w:pPr>
              <w:tabs>
                <w:tab w:val="left" w:pos="4253"/>
              </w:tabs>
              <w:rPr>
                <w:rFonts w:cs="Arial"/>
              </w:rPr>
            </w:pPr>
          </w:p>
        </w:tc>
        <w:tc>
          <w:tcPr>
            <w:tcW w:w="9395" w:type="dxa"/>
          </w:tcPr>
          <w:p w14:paraId="78A05BEB" w14:textId="77777777" w:rsidR="00187E66" w:rsidRPr="009B2744" w:rsidRDefault="00187E66">
            <w:pPr>
              <w:tabs>
                <w:tab w:val="left" w:pos="4253"/>
              </w:tabs>
              <w:rPr>
                <w:rFonts w:cs="Arial"/>
              </w:rPr>
            </w:pPr>
            <w:r w:rsidRPr="009B2744">
              <w:rPr>
                <w:rFonts w:cs="Arial"/>
              </w:rPr>
              <w:t xml:space="preserve">All earth mats on the </w:t>
            </w:r>
            <w:r w:rsidRPr="009B2744">
              <w:rPr>
                <w:rFonts w:cs="Arial"/>
                <w:u w:val="single"/>
              </w:rPr>
              <w:t>PTO’s</w:t>
            </w:r>
            <w:r w:rsidRPr="009B2744" w:rsidDel="0026645A">
              <w:rPr>
                <w:rFonts w:cs="Arial"/>
              </w:rPr>
              <w:t xml:space="preserve"> </w:t>
            </w:r>
            <w:r w:rsidRPr="009B2744">
              <w:rPr>
                <w:rFonts w:cs="Arial"/>
              </w:rPr>
              <w:t xml:space="preserve">site(s) and the PTO’s site(s) where these are adjacent may be bonded together.  The PTO’s site earth mats can be bonded to the CATO’s site earth mat.  </w:t>
            </w:r>
          </w:p>
          <w:p w14:paraId="3AF335E7" w14:textId="77777777" w:rsidR="00187E66" w:rsidRPr="009B2744" w:rsidRDefault="00187E66">
            <w:pPr>
              <w:tabs>
                <w:tab w:val="left" w:pos="4253"/>
              </w:tabs>
              <w:rPr>
                <w:rFonts w:cs="Arial"/>
              </w:rPr>
            </w:pPr>
          </w:p>
          <w:p w14:paraId="1F67B3F7" w14:textId="77777777" w:rsidR="00187E66" w:rsidRPr="009B2744" w:rsidRDefault="00187E66">
            <w:pPr>
              <w:tabs>
                <w:tab w:val="left" w:pos="4253"/>
              </w:tabs>
              <w:rPr>
                <w:rFonts w:cs="Arial"/>
                <w:u w:val="single"/>
              </w:rPr>
            </w:pPr>
            <w:r w:rsidRPr="009B2744">
              <w:rPr>
                <w:rFonts w:cs="Arial"/>
                <w:u w:val="single"/>
              </w:rPr>
              <w:t>The CATO:</w:t>
            </w:r>
          </w:p>
          <w:p w14:paraId="686FC46C" w14:textId="4A08D563" w:rsidR="00187E66" w:rsidRPr="00AB678C" w:rsidRDefault="00693907">
            <w:pPr>
              <w:tabs>
                <w:tab w:val="left" w:pos="4253"/>
              </w:tabs>
              <w:rPr>
                <w:rFonts w:cs="Arial"/>
              </w:rPr>
            </w:pPr>
            <w:r>
              <w:rPr>
                <w:rFonts w:cs="Arial"/>
              </w:rPr>
              <w:t>Shall c</w:t>
            </w:r>
            <w:r w:rsidR="00187E66" w:rsidRPr="00B372EC">
              <w:rPr>
                <w:rFonts w:cs="Arial"/>
              </w:rPr>
              <w:t>arr</w:t>
            </w:r>
            <w:r>
              <w:rPr>
                <w:rFonts w:cs="Arial"/>
              </w:rPr>
              <w:t>y</w:t>
            </w:r>
            <w:r w:rsidR="00187E66" w:rsidRPr="00B372EC">
              <w:rPr>
                <w:rFonts w:cs="Arial"/>
              </w:rPr>
              <w:t xml:space="preserve"> out an earthing survey of its sites prior to construction of the </w:t>
            </w:r>
            <w:r w:rsidR="00187E66" w:rsidRPr="00B372EC">
              <w:rPr>
                <w:rFonts w:cs="Arial"/>
                <w:highlight w:val="yellow"/>
              </w:rPr>
              <w:t>CATO’s Plant and Apparatus</w:t>
            </w:r>
            <w:r w:rsidR="00187E66" w:rsidRPr="00B372EC">
              <w:rPr>
                <w:rFonts w:cs="Arial"/>
              </w:rPr>
              <w:t>.  The earthing system is designed to withstand a short circuit current of 63kA for 1 second</w:t>
            </w:r>
            <w:r>
              <w:rPr>
                <w:rFonts w:cs="Arial"/>
              </w:rPr>
              <w:t xml:space="preserve"> at 400kV</w:t>
            </w:r>
            <w:r w:rsidR="00187E66" w:rsidRPr="00AB678C">
              <w:rPr>
                <w:rFonts w:cs="Arial"/>
              </w:rPr>
              <w:t>.</w:t>
            </w:r>
          </w:p>
          <w:p w14:paraId="22CF5E32" w14:textId="77777777" w:rsidR="00187E66" w:rsidRPr="00AB678C" w:rsidRDefault="00187E66">
            <w:pPr>
              <w:tabs>
                <w:tab w:val="left" w:pos="4253"/>
              </w:tabs>
              <w:rPr>
                <w:rFonts w:cs="Arial"/>
              </w:rPr>
            </w:pPr>
          </w:p>
          <w:p w14:paraId="085D5A6A" w14:textId="77777777" w:rsidR="00187E66" w:rsidRPr="00AB678C" w:rsidRDefault="00187E66">
            <w:pPr>
              <w:tabs>
                <w:tab w:val="left" w:pos="4253"/>
              </w:tabs>
              <w:rPr>
                <w:rFonts w:cs="Arial"/>
              </w:rPr>
            </w:pPr>
            <w:r w:rsidRPr="00AB678C">
              <w:rPr>
                <w:rFonts w:cs="Arial"/>
              </w:rPr>
              <w:t xml:space="preserve">The CATO shall also ensure that it’s Plant and Apparatus is designed and installed such that the rise of earth potential (ROEP) at &lt;insert location&gt; conforms to the touch, step and transfer voltage limits which are defined in ENA TS 41 – 24.  Where </w:t>
            </w:r>
            <w:proofErr w:type="spellStart"/>
            <w:r w:rsidRPr="00AB678C">
              <w:rPr>
                <w:rFonts w:cs="Arial"/>
              </w:rPr>
              <w:t>intertripping</w:t>
            </w:r>
            <w:proofErr w:type="spellEnd"/>
            <w:r w:rsidRPr="00AB678C">
              <w:rPr>
                <w:rFonts w:cs="Arial"/>
              </w:rPr>
              <w:t xml:space="preserve"> (second main protection) is required to open circuit breakers, the overall fault clearance time shall not be more than 140ms.</w:t>
            </w:r>
          </w:p>
          <w:p w14:paraId="00625B78" w14:textId="77777777" w:rsidR="00187E66" w:rsidRPr="00AB678C" w:rsidRDefault="00187E66">
            <w:pPr>
              <w:tabs>
                <w:tab w:val="left" w:pos="4253"/>
              </w:tabs>
              <w:rPr>
                <w:rFonts w:cs="Arial"/>
              </w:rPr>
            </w:pPr>
          </w:p>
          <w:p w14:paraId="585BBE98" w14:textId="77777777" w:rsidR="00187E66" w:rsidRPr="00AB678C" w:rsidRDefault="00187E66">
            <w:pPr>
              <w:tabs>
                <w:tab w:val="left" w:pos="4253"/>
              </w:tabs>
              <w:rPr>
                <w:rFonts w:cs="Arial"/>
              </w:rPr>
            </w:pPr>
            <w:r w:rsidRPr="00AB678C">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52ABA94E" w14:textId="77777777" w:rsidR="00187E66" w:rsidRPr="00AB678C" w:rsidRDefault="00187E66">
            <w:pPr>
              <w:tabs>
                <w:tab w:val="left" w:pos="4253"/>
              </w:tabs>
              <w:rPr>
                <w:rFonts w:cs="Arial"/>
              </w:rPr>
            </w:pPr>
          </w:p>
          <w:p w14:paraId="1E8B06A1" w14:textId="77777777" w:rsidR="00187E66" w:rsidRPr="00AB678C" w:rsidRDefault="00187E66">
            <w:pPr>
              <w:tabs>
                <w:tab w:val="left" w:pos="4253"/>
              </w:tabs>
              <w:rPr>
                <w:rFonts w:cs="Arial"/>
              </w:rPr>
            </w:pPr>
            <w:r w:rsidRPr="00AB678C">
              <w:rPr>
                <w:rFonts w:cs="Arial"/>
              </w:rPr>
              <w:t>It should also be noted that the earthing system at &lt;insert location&gt; shall be designed to comply with ESQCR 2002 and BS EN50522.</w:t>
            </w:r>
          </w:p>
          <w:p w14:paraId="568A1A8A" w14:textId="77777777" w:rsidR="00187E66" w:rsidRPr="00AB678C" w:rsidRDefault="00187E66">
            <w:pPr>
              <w:tabs>
                <w:tab w:val="left" w:pos="4253"/>
              </w:tabs>
              <w:rPr>
                <w:rFonts w:cs="Arial"/>
              </w:rPr>
            </w:pPr>
          </w:p>
          <w:p w14:paraId="0B2907FD" w14:textId="5C7E2D18" w:rsidR="00187E66" w:rsidRPr="00AB678C" w:rsidRDefault="00187E66">
            <w:pPr>
              <w:tabs>
                <w:tab w:val="left" w:pos="4253"/>
              </w:tabs>
              <w:rPr>
                <w:rFonts w:cs="Arial"/>
              </w:rPr>
            </w:pPr>
            <w:r w:rsidRPr="00AB678C">
              <w:rPr>
                <w:rFonts w:cs="Arial"/>
              </w:rPr>
              <w:lastRenderedPageBreak/>
              <w:t xml:space="preserve">In the case of a CATO Transmission  Interface Point in Scotland, any necessary data or characteristics as requested by the PTO of the CATO Plant and Apparatus shall be provided to allow assessment of the risks arising from </w:t>
            </w:r>
            <w:r w:rsidR="006C79B6">
              <w:rPr>
                <w:rFonts w:cs="Arial"/>
              </w:rPr>
              <w:t xml:space="preserve">the </w:t>
            </w:r>
            <w:r w:rsidRPr="00AB678C">
              <w:rPr>
                <w:rFonts w:cs="Arial"/>
              </w:rPr>
              <w:t xml:space="preserve">transfer of potentials and/or currents from the CATO’s Plant and Apparatus earthing system to the PTO’s earthing system (either steady state or transient). </w:t>
            </w:r>
          </w:p>
        </w:tc>
      </w:tr>
      <w:tr w:rsidR="00187E66" w:rsidRPr="0067034B" w14:paraId="508D9829" w14:textId="77777777" w:rsidTr="00C717B5">
        <w:tc>
          <w:tcPr>
            <w:tcW w:w="951" w:type="dxa"/>
          </w:tcPr>
          <w:p w14:paraId="44C3FFEF" w14:textId="77777777" w:rsidR="00187E66" w:rsidRPr="00AB678C" w:rsidRDefault="00187E66">
            <w:pPr>
              <w:tabs>
                <w:tab w:val="left" w:pos="4253"/>
              </w:tabs>
              <w:rPr>
                <w:rFonts w:cs="Arial"/>
              </w:rPr>
            </w:pPr>
            <w:r w:rsidRPr="00AB678C">
              <w:rPr>
                <w:rFonts w:cs="Arial"/>
              </w:rPr>
              <w:lastRenderedPageBreak/>
              <w:t>32.</w:t>
            </w:r>
          </w:p>
        </w:tc>
        <w:tc>
          <w:tcPr>
            <w:tcW w:w="1962" w:type="dxa"/>
          </w:tcPr>
          <w:p w14:paraId="2E3E3B62" w14:textId="77777777" w:rsidR="00187E66" w:rsidRPr="00AB678C" w:rsidRDefault="00187E66">
            <w:pPr>
              <w:tabs>
                <w:tab w:val="left" w:pos="4253"/>
              </w:tabs>
              <w:rPr>
                <w:rFonts w:cs="Arial"/>
              </w:rPr>
            </w:pPr>
            <w:r w:rsidRPr="00AB678C">
              <w:rPr>
                <w:rFonts w:cs="Arial"/>
              </w:rPr>
              <w:t>Direct Current Injection into the PTO’s Earthing System and Corrosion</w:t>
            </w:r>
          </w:p>
        </w:tc>
        <w:tc>
          <w:tcPr>
            <w:tcW w:w="1721" w:type="dxa"/>
          </w:tcPr>
          <w:p w14:paraId="2478E3FD" w14:textId="77777777" w:rsidR="00187E66" w:rsidRPr="00AB678C" w:rsidRDefault="00187E66">
            <w:pPr>
              <w:tabs>
                <w:tab w:val="left" w:pos="4253"/>
              </w:tabs>
              <w:rPr>
                <w:rFonts w:cs="Arial"/>
              </w:rPr>
            </w:pPr>
          </w:p>
        </w:tc>
        <w:tc>
          <w:tcPr>
            <w:tcW w:w="9395" w:type="dxa"/>
          </w:tcPr>
          <w:p w14:paraId="4CCF1C07" w14:textId="77777777" w:rsidR="00187E66" w:rsidRPr="00AB678C" w:rsidRDefault="00187E66">
            <w:pPr>
              <w:tabs>
                <w:tab w:val="left" w:pos="4253"/>
              </w:tabs>
              <w:rPr>
                <w:rFonts w:cs="Arial"/>
              </w:rPr>
            </w:pPr>
            <w:r w:rsidRPr="00AB678C">
              <w:rPr>
                <w:rFonts w:cs="Arial"/>
              </w:rPr>
              <w:t>The CATO:</w:t>
            </w:r>
          </w:p>
          <w:p w14:paraId="40731E72" w14:textId="736392E9" w:rsidR="00187E66" w:rsidRPr="00AB678C" w:rsidRDefault="00187E66">
            <w:pPr>
              <w:tabs>
                <w:tab w:val="left" w:pos="4253"/>
              </w:tabs>
              <w:rPr>
                <w:rFonts w:cs="Arial"/>
              </w:rPr>
            </w:pPr>
            <w:r w:rsidRPr="00AB678C">
              <w:rPr>
                <w:rFonts w:cs="Arial"/>
              </w:rPr>
              <w:t xml:space="preserve">To design the earthing of the CATO </w:t>
            </w:r>
            <w:r w:rsidR="00E54CD4">
              <w:rPr>
                <w:rFonts w:cs="Arial"/>
              </w:rPr>
              <w:t>HV</w:t>
            </w:r>
            <w:r w:rsidRPr="00AB678C">
              <w:rPr>
                <w:rFonts w:cs="Arial"/>
              </w:rPr>
              <w:t xml:space="preserve">DC Converter in such a way as to avoid DC stray current flowing through the earthing system during normal operation and to minimise earth current during faulty or unbalanced load conditions. </w:t>
            </w:r>
            <w:proofErr w:type="gramStart"/>
            <w:r w:rsidRPr="00AB678C">
              <w:rPr>
                <w:rFonts w:cs="Arial"/>
              </w:rPr>
              <w:t>In order to</w:t>
            </w:r>
            <w:proofErr w:type="gramEnd"/>
            <w:r w:rsidRPr="00AB678C">
              <w:rPr>
                <w:rFonts w:cs="Arial"/>
              </w:rPr>
              <w:t xml:space="preserve"> minimise corrosion issues, the requirements for HVDC earthing </w:t>
            </w:r>
            <w:proofErr w:type="gramStart"/>
            <w:r w:rsidRPr="00AB678C">
              <w:rPr>
                <w:rFonts w:cs="Arial"/>
              </w:rPr>
              <w:t>is</w:t>
            </w:r>
            <w:proofErr w:type="gramEnd"/>
            <w:r w:rsidRPr="00AB678C">
              <w:rPr>
                <w:rFonts w:cs="Arial"/>
              </w:rPr>
              <w:t xml:space="preserve"> specified under BS EN 50162, BS EN 12954 and regarding safe touch voltage threshold for the DC current path, it is defined in IEC/TS 60479-1 which is referenced under BS EN 50522.</w:t>
            </w:r>
          </w:p>
          <w:p w14:paraId="1B63D674" w14:textId="77777777" w:rsidR="00187E66" w:rsidRPr="00AB678C" w:rsidRDefault="00187E66">
            <w:pPr>
              <w:tabs>
                <w:tab w:val="left" w:pos="4253"/>
              </w:tabs>
              <w:rPr>
                <w:rFonts w:cs="Arial"/>
              </w:rPr>
            </w:pPr>
          </w:p>
          <w:p w14:paraId="6026EE37" w14:textId="77777777" w:rsidR="00187E66" w:rsidRPr="00AB678C" w:rsidRDefault="00187E66">
            <w:pPr>
              <w:tabs>
                <w:tab w:val="left" w:pos="4253"/>
              </w:tabs>
              <w:rPr>
                <w:rFonts w:cs="Arial"/>
              </w:rPr>
            </w:pPr>
            <w:r w:rsidRPr="00AB678C">
              <w:rPr>
                <w:rFonts w:cs="Arial"/>
              </w:rPr>
              <w:t>The entire HVDC system design shall consider the possible maximum level of DC stray currents to which buried or immersed metal structures may be exposed even at a substation distance from the terminal earths of the CATO’s DC Converter.</w:t>
            </w:r>
          </w:p>
        </w:tc>
      </w:tr>
      <w:tr w:rsidR="00187E66" w:rsidRPr="0067034B" w14:paraId="48B701DA" w14:textId="77777777" w:rsidTr="00C717B5">
        <w:tc>
          <w:tcPr>
            <w:tcW w:w="951" w:type="dxa"/>
          </w:tcPr>
          <w:p w14:paraId="6313311D" w14:textId="0919BA1E" w:rsidR="00187E66" w:rsidRPr="00AB678C" w:rsidRDefault="00C717B5">
            <w:pPr>
              <w:tabs>
                <w:tab w:val="left" w:pos="4253"/>
              </w:tabs>
              <w:rPr>
                <w:rFonts w:cs="Arial"/>
              </w:rPr>
            </w:pPr>
            <w:r w:rsidRPr="00AB678C">
              <w:rPr>
                <w:rFonts w:cs="Arial"/>
              </w:rPr>
              <w:t>33.</w:t>
            </w:r>
          </w:p>
        </w:tc>
        <w:tc>
          <w:tcPr>
            <w:tcW w:w="1962" w:type="dxa"/>
          </w:tcPr>
          <w:p w14:paraId="725005AA" w14:textId="77777777" w:rsidR="00187E66" w:rsidRPr="00AB678C" w:rsidRDefault="00187E66">
            <w:pPr>
              <w:tabs>
                <w:tab w:val="left" w:pos="4253"/>
              </w:tabs>
              <w:rPr>
                <w:rFonts w:cs="Arial"/>
              </w:rPr>
            </w:pPr>
            <w:r w:rsidRPr="00AB678C">
              <w:rPr>
                <w:rFonts w:cs="Arial"/>
              </w:rPr>
              <w:t>CATO Plant and Apparatus Compliance Process</w:t>
            </w:r>
          </w:p>
        </w:tc>
        <w:tc>
          <w:tcPr>
            <w:tcW w:w="1721" w:type="dxa"/>
          </w:tcPr>
          <w:p w14:paraId="02F64CB0" w14:textId="77777777" w:rsidR="00187E66" w:rsidRPr="00AB678C" w:rsidRDefault="00187E66">
            <w:pPr>
              <w:tabs>
                <w:tab w:val="left" w:pos="4253"/>
              </w:tabs>
              <w:rPr>
                <w:rFonts w:cs="Arial"/>
              </w:rPr>
            </w:pPr>
            <w:r w:rsidRPr="00AB678C">
              <w:rPr>
                <w:rFonts w:cs="Arial"/>
              </w:rPr>
              <w:t>STCP 19-7</w:t>
            </w:r>
          </w:p>
        </w:tc>
        <w:tc>
          <w:tcPr>
            <w:tcW w:w="9395" w:type="dxa"/>
          </w:tcPr>
          <w:p w14:paraId="3DE8AE37" w14:textId="77777777" w:rsidR="00187E66" w:rsidRPr="00AB678C" w:rsidRDefault="00187E66">
            <w:pPr>
              <w:tabs>
                <w:tab w:val="left" w:pos="4253"/>
              </w:tabs>
              <w:rPr>
                <w:rFonts w:cs="Arial"/>
                <w:u w:val="single"/>
              </w:rPr>
            </w:pPr>
            <w:r w:rsidRPr="00AB678C">
              <w:rPr>
                <w:rFonts w:cs="Arial"/>
                <w:u w:val="single"/>
              </w:rPr>
              <w:t>The CATO:</w:t>
            </w:r>
          </w:p>
          <w:p w14:paraId="22704941" w14:textId="77777777" w:rsidR="00187E66" w:rsidRPr="00AB678C" w:rsidRDefault="00187E66">
            <w:pPr>
              <w:tabs>
                <w:tab w:val="left" w:pos="4253"/>
              </w:tabs>
              <w:rPr>
                <w:rFonts w:cs="Arial"/>
              </w:rPr>
            </w:pPr>
            <w:r w:rsidRPr="00AB678C">
              <w:rPr>
                <w:rFonts w:cs="Arial"/>
              </w:rPr>
              <w:t>Shall demonstrate compliance with STCP 19-7</w:t>
            </w:r>
          </w:p>
        </w:tc>
      </w:tr>
      <w:tr w:rsidR="00187E66" w:rsidRPr="0067034B" w:rsidDel="00D42495" w14:paraId="2C4E2739" w14:textId="77777777" w:rsidTr="00C717B5">
        <w:tc>
          <w:tcPr>
            <w:tcW w:w="951" w:type="dxa"/>
          </w:tcPr>
          <w:p w14:paraId="2FCEEDB9" w14:textId="3F613251" w:rsidR="00187E66" w:rsidRPr="0067034B" w:rsidDel="00D42495" w:rsidRDefault="00187E66">
            <w:pPr>
              <w:tabs>
                <w:tab w:val="left" w:pos="4253"/>
              </w:tabs>
              <w:rPr>
                <w:rFonts w:cs="Arial"/>
              </w:rPr>
            </w:pPr>
          </w:p>
        </w:tc>
        <w:tc>
          <w:tcPr>
            <w:tcW w:w="1962" w:type="dxa"/>
          </w:tcPr>
          <w:p w14:paraId="3082B0C5" w14:textId="0174E1A3" w:rsidR="00187E66" w:rsidRPr="00AB678C" w:rsidDel="00D42495" w:rsidRDefault="00187E66">
            <w:pPr>
              <w:tabs>
                <w:tab w:val="left" w:pos="4253"/>
              </w:tabs>
              <w:rPr>
                <w:rFonts w:cs="Arial"/>
              </w:rPr>
            </w:pPr>
          </w:p>
        </w:tc>
        <w:tc>
          <w:tcPr>
            <w:tcW w:w="1721" w:type="dxa"/>
          </w:tcPr>
          <w:p w14:paraId="20C431E3" w14:textId="77777777" w:rsidR="00187E66" w:rsidRPr="00AB678C" w:rsidDel="00D42495" w:rsidRDefault="00187E66">
            <w:pPr>
              <w:tabs>
                <w:tab w:val="left" w:pos="4253"/>
              </w:tabs>
              <w:rPr>
                <w:rFonts w:cs="Arial"/>
              </w:rPr>
            </w:pPr>
          </w:p>
        </w:tc>
        <w:tc>
          <w:tcPr>
            <w:tcW w:w="9395" w:type="dxa"/>
          </w:tcPr>
          <w:p w14:paraId="60AEC87C" w14:textId="77777777" w:rsidR="00187E66" w:rsidRPr="00AB678C" w:rsidDel="00D42495" w:rsidRDefault="00187E66">
            <w:pPr>
              <w:tabs>
                <w:tab w:val="left" w:pos="4253"/>
              </w:tabs>
              <w:rPr>
                <w:rFonts w:cs="Arial"/>
              </w:rPr>
            </w:pPr>
          </w:p>
        </w:tc>
      </w:tr>
    </w:tbl>
    <w:p w14:paraId="4D4377F1" w14:textId="77777777" w:rsidR="00187E66" w:rsidRPr="00AB678C" w:rsidRDefault="00187E66">
      <w:pPr>
        <w:tabs>
          <w:tab w:val="left" w:pos="4253"/>
        </w:tabs>
        <w:spacing w:before="100" w:beforeAutospacing="1" w:after="100" w:afterAutospacing="1"/>
        <w:jc w:val="both"/>
        <w:rPr>
          <w:rFonts w:eastAsia="Calibri" w:cs="Arial"/>
          <w:b/>
        </w:rPr>
      </w:pPr>
    </w:p>
    <w:p w14:paraId="305D4845" w14:textId="77777777" w:rsidR="00187E66" w:rsidRPr="00AB678C" w:rsidRDefault="00187E66">
      <w:pPr>
        <w:tabs>
          <w:tab w:val="left" w:pos="4253"/>
        </w:tabs>
        <w:spacing w:before="100" w:beforeAutospacing="1" w:after="100" w:afterAutospacing="1"/>
        <w:jc w:val="both"/>
        <w:rPr>
          <w:rFonts w:eastAsia="Calibri" w:cs="Arial"/>
          <w:b/>
        </w:rPr>
        <w:sectPr w:rsidR="00187E66" w:rsidRPr="00AB678C">
          <w:pgSz w:w="16838" w:h="11906" w:orient="landscape"/>
          <w:pgMar w:top="1440" w:right="1440" w:bottom="1440" w:left="1440" w:header="708" w:footer="708" w:gutter="0"/>
          <w:cols w:space="708"/>
          <w:docGrid w:linePitch="360"/>
        </w:sectPr>
      </w:pPr>
    </w:p>
    <w:p w14:paraId="05AA523E" w14:textId="77777777" w:rsidR="00187E66" w:rsidRPr="00AB678C" w:rsidRDefault="00187E66">
      <w:pPr>
        <w:tabs>
          <w:tab w:val="left" w:pos="4253"/>
        </w:tabs>
        <w:spacing w:before="100" w:beforeAutospacing="1" w:after="100" w:afterAutospacing="1"/>
        <w:rPr>
          <w:rFonts w:eastAsia="Calibri" w:cs="Arial"/>
          <w:b/>
        </w:rPr>
      </w:pPr>
      <w:r w:rsidRPr="00AB678C">
        <w:rPr>
          <w:rFonts w:eastAsia="Calibri" w:cs="Arial"/>
          <w:b/>
        </w:rPr>
        <w:lastRenderedPageBreak/>
        <w:t>Schedule 3.5 – Appendix 1</w:t>
      </w:r>
    </w:p>
    <w:p w14:paraId="7221B976" w14:textId="77777777" w:rsidR="00187E66" w:rsidRPr="00AB678C" w:rsidRDefault="00187E66">
      <w:pPr>
        <w:tabs>
          <w:tab w:val="left" w:pos="4253"/>
        </w:tabs>
        <w:spacing w:before="100" w:beforeAutospacing="1" w:after="100" w:afterAutospacing="1"/>
        <w:rPr>
          <w:rFonts w:eastAsia="Calibri" w:cs="Arial"/>
          <w:u w:val="single"/>
        </w:rPr>
      </w:pPr>
      <w:r w:rsidRPr="00AB678C">
        <w:rPr>
          <w:rFonts w:eastAsia="Calibri" w:cs="Arial"/>
          <w:u w:val="single"/>
        </w:rPr>
        <w:t>Site Specific Technical Conditions – Harmonic Performance (ECC.6.1.5(a))</w:t>
      </w:r>
    </w:p>
    <w:p w14:paraId="12D4D2C4" w14:textId="77777777" w:rsidR="00187E66" w:rsidRPr="00AB678C" w:rsidRDefault="00187E66">
      <w:pPr>
        <w:numPr>
          <w:ilvl w:val="1"/>
          <w:numId w:val="27"/>
        </w:numPr>
        <w:tabs>
          <w:tab w:val="left" w:pos="4253"/>
        </w:tabs>
        <w:spacing w:before="100" w:beforeAutospacing="1" w:after="100" w:afterAutospacing="1" w:line="276" w:lineRule="auto"/>
        <w:ind w:left="357" w:hanging="357"/>
        <w:rPr>
          <w:rFonts w:eastAsia="Calibri" w:cs="Arial"/>
        </w:rPr>
      </w:pPr>
      <w:r w:rsidRPr="00AB678C">
        <w:rPr>
          <w:rFonts w:eastAsia="Calibri" w:cs="Arial"/>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09A65617" w14:textId="77777777" w:rsidR="00187E66" w:rsidRPr="00AB678C" w:rsidRDefault="00187E66">
      <w:pPr>
        <w:tabs>
          <w:tab w:val="left" w:pos="4253"/>
        </w:tabs>
        <w:spacing w:before="120" w:after="100" w:afterAutospacing="1"/>
        <w:rPr>
          <w:rFonts w:eastAsia="Calibri" w:cs="Arial"/>
          <w:b/>
        </w:rPr>
      </w:pPr>
      <w:r w:rsidRPr="00AB678C">
        <w:rPr>
          <w:rFonts w:eastAsia="Calibri" w:cs="Arial"/>
          <w:b/>
        </w:rPr>
        <w:t>Table 1: Incremental Voltage Emission Limit</w:t>
      </w:r>
    </w:p>
    <w:tbl>
      <w:tblPr>
        <w:tblStyle w:val="TableGrid1"/>
        <w:tblW w:w="0" w:type="auto"/>
        <w:tblLook w:val="04A0" w:firstRow="1" w:lastRow="0" w:firstColumn="1" w:lastColumn="0" w:noHBand="0" w:noVBand="1"/>
      </w:tblPr>
      <w:tblGrid>
        <w:gridCol w:w="4508"/>
        <w:gridCol w:w="4508"/>
      </w:tblGrid>
      <w:tr w:rsidR="00187E66" w:rsidRPr="0067034B" w14:paraId="68036927" w14:textId="77777777">
        <w:trPr>
          <w:tblHeader/>
        </w:trPr>
        <w:tc>
          <w:tcPr>
            <w:tcW w:w="4508" w:type="dxa"/>
            <w:shd w:val="clear" w:color="auto" w:fill="262673"/>
          </w:tcPr>
          <w:p w14:paraId="4D415C43" w14:textId="77777777" w:rsidR="00187E66" w:rsidRPr="00AB678C" w:rsidRDefault="00187E66">
            <w:pPr>
              <w:tabs>
                <w:tab w:val="left" w:pos="4253"/>
              </w:tabs>
              <w:spacing w:after="100"/>
              <w:jc w:val="center"/>
              <w:rPr>
                <w:rFonts w:cs="Arial"/>
                <w:b/>
              </w:rPr>
            </w:pPr>
            <w:r w:rsidRPr="00AB678C">
              <w:rPr>
                <w:rFonts w:cs="Arial"/>
                <w:b/>
              </w:rPr>
              <w:t>Harmonic Order ‘h’</w:t>
            </w:r>
          </w:p>
        </w:tc>
        <w:tc>
          <w:tcPr>
            <w:tcW w:w="4508" w:type="dxa"/>
            <w:shd w:val="clear" w:color="auto" w:fill="262673"/>
          </w:tcPr>
          <w:p w14:paraId="5F7D611C" w14:textId="77777777" w:rsidR="00187E66" w:rsidRPr="00AB678C" w:rsidRDefault="00187E66">
            <w:pPr>
              <w:tabs>
                <w:tab w:val="left" w:pos="4253"/>
              </w:tabs>
              <w:spacing w:after="100"/>
              <w:jc w:val="center"/>
              <w:rPr>
                <w:rFonts w:cs="Arial"/>
                <w:b/>
              </w:rPr>
            </w:pPr>
            <w:r w:rsidRPr="00AB678C">
              <w:rPr>
                <w:rFonts w:cs="Arial"/>
                <w:b/>
              </w:rPr>
              <w:t>Incremental Voltage Distortion Limits (due to harmonic current injection) at the CATO Interface Point (% of fundamental)</w:t>
            </w:r>
          </w:p>
        </w:tc>
      </w:tr>
      <w:tr w:rsidR="00187E66" w:rsidRPr="0067034B" w14:paraId="13CC9BCE" w14:textId="77777777">
        <w:tc>
          <w:tcPr>
            <w:tcW w:w="4508" w:type="dxa"/>
          </w:tcPr>
          <w:p w14:paraId="62CC0872" w14:textId="5AEA811E" w:rsidR="00187E66" w:rsidRPr="00AB678C" w:rsidRDefault="00187E66">
            <w:pPr>
              <w:tabs>
                <w:tab w:val="left" w:pos="4253"/>
              </w:tabs>
              <w:spacing w:after="100"/>
              <w:jc w:val="center"/>
              <w:rPr>
                <w:rFonts w:cs="Arial"/>
              </w:rPr>
            </w:pPr>
          </w:p>
        </w:tc>
        <w:tc>
          <w:tcPr>
            <w:tcW w:w="4508" w:type="dxa"/>
          </w:tcPr>
          <w:p w14:paraId="486CDFA5" w14:textId="079F0F18" w:rsidR="00187E66" w:rsidRPr="00AB678C" w:rsidRDefault="00C717B5">
            <w:pPr>
              <w:tabs>
                <w:tab w:val="left" w:pos="4253"/>
              </w:tabs>
              <w:spacing w:after="100"/>
              <w:jc w:val="center"/>
              <w:rPr>
                <w:rFonts w:cs="Arial"/>
              </w:rPr>
            </w:pPr>
            <w:r>
              <w:t>To be determined</w:t>
            </w:r>
          </w:p>
        </w:tc>
      </w:tr>
      <w:tr w:rsidR="00187E66" w:rsidRPr="0067034B" w14:paraId="12C96B18" w14:textId="77777777">
        <w:tc>
          <w:tcPr>
            <w:tcW w:w="4508" w:type="dxa"/>
          </w:tcPr>
          <w:p w14:paraId="2B81DFAA" w14:textId="2014C247" w:rsidR="00187E66" w:rsidRPr="00AB678C" w:rsidRDefault="00187E66">
            <w:pPr>
              <w:tabs>
                <w:tab w:val="left" w:pos="4253"/>
              </w:tabs>
              <w:spacing w:after="100"/>
              <w:jc w:val="center"/>
              <w:rPr>
                <w:rFonts w:cs="Arial"/>
              </w:rPr>
            </w:pPr>
          </w:p>
        </w:tc>
        <w:tc>
          <w:tcPr>
            <w:tcW w:w="4508" w:type="dxa"/>
          </w:tcPr>
          <w:p w14:paraId="306E4E95" w14:textId="75325EDC" w:rsidR="00187E66" w:rsidRPr="00AB678C" w:rsidRDefault="00C717B5">
            <w:pPr>
              <w:tabs>
                <w:tab w:val="left" w:pos="4253"/>
              </w:tabs>
              <w:spacing w:after="100"/>
              <w:jc w:val="center"/>
              <w:rPr>
                <w:rFonts w:cs="Arial"/>
              </w:rPr>
            </w:pPr>
            <w:r w:rsidRPr="00F25EE2">
              <w:t>To be determined</w:t>
            </w:r>
          </w:p>
        </w:tc>
      </w:tr>
      <w:tr w:rsidR="00187E66" w:rsidRPr="0067034B" w14:paraId="41A68C20" w14:textId="77777777">
        <w:tc>
          <w:tcPr>
            <w:tcW w:w="4508" w:type="dxa"/>
          </w:tcPr>
          <w:p w14:paraId="541E3DB3" w14:textId="4B361FE0" w:rsidR="00187E66" w:rsidRPr="00AB678C" w:rsidRDefault="00187E66">
            <w:pPr>
              <w:tabs>
                <w:tab w:val="left" w:pos="4253"/>
              </w:tabs>
              <w:spacing w:after="100"/>
              <w:jc w:val="center"/>
              <w:rPr>
                <w:rFonts w:cs="Arial"/>
              </w:rPr>
            </w:pPr>
          </w:p>
        </w:tc>
        <w:tc>
          <w:tcPr>
            <w:tcW w:w="4508" w:type="dxa"/>
          </w:tcPr>
          <w:p w14:paraId="2731EEE5" w14:textId="2369C4AB" w:rsidR="00187E66" w:rsidRPr="00AB678C" w:rsidRDefault="00C717B5">
            <w:pPr>
              <w:tabs>
                <w:tab w:val="left" w:pos="4253"/>
              </w:tabs>
              <w:spacing w:after="100"/>
              <w:jc w:val="center"/>
              <w:rPr>
                <w:rFonts w:cs="Arial"/>
              </w:rPr>
            </w:pPr>
            <w:r w:rsidRPr="00F25EE2">
              <w:t>To be determined</w:t>
            </w:r>
          </w:p>
        </w:tc>
      </w:tr>
      <w:tr w:rsidR="00187E66" w:rsidRPr="0067034B" w14:paraId="4DA9382F" w14:textId="77777777">
        <w:tc>
          <w:tcPr>
            <w:tcW w:w="4508" w:type="dxa"/>
          </w:tcPr>
          <w:p w14:paraId="2D5A85A9" w14:textId="227BF8DA" w:rsidR="00187E66" w:rsidRPr="00AB678C" w:rsidRDefault="00187E66">
            <w:pPr>
              <w:tabs>
                <w:tab w:val="left" w:pos="4253"/>
              </w:tabs>
              <w:spacing w:after="100"/>
              <w:jc w:val="center"/>
              <w:rPr>
                <w:rFonts w:cs="Arial"/>
              </w:rPr>
            </w:pPr>
          </w:p>
        </w:tc>
        <w:tc>
          <w:tcPr>
            <w:tcW w:w="4508" w:type="dxa"/>
          </w:tcPr>
          <w:p w14:paraId="04C67CAA" w14:textId="49881A16" w:rsidR="00187E66" w:rsidRPr="00AB678C" w:rsidRDefault="00C717B5" w:rsidP="00AB678C">
            <w:pPr>
              <w:tabs>
                <w:tab w:val="left" w:pos="4253"/>
              </w:tabs>
              <w:spacing w:after="100"/>
              <w:jc w:val="center"/>
              <w:rPr>
                <w:rFonts w:cs="Arial"/>
              </w:rPr>
            </w:pPr>
            <w:r w:rsidRPr="00F25EE2">
              <w:t>To be determined</w:t>
            </w:r>
          </w:p>
        </w:tc>
      </w:tr>
      <w:tr w:rsidR="00187E66" w:rsidRPr="0067034B" w14:paraId="5D79D702" w14:textId="77777777">
        <w:tc>
          <w:tcPr>
            <w:tcW w:w="4508" w:type="dxa"/>
          </w:tcPr>
          <w:p w14:paraId="6FDD4647" w14:textId="4D3B2DCC" w:rsidR="00187E66" w:rsidRPr="00AB678C" w:rsidRDefault="00187E66">
            <w:pPr>
              <w:tabs>
                <w:tab w:val="left" w:pos="4253"/>
              </w:tabs>
              <w:spacing w:after="100"/>
              <w:jc w:val="center"/>
              <w:rPr>
                <w:rFonts w:cs="Arial"/>
              </w:rPr>
            </w:pPr>
          </w:p>
        </w:tc>
        <w:tc>
          <w:tcPr>
            <w:tcW w:w="4508" w:type="dxa"/>
          </w:tcPr>
          <w:p w14:paraId="16DDFE84" w14:textId="77777777" w:rsidR="00187E66" w:rsidRPr="00AB678C" w:rsidRDefault="00187E66">
            <w:pPr>
              <w:tabs>
                <w:tab w:val="left" w:pos="4253"/>
              </w:tabs>
              <w:spacing w:after="100"/>
              <w:jc w:val="center"/>
              <w:rPr>
                <w:rFonts w:cs="Arial"/>
              </w:rPr>
            </w:pPr>
          </w:p>
        </w:tc>
      </w:tr>
      <w:tr w:rsidR="00187E66" w:rsidRPr="0067034B" w14:paraId="14302D26" w14:textId="77777777">
        <w:tc>
          <w:tcPr>
            <w:tcW w:w="4508" w:type="dxa"/>
          </w:tcPr>
          <w:p w14:paraId="263A4564" w14:textId="7258BC2E" w:rsidR="00187E66" w:rsidRPr="00AB678C" w:rsidRDefault="00187E66">
            <w:pPr>
              <w:tabs>
                <w:tab w:val="left" w:pos="4253"/>
              </w:tabs>
              <w:spacing w:after="100"/>
              <w:jc w:val="center"/>
              <w:rPr>
                <w:rFonts w:cs="Arial"/>
              </w:rPr>
            </w:pPr>
          </w:p>
        </w:tc>
        <w:tc>
          <w:tcPr>
            <w:tcW w:w="4508" w:type="dxa"/>
          </w:tcPr>
          <w:p w14:paraId="2484C2C1" w14:textId="77777777" w:rsidR="00187E66" w:rsidRPr="00AB678C" w:rsidRDefault="00187E66">
            <w:pPr>
              <w:tabs>
                <w:tab w:val="left" w:pos="4253"/>
              </w:tabs>
              <w:spacing w:after="100"/>
              <w:jc w:val="center"/>
              <w:rPr>
                <w:rFonts w:cs="Arial"/>
              </w:rPr>
            </w:pPr>
          </w:p>
        </w:tc>
      </w:tr>
      <w:tr w:rsidR="00187E66" w:rsidRPr="0067034B" w14:paraId="575E7878" w14:textId="77777777">
        <w:tc>
          <w:tcPr>
            <w:tcW w:w="4508" w:type="dxa"/>
          </w:tcPr>
          <w:p w14:paraId="1740C5C7" w14:textId="51381F14" w:rsidR="00187E66" w:rsidRPr="00AB678C" w:rsidRDefault="00187E66">
            <w:pPr>
              <w:tabs>
                <w:tab w:val="left" w:pos="4253"/>
              </w:tabs>
              <w:spacing w:after="100"/>
              <w:jc w:val="center"/>
              <w:rPr>
                <w:rFonts w:cs="Arial"/>
              </w:rPr>
            </w:pPr>
          </w:p>
        </w:tc>
        <w:tc>
          <w:tcPr>
            <w:tcW w:w="4508" w:type="dxa"/>
          </w:tcPr>
          <w:p w14:paraId="2AF014E6" w14:textId="77777777" w:rsidR="00187E66" w:rsidRPr="00AB678C" w:rsidRDefault="00187E66">
            <w:pPr>
              <w:tabs>
                <w:tab w:val="left" w:pos="4253"/>
              </w:tabs>
              <w:spacing w:after="100"/>
              <w:jc w:val="center"/>
              <w:rPr>
                <w:rFonts w:cs="Arial"/>
              </w:rPr>
            </w:pPr>
          </w:p>
        </w:tc>
      </w:tr>
      <w:tr w:rsidR="00187E66" w:rsidRPr="0067034B" w14:paraId="54EB204E" w14:textId="77777777">
        <w:tc>
          <w:tcPr>
            <w:tcW w:w="4508" w:type="dxa"/>
          </w:tcPr>
          <w:p w14:paraId="5E408748" w14:textId="710D3188" w:rsidR="00187E66" w:rsidRPr="00AB678C" w:rsidRDefault="00187E66">
            <w:pPr>
              <w:tabs>
                <w:tab w:val="left" w:pos="4253"/>
              </w:tabs>
              <w:spacing w:after="100"/>
              <w:jc w:val="center"/>
              <w:rPr>
                <w:rFonts w:cs="Arial"/>
              </w:rPr>
            </w:pPr>
          </w:p>
        </w:tc>
        <w:tc>
          <w:tcPr>
            <w:tcW w:w="4508" w:type="dxa"/>
          </w:tcPr>
          <w:p w14:paraId="6C92C060" w14:textId="77777777" w:rsidR="00187E66" w:rsidRPr="00AB678C" w:rsidRDefault="00187E66">
            <w:pPr>
              <w:tabs>
                <w:tab w:val="left" w:pos="4253"/>
              </w:tabs>
              <w:spacing w:after="100"/>
              <w:jc w:val="center"/>
              <w:rPr>
                <w:rFonts w:cs="Arial"/>
              </w:rPr>
            </w:pPr>
          </w:p>
        </w:tc>
      </w:tr>
      <w:tr w:rsidR="00187E66" w:rsidRPr="0067034B" w14:paraId="6E2DC744" w14:textId="77777777">
        <w:tc>
          <w:tcPr>
            <w:tcW w:w="4508" w:type="dxa"/>
          </w:tcPr>
          <w:p w14:paraId="5B432CDF" w14:textId="2232247F" w:rsidR="00187E66" w:rsidRPr="00AB678C" w:rsidRDefault="00187E66">
            <w:pPr>
              <w:tabs>
                <w:tab w:val="left" w:pos="4253"/>
              </w:tabs>
              <w:spacing w:after="100"/>
              <w:jc w:val="center"/>
              <w:rPr>
                <w:rFonts w:cs="Arial"/>
              </w:rPr>
            </w:pPr>
          </w:p>
        </w:tc>
        <w:tc>
          <w:tcPr>
            <w:tcW w:w="4508" w:type="dxa"/>
          </w:tcPr>
          <w:p w14:paraId="3B1D4D5D" w14:textId="77777777" w:rsidR="00187E66" w:rsidRPr="00AB678C" w:rsidRDefault="00187E66">
            <w:pPr>
              <w:tabs>
                <w:tab w:val="left" w:pos="4253"/>
              </w:tabs>
              <w:spacing w:after="100"/>
              <w:jc w:val="center"/>
              <w:rPr>
                <w:rFonts w:cs="Arial"/>
              </w:rPr>
            </w:pPr>
          </w:p>
        </w:tc>
      </w:tr>
      <w:tr w:rsidR="00187E66" w:rsidRPr="0067034B" w14:paraId="737A755E" w14:textId="77777777">
        <w:tc>
          <w:tcPr>
            <w:tcW w:w="4508" w:type="dxa"/>
          </w:tcPr>
          <w:p w14:paraId="6D427DC7" w14:textId="78AED9CD" w:rsidR="00187E66" w:rsidRPr="00AB678C" w:rsidRDefault="00187E66">
            <w:pPr>
              <w:tabs>
                <w:tab w:val="left" w:pos="4253"/>
              </w:tabs>
              <w:spacing w:after="100"/>
              <w:jc w:val="center"/>
              <w:rPr>
                <w:rFonts w:cs="Arial"/>
              </w:rPr>
            </w:pPr>
          </w:p>
        </w:tc>
        <w:tc>
          <w:tcPr>
            <w:tcW w:w="4508" w:type="dxa"/>
          </w:tcPr>
          <w:p w14:paraId="2AE021B9" w14:textId="77777777" w:rsidR="00187E66" w:rsidRPr="00AB678C" w:rsidRDefault="00187E66">
            <w:pPr>
              <w:tabs>
                <w:tab w:val="left" w:pos="4253"/>
              </w:tabs>
              <w:spacing w:after="100"/>
              <w:jc w:val="center"/>
              <w:rPr>
                <w:rFonts w:cs="Arial"/>
              </w:rPr>
            </w:pPr>
          </w:p>
        </w:tc>
      </w:tr>
      <w:tr w:rsidR="00187E66" w:rsidRPr="0067034B" w14:paraId="0BE5A365" w14:textId="77777777">
        <w:tc>
          <w:tcPr>
            <w:tcW w:w="4508" w:type="dxa"/>
          </w:tcPr>
          <w:p w14:paraId="3BF59C12" w14:textId="66E67A1E" w:rsidR="00187E66" w:rsidRPr="00AB678C" w:rsidRDefault="00187E66">
            <w:pPr>
              <w:tabs>
                <w:tab w:val="left" w:pos="4253"/>
              </w:tabs>
              <w:spacing w:after="100"/>
              <w:jc w:val="center"/>
              <w:rPr>
                <w:rFonts w:cs="Arial"/>
              </w:rPr>
            </w:pPr>
          </w:p>
        </w:tc>
        <w:tc>
          <w:tcPr>
            <w:tcW w:w="4508" w:type="dxa"/>
          </w:tcPr>
          <w:p w14:paraId="5871415E" w14:textId="77777777" w:rsidR="00187E66" w:rsidRPr="00AB678C" w:rsidRDefault="00187E66">
            <w:pPr>
              <w:tabs>
                <w:tab w:val="left" w:pos="4253"/>
              </w:tabs>
              <w:spacing w:after="100"/>
              <w:jc w:val="center"/>
              <w:rPr>
                <w:rFonts w:cs="Arial"/>
              </w:rPr>
            </w:pPr>
          </w:p>
        </w:tc>
      </w:tr>
      <w:tr w:rsidR="00187E66" w:rsidRPr="0067034B" w14:paraId="5277512B" w14:textId="77777777">
        <w:tc>
          <w:tcPr>
            <w:tcW w:w="4508" w:type="dxa"/>
          </w:tcPr>
          <w:p w14:paraId="03BA10EB" w14:textId="32E7B96D" w:rsidR="00187E66" w:rsidRPr="00AB678C" w:rsidRDefault="00187E66">
            <w:pPr>
              <w:tabs>
                <w:tab w:val="left" w:pos="4253"/>
              </w:tabs>
              <w:spacing w:after="100"/>
              <w:jc w:val="center"/>
              <w:rPr>
                <w:rFonts w:cs="Arial"/>
              </w:rPr>
            </w:pPr>
          </w:p>
        </w:tc>
        <w:tc>
          <w:tcPr>
            <w:tcW w:w="4508" w:type="dxa"/>
          </w:tcPr>
          <w:p w14:paraId="1427B5D4" w14:textId="77777777" w:rsidR="00187E66" w:rsidRPr="00AB678C" w:rsidRDefault="00187E66">
            <w:pPr>
              <w:tabs>
                <w:tab w:val="left" w:pos="4253"/>
              </w:tabs>
              <w:spacing w:after="100"/>
              <w:jc w:val="center"/>
              <w:rPr>
                <w:rFonts w:cs="Arial"/>
              </w:rPr>
            </w:pPr>
          </w:p>
        </w:tc>
      </w:tr>
      <w:tr w:rsidR="00187E66" w:rsidRPr="0067034B" w14:paraId="7478CB22" w14:textId="77777777">
        <w:tc>
          <w:tcPr>
            <w:tcW w:w="4508" w:type="dxa"/>
          </w:tcPr>
          <w:p w14:paraId="4671BF94" w14:textId="7EC14CFB" w:rsidR="00187E66" w:rsidRPr="00AB678C" w:rsidRDefault="00187E66">
            <w:pPr>
              <w:tabs>
                <w:tab w:val="left" w:pos="4253"/>
              </w:tabs>
              <w:spacing w:after="100"/>
              <w:jc w:val="center"/>
              <w:rPr>
                <w:rFonts w:asciiTheme="minorHAnsi" w:hAnsiTheme="minorHAnsi" w:cstheme="minorHAnsi"/>
              </w:rPr>
            </w:pPr>
          </w:p>
        </w:tc>
        <w:tc>
          <w:tcPr>
            <w:tcW w:w="4508" w:type="dxa"/>
          </w:tcPr>
          <w:p w14:paraId="14CF6C42" w14:textId="77777777" w:rsidR="00187E66" w:rsidRPr="00AB678C" w:rsidRDefault="00187E66">
            <w:pPr>
              <w:tabs>
                <w:tab w:val="left" w:pos="4253"/>
              </w:tabs>
              <w:spacing w:after="100"/>
              <w:jc w:val="center"/>
              <w:rPr>
                <w:rFonts w:asciiTheme="minorHAnsi" w:hAnsiTheme="minorHAnsi" w:cstheme="minorHAnsi"/>
              </w:rPr>
            </w:pPr>
          </w:p>
        </w:tc>
      </w:tr>
      <w:tr w:rsidR="00187E66" w:rsidRPr="0067034B" w14:paraId="4C44163B" w14:textId="77777777">
        <w:tc>
          <w:tcPr>
            <w:tcW w:w="4508" w:type="dxa"/>
          </w:tcPr>
          <w:p w14:paraId="5915C92B" w14:textId="58B336D6" w:rsidR="00187E66" w:rsidRPr="00AB678C" w:rsidRDefault="00187E66">
            <w:pPr>
              <w:tabs>
                <w:tab w:val="left" w:pos="4253"/>
              </w:tabs>
              <w:spacing w:after="100"/>
              <w:jc w:val="center"/>
              <w:rPr>
                <w:rFonts w:cs="Arial"/>
              </w:rPr>
            </w:pPr>
          </w:p>
        </w:tc>
        <w:tc>
          <w:tcPr>
            <w:tcW w:w="4508" w:type="dxa"/>
          </w:tcPr>
          <w:p w14:paraId="33D34D2A" w14:textId="77777777" w:rsidR="00187E66" w:rsidRPr="00AB678C" w:rsidRDefault="00187E66">
            <w:pPr>
              <w:tabs>
                <w:tab w:val="left" w:pos="4253"/>
              </w:tabs>
              <w:spacing w:after="100"/>
              <w:jc w:val="center"/>
              <w:rPr>
                <w:rFonts w:cs="Arial"/>
              </w:rPr>
            </w:pPr>
          </w:p>
        </w:tc>
      </w:tr>
      <w:tr w:rsidR="00187E66" w:rsidRPr="0067034B" w14:paraId="2B5374CD" w14:textId="77777777">
        <w:tc>
          <w:tcPr>
            <w:tcW w:w="4508" w:type="dxa"/>
          </w:tcPr>
          <w:p w14:paraId="6B15A455" w14:textId="6E4BA11B" w:rsidR="00187E66" w:rsidRPr="00AB678C" w:rsidRDefault="00187E66">
            <w:pPr>
              <w:tabs>
                <w:tab w:val="left" w:pos="4253"/>
              </w:tabs>
              <w:spacing w:after="100"/>
              <w:jc w:val="center"/>
              <w:rPr>
                <w:rFonts w:cs="Arial"/>
              </w:rPr>
            </w:pPr>
          </w:p>
        </w:tc>
        <w:tc>
          <w:tcPr>
            <w:tcW w:w="4508" w:type="dxa"/>
          </w:tcPr>
          <w:p w14:paraId="384E34FC" w14:textId="77777777" w:rsidR="00187E66" w:rsidRPr="00AB678C" w:rsidRDefault="00187E66">
            <w:pPr>
              <w:tabs>
                <w:tab w:val="left" w:pos="4253"/>
              </w:tabs>
              <w:spacing w:after="100"/>
              <w:jc w:val="center"/>
              <w:rPr>
                <w:rFonts w:cs="Arial"/>
              </w:rPr>
            </w:pPr>
          </w:p>
        </w:tc>
      </w:tr>
      <w:tr w:rsidR="00187E66" w:rsidRPr="0067034B" w14:paraId="0A687879" w14:textId="77777777">
        <w:tc>
          <w:tcPr>
            <w:tcW w:w="4508" w:type="dxa"/>
          </w:tcPr>
          <w:p w14:paraId="3BB49A5D" w14:textId="66708231" w:rsidR="00187E66" w:rsidRPr="00AB678C" w:rsidRDefault="00187E66">
            <w:pPr>
              <w:tabs>
                <w:tab w:val="left" w:pos="4253"/>
              </w:tabs>
              <w:spacing w:after="100"/>
              <w:jc w:val="center"/>
              <w:rPr>
                <w:rFonts w:cs="Arial"/>
              </w:rPr>
            </w:pPr>
          </w:p>
        </w:tc>
        <w:tc>
          <w:tcPr>
            <w:tcW w:w="4508" w:type="dxa"/>
          </w:tcPr>
          <w:p w14:paraId="1A92BCFA" w14:textId="77777777" w:rsidR="00187E66" w:rsidRPr="00AB678C" w:rsidRDefault="00187E66">
            <w:pPr>
              <w:tabs>
                <w:tab w:val="left" w:pos="4253"/>
              </w:tabs>
              <w:spacing w:after="100"/>
              <w:jc w:val="center"/>
              <w:rPr>
                <w:rFonts w:cs="Arial"/>
              </w:rPr>
            </w:pPr>
          </w:p>
        </w:tc>
      </w:tr>
      <w:tr w:rsidR="00187E66" w:rsidRPr="0067034B" w14:paraId="16EC00F8" w14:textId="77777777">
        <w:tc>
          <w:tcPr>
            <w:tcW w:w="4508" w:type="dxa"/>
          </w:tcPr>
          <w:p w14:paraId="64E26F87" w14:textId="053F7589" w:rsidR="00187E66" w:rsidRPr="00AB678C" w:rsidRDefault="00187E66">
            <w:pPr>
              <w:tabs>
                <w:tab w:val="left" w:pos="4253"/>
              </w:tabs>
              <w:spacing w:after="100"/>
              <w:jc w:val="center"/>
              <w:rPr>
                <w:rFonts w:cs="Arial"/>
              </w:rPr>
            </w:pPr>
          </w:p>
        </w:tc>
        <w:tc>
          <w:tcPr>
            <w:tcW w:w="4508" w:type="dxa"/>
          </w:tcPr>
          <w:p w14:paraId="5DDD8960" w14:textId="77777777" w:rsidR="00187E66" w:rsidRPr="00AB678C" w:rsidRDefault="00187E66">
            <w:pPr>
              <w:tabs>
                <w:tab w:val="left" w:pos="4253"/>
              </w:tabs>
              <w:spacing w:after="100"/>
              <w:jc w:val="center"/>
              <w:rPr>
                <w:rFonts w:cs="Arial"/>
              </w:rPr>
            </w:pPr>
          </w:p>
        </w:tc>
      </w:tr>
      <w:tr w:rsidR="00187E66" w:rsidRPr="0067034B" w14:paraId="06FA1A3A" w14:textId="77777777">
        <w:tc>
          <w:tcPr>
            <w:tcW w:w="4508" w:type="dxa"/>
          </w:tcPr>
          <w:p w14:paraId="76EDDC71" w14:textId="6E8CB32D" w:rsidR="00187E66" w:rsidRPr="00AB678C" w:rsidRDefault="00187E66">
            <w:pPr>
              <w:tabs>
                <w:tab w:val="left" w:pos="4253"/>
              </w:tabs>
              <w:spacing w:after="100"/>
              <w:jc w:val="center"/>
              <w:rPr>
                <w:rFonts w:cs="Arial"/>
              </w:rPr>
            </w:pPr>
          </w:p>
        </w:tc>
        <w:tc>
          <w:tcPr>
            <w:tcW w:w="4508" w:type="dxa"/>
          </w:tcPr>
          <w:p w14:paraId="1E2EDDA7" w14:textId="77777777" w:rsidR="00187E66" w:rsidRPr="00AB678C" w:rsidRDefault="00187E66">
            <w:pPr>
              <w:tabs>
                <w:tab w:val="left" w:pos="4253"/>
              </w:tabs>
              <w:spacing w:after="100"/>
              <w:jc w:val="center"/>
              <w:rPr>
                <w:rFonts w:cs="Arial"/>
              </w:rPr>
            </w:pPr>
          </w:p>
        </w:tc>
      </w:tr>
      <w:tr w:rsidR="00187E66" w:rsidRPr="0067034B" w14:paraId="16D3B1C7" w14:textId="77777777">
        <w:tc>
          <w:tcPr>
            <w:tcW w:w="4508" w:type="dxa"/>
          </w:tcPr>
          <w:p w14:paraId="43CCCC48" w14:textId="26C2BE35" w:rsidR="00187E66" w:rsidRPr="00AB678C" w:rsidRDefault="00187E66">
            <w:pPr>
              <w:tabs>
                <w:tab w:val="left" w:pos="4253"/>
              </w:tabs>
              <w:spacing w:after="100"/>
              <w:jc w:val="center"/>
              <w:rPr>
                <w:rFonts w:cs="Arial"/>
              </w:rPr>
            </w:pPr>
          </w:p>
        </w:tc>
        <w:tc>
          <w:tcPr>
            <w:tcW w:w="4508" w:type="dxa"/>
          </w:tcPr>
          <w:p w14:paraId="22C5BC40" w14:textId="77777777" w:rsidR="00187E66" w:rsidRPr="00AB678C" w:rsidRDefault="00187E66">
            <w:pPr>
              <w:tabs>
                <w:tab w:val="left" w:pos="4253"/>
              </w:tabs>
              <w:spacing w:after="100"/>
              <w:jc w:val="center"/>
              <w:rPr>
                <w:rFonts w:cs="Arial"/>
              </w:rPr>
            </w:pPr>
          </w:p>
        </w:tc>
      </w:tr>
      <w:tr w:rsidR="00187E66" w:rsidRPr="0067034B" w14:paraId="2FFB966F" w14:textId="77777777">
        <w:tc>
          <w:tcPr>
            <w:tcW w:w="4508" w:type="dxa"/>
          </w:tcPr>
          <w:p w14:paraId="5257E08E" w14:textId="1807D0A5" w:rsidR="00187E66" w:rsidRPr="00AB678C" w:rsidRDefault="00187E66">
            <w:pPr>
              <w:tabs>
                <w:tab w:val="left" w:pos="4253"/>
              </w:tabs>
              <w:spacing w:after="100"/>
              <w:jc w:val="center"/>
              <w:rPr>
                <w:rFonts w:cs="Arial"/>
              </w:rPr>
            </w:pPr>
          </w:p>
        </w:tc>
        <w:tc>
          <w:tcPr>
            <w:tcW w:w="4508" w:type="dxa"/>
          </w:tcPr>
          <w:p w14:paraId="104E8972" w14:textId="77777777" w:rsidR="00187E66" w:rsidRPr="00AB678C" w:rsidRDefault="00187E66">
            <w:pPr>
              <w:tabs>
                <w:tab w:val="left" w:pos="4253"/>
              </w:tabs>
              <w:spacing w:after="100"/>
              <w:jc w:val="center"/>
              <w:rPr>
                <w:rFonts w:cs="Arial"/>
              </w:rPr>
            </w:pPr>
          </w:p>
        </w:tc>
      </w:tr>
      <w:tr w:rsidR="00187E66" w:rsidRPr="0067034B" w14:paraId="67D8D82B" w14:textId="77777777">
        <w:tc>
          <w:tcPr>
            <w:tcW w:w="4508" w:type="dxa"/>
          </w:tcPr>
          <w:p w14:paraId="61C6E6C1" w14:textId="7EDC182A" w:rsidR="00187E66" w:rsidRPr="00AB678C" w:rsidRDefault="00187E66">
            <w:pPr>
              <w:tabs>
                <w:tab w:val="left" w:pos="4253"/>
              </w:tabs>
              <w:spacing w:after="100"/>
              <w:jc w:val="center"/>
              <w:rPr>
                <w:rFonts w:cs="Arial"/>
              </w:rPr>
            </w:pPr>
          </w:p>
        </w:tc>
        <w:tc>
          <w:tcPr>
            <w:tcW w:w="4508" w:type="dxa"/>
          </w:tcPr>
          <w:p w14:paraId="268F706D" w14:textId="77777777" w:rsidR="00187E66" w:rsidRPr="00AB678C" w:rsidRDefault="00187E66">
            <w:pPr>
              <w:tabs>
                <w:tab w:val="left" w:pos="4253"/>
              </w:tabs>
              <w:spacing w:after="100"/>
              <w:jc w:val="center"/>
              <w:rPr>
                <w:rFonts w:cs="Arial"/>
              </w:rPr>
            </w:pPr>
          </w:p>
        </w:tc>
      </w:tr>
      <w:tr w:rsidR="00187E66" w:rsidRPr="0067034B" w14:paraId="755EB51E" w14:textId="77777777">
        <w:tc>
          <w:tcPr>
            <w:tcW w:w="4508" w:type="dxa"/>
          </w:tcPr>
          <w:p w14:paraId="04E9C9E8" w14:textId="5C97F55F" w:rsidR="00187E66" w:rsidRPr="00AB678C" w:rsidRDefault="00187E66">
            <w:pPr>
              <w:tabs>
                <w:tab w:val="left" w:pos="4253"/>
              </w:tabs>
              <w:spacing w:after="100"/>
              <w:jc w:val="center"/>
              <w:rPr>
                <w:rFonts w:cs="Arial"/>
              </w:rPr>
            </w:pPr>
          </w:p>
        </w:tc>
        <w:tc>
          <w:tcPr>
            <w:tcW w:w="4508" w:type="dxa"/>
          </w:tcPr>
          <w:p w14:paraId="17F38C6B" w14:textId="77777777" w:rsidR="00187E66" w:rsidRPr="00AB678C" w:rsidRDefault="00187E66">
            <w:pPr>
              <w:tabs>
                <w:tab w:val="left" w:pos="4253"/>
              </w:tabs>
              <w:spacing w:after="100"/>
              <w:jc w:val="center"/>
              <w:rPr>
                <w:rFonts w:cs="Arial"/>
              </w:rPr>
            </w:pPr>
          </w:p>
        </w:tc>
      </w:tr>
      <w:tr w:rsidR="00187E66" w:rsidRPr="0067034B" w14:paraId="37E4CAF1" w14:textId="77777777">
        <w:tc>
          <w:tcPr>
            <w:tcW w:w="4508" w:type="dxa"/>
          </w:tcPr>
          <w:p w14:paraId="4D572E58" w14:textId="4CAD2FED" w:rsidR="00187E66" w:rsidRPr="00AB678C" w:rsidRDefault="00187E66">
            <w:pPr>
              <w:tabs>
                <w:tab w:val="left" w:pos="4253"/>
              </w:tabs>
              <w:spacing w:after="100"/>
              <w:jc w:val="center"/>
              <w:rPr>
                <w:rFonts w:cs="Arial"/>
              </w:rPr>
            </w:pPr>
          </w:p>
        </w:tc>
        <w:tc>
          <w:tcPr>
            <w:tcW w:w="4508" w:type="dxa"/>
          </w:tcPr>
          <w:p w14:paraId="2499B5EB" w14:textId="77777777" w:rsidR="00187E66" w:rsidRPr="00AB678C" w:rsidRDefault="00187E66">
            <w:pPr>
              <w:tabs>
                <w:tab w:val="left" w:pos="4253"/>
              </w:tabs>
              <w:spacing w:after="100"/>
              <w:jc w:val="center"/>
              <w:rPr>
                <w:rFonts w:cs="Arial"/>
              </w:rPr>
            </w:pPr>
          </w:p>
        </w:tc>
      </w:tr>
      <w:tr w:rsidR="00187E66" w:rsidRPr="0067034B" w14:paraId="3C7722FD" w14:textId="77777777">
        <w:tc>
          <w:tcPr>
            <w:tcW w:w="4508" w:type="dxa"/>
          </w:tcPr>
          <w:p w14:paraId="5F4A5FD5" w14:textId="2B147EF3" w:rsidR="00187E66" w:rsidRPr="00AB678C" w:rsidRDefault="00187E66">
            <w:pPr>
              <w:tabs>
                <w:tab w:val="left" w:pos="4253"/>
              </w:tabs>
              <w:spacing w:after="100"/>
              <w:jc w:val="center"/>
              <w:rPr>
                <w:rFonts w:cs="Arial"/>
              </w:rPr>
            </w:pPr>
          </w:p>
        </w:tc>
        <w:tc>
          <w:tcPr>
            <w:tcW w:w="4508" w:type="dxa"/>
          </w:tcPr>
          <w:p w14:paraId="434B57E1" w14:textId="77777777" w:rsidR="00187E66" w:rsidRPr="00AB678C" w:rsidRDefault="00187E66">
            <w:pPr>
              <w:tabs>
                <w:tab w:val="left" w:pos="4253"/>
              </w:tabs>
              <w:spacing w:after="100"/>
              <w:jc w:val="center"/>
              <w:rPr>
                <w:rFonts w:cs="Arial"/>
              </w:rPr>
            </w:pPr>
          </w:p>
        </w:tc>
      </w:tr>
      <w:tr w:rsidR="00187E66" w:rsidRPr="0067034B" w14:paraId="2728A08A" w14:textId="77777777">
        <w:tc>
          <w:tcPr>
            <w:tcW w:w="4508" w:type="dxa"/>
          </w:tcPr>
          <w:p w14:paraId="41860BFE" w14:textId="4C5700AD" w:rsidR="00187E66" w:rsidRPr="00AB678C" w:rsidRDefault="00187E66">
            <w:pPr>
              <w:tabs>
                <w:tab w:val="left" w:pos="4253"/>
              </w:tabs>
              <w:spacing w:after="100"/>
              <w:jc w:val="center"/>
              <w:rPr>
                <w:rFonts w:cs="Arial"/>
              </w:rPr>
            </w:pPr>
          </w:p>
        </w:tc>
        <w:tc>
          <w:tcPr>
            <w:tcW w:w="4508" w:type="dxa"/>
          </w:tcPr>
          <w:p w14:paraId="4E86DF12" w14:textId="77777777" w:rsidR="00187E66" w:rsidRPr="00AB678C" w:rsidRDefault="00187E66">
            <w:pPr>
              <w:tabs>
                <w:tab w:val="left" w:pos="4253"/>
              </w:tabs>
              <w:spacing w:after="100"/>
              <w:jc w:val="center"/>
              <w:rPr>
                <w:rFonts w:cs="Arial"/>
              </w:rPr>
            </w:pPr>
          </w:p>
        </w:tc>
      </w:tr>
      <w:tr w:rsidR="00187E66" w:rsidRPr="0067034B" w14:paraId="76328EED" w14:textId="77777777">
        <w:tc>
          <w:tcPr>
            <w:tcW w:w="4508" w:type="dxa"/>
          </w:tcPr>
          <w:p w14:paraId="5CA3904B" w14:textId="40C1C2DE" w:rsidR="00187E66" w:rsidRPr="00AB678C" w:rsidRDefault="00187E66">
            <w:pPr>
              <w:tabs>
                <w:tab w:val="left" w:pos="4253"/>
              </w:tabs>
              <w:spacing w:after="100"/>
              <w:jc w:val="center"/>
              <w:rPr>
                <w:rFonts w:cs="Arial"/>
              </w:rPr>
            </w:pPr>
          </w:p>
        </w:tc>
        <w:tc>
          <w:tcPr>
            <w:tcW w:w="4508" w:type="dxa"/>
          </w:tcPr>
          <w:p w14:paraId="09E37600" w14:textId="77777777" w:rsidR="00187E66" w:rsidRPr="00AB678C" w:rsidRDefault="00187E66">
            <w:pPr>
              <w:tabs>
                <w:tab w:val="left" w:pos="4253"/>
              </w:tabs>
              <w:spacing w:after="100"/>
              <w:jc w:val="center"/>
              <w:rPr>
                <w:rFonts w:cs="Arial"/>
              </w:rPr>
            </w:pPr>
          </w:p>
        </w:tc>
      </w:tr>
      <w:tr w:rsidR="00187E66" w:rsidRPr="0067034B" w14:paraId="563CBC16" w14:textId="77777777">
        <w:tc>
          <w:tcPr>
            <w:tcW w:w="4508" w:type="dxa"/>
          </w:tcPr>
          <w:p w14:paraId="0CA20B65" w14:textId="645D8634" w:rsidR="00187E66" w:rsidRPr="00AB678C" w:rsidRDefault="00187E66">
            <w:pPr>
              <w:tabs>
                <w:tab w:val="left" w:pos="4253"/>
              </w:tabs>
              <w:spacing w:after="100"/>
              <w:jc w:val="center"/>
              <w:rPr>
                <w:rFonts w:cs="Arial"/>
              </w:rPr>
            </w:pPr>
          </w:p>
        </w:tc>
        <w:tc>
          <w:tcPr>
            <w:tcW w:w="4508" w:type="dxa"/>
          </w:tcPr>
          <w:p w14:paraId="3F9BC761" w14:textId="77777777" w:rsidR="00187E66" w:rsidRPr="00AB678C" w:rsidRDefault="00187E66">
            <w:pPr>
              <w:tabs>
                <w:tab w:val="left" w:pos="4253"/>
              </w:tabs>
              <w:spacing w:after="100"/>
              <w:jc w:val="center"/>
              <w:rPr>
                <w:rFonts w:cs="Arial"/>
              </w:rPr>
            </w:pPr>
          </w:p>
        </w:tc>
      </w:tr>
      <w:tr w:rsidR="00187E66" w:rsidRPr="0067034B" w14:paraId="4096D7E9" w14:textId="77777777">
        <w:tc>
          <w:tcPr>
            <w:tcW w:w="4508" w:type="dxa"/>
          </w:tcPr>
          <w:p w14:paraId="73088EC0" w14:textId="72F264A2" w:rsidR="00187E66" w:rsidRPr="00AB678C" w:rsidRDefault="00187E66">
            <w:pPr>
              <w:tabs>
                <w:tab w:val="left" w:pos="4253"/>
              </w:tabs>
              <w:spacing w:after="100"/>
              <w:jc w:val="center"/>
              <w:rPr>
                <w:rFonts w:cs="Arial"/>
              </w:rPr>
            </w:pPr>
          </w:p>
        </w:tc>
        <w:tc>
          <w:tcPr>
            <w:tcW w:w="4508" w:type="dxa"/>
          </w:tcPr>
          <w:p w14:paraId="2A595822" w14:textId="77777777" w:rsidR="00187E66" w:rsidRPr="00AB678C" w:rsidRDefault="00187E66">
            <w:pPr>
              <w:tabs>
                <w:tab w:val="left" w:pos="4253"/>
              </w:tabs>
              <w:spacing w:after="100"/>
              <w:jc w:val="center"/>
              <w:rPr>
                <w:rFonts w:cs="Arial"/>
              </w:rPr>
            </w:pPr>
          </w:p>
        </w:tc>
      </w:tr>
      <w:tr w:rsidR="00187E66" w:rsidRPr="0067034B" w14:paraId="2DBCA529" w14:textId="77777777">
        <w:tc>
          <w:tcPr>
            <w:tcW w:w="4508" w:type="dxa"/>
          </w:tcPr>
          <w:p w14:paraId="75E5CB06" w14:textId="1E620FF2" w:rsidR="00187E66" w:rsidRPr="00AB678C" w:rsidRDefault="00187E66">
            <w:pPr>
              <w:tabs>
                <w:tab w:val="left" w:pos="4253"/>
              </w:tabs>
              <w:spacing w:after="100"/>
              <w:jc w:val="center"/>
              <w:rPr>
                <w:rFonts w:cs="Arial"/>
              </w:rPr>
            </w:pPr>
          </w:p>
        </w:tc>
        <w:tc>
          <w:tcPr>
            <w:tcW w:w="4508" w:type="dxa"/>
          </w:tcPr>
          <w:p w14:paraId="0BAAAD07" w14:textId="77777777" w:rsidR="00187E66" w:rsidRPr="00AB678C" w:rsidRDefault="00187E66">
            <w:pPr>
              <w:tabs>
                <w:tab w:val="left" w:pos="4253"/>
              </w:tabs>
              <w:spacing w:after="100"/>
              <w:jc w:val="center"/>
              <w:rPr>
                <w:rFonts w:cs="Arial"/>
              </w:rPr>
            </w:pPr>
          </w:p>
        </w:tc>
      </w:tr>
      <w:tr w:rsidR="00187E66" w:rsidRPr="0067034B" w14:paraId="03D1E18D" w14:textId="77777777">
        <w:tc>
          <w:tcPr>
            <w:tcW w:w="4508" w:type="dxa"/>
          </w:tcPr>
          <w:p w14:paraId="3918D18A" w14:textId="330A7269" w:rsidR="00187E66" w:rsidRPr="00AB678C" w:rsidRDefault="00187E66">
            <w:pPr>
              <w:tabs>
                <w:tab w:val="left" w:pos="4253"/>
              </w:tabs>
              <w:spacing w:after="100"/>
              <w:jc w:val="center"/>
              <w:rPr>
                <w:rFonts w:cs="Arial"/>
              </w:rPr>
            </w:pPr>
          </w:p>
        </w:tc>
        <w:tc>
          <w:tcPr>
            <w:tcW w:w="4508" w:type="dxa"/>
          </w:tcPr>
          <w:p w14:paraId="082B6517" w14:textId="77777777" w:rsidR="00187E66" w:rsidRPr="00AB678C" w:rsidRDefault="00187E66">
            <w:pPr>
              <w:tabs>
                <w:tab w:val="left" w:pos="4253"/>
              </w:tabs>
              <w:spacing w:after="100"/>
              <w:jc w:val="center"/>
              <w:rPr>
                <w:rFonts w:cs="Arial"/>
              </w:rPr>
            </w:pPr>
          </w:p>
        </w:tc>
      </w:tr>
      <w:tr w:rsidR="00187E66" w:rsidRPr="0067034B" w14:paraId="3E4CA2C2" w14:textId="77777777">
        <w:tc>
          <w:tcPr>
            <w:tcW w:w="4508" w:type="dxa"/>
          </w:tcPr>
          <w:p w14:paraId="25C6888F" w14:textId="32D3E22A" w:rsidR="00187E66" w:rsidRPr="00AB678C" w:rsidRDefault="00187E66">
            <w:pPr>
              <w:tabs>
                <w:tab w:val="left" w:pos="4253"/>
              </w:tabs>
              <w:spacing w:after="100"/>
              <w:jc w:val="center"/>
              <w:rPr>
                <w:rFonts w:cs="Arial"/>
              </w:rPr>
            </w:pPr>
          </w:p>
        </w:tc>
        <w:tc>
          <w:tcPr>
            <w:tcW w:w="4508" w:type="dxa"/>
          </w:tcPr>
          <w:p w14:paraId="4C71A17A" w14:textId="77777777" w:rsidR="00187E66" w:rsidRPr="00AB678C" w:rsidRDefault="00187E66">
            <w:pPr>
              <w:tabs>
                <w:tab w:val="left" w:pos="4253"/>
              </w:tabs>
              <w:spacing w:after="100"/>
              <w:jc w:val="center"/>
              <w:rPr>
                <w:rFonts w:cs="Arial"/>
              </w:rPr>
            </w:pPr>
          </w:p>
        </w:tc>
      </w:tr>
      <w:tr w:rsidR="00187E66" w:rsidRPr="0067034B" w14:paraId="231E6923" w14:textId="77777777">
        <w:tc>
          <w:tcPr>
            <w:tcW w:w="4508" w:type="dxa"/>
          </w:tcPr>
          <w:p w14:paraId="1D0CB35C" w14:textId="05982BB2" w:rsidR="00187E66" w:rsidRPr="00AB678C" w:rsidRDefault="00187E66">
            <w:pPr>
              <w:tabs>
                <w:tab w:val="left" w:pos="4253"/>
              </w:tabs>
              <w:spacing w:after="100"/>
              <w:jc w:val="center"/>
              <w:rPr>
                <w:rFonts w:cs="Arial"/>
              </w:rPr>
            </w:pPr>
          </w:p>
        </w:tc>
        <w:tc>
          <w:tcPr>
            <w:tcW w:w="4508" w:type="dxa"/>
          </w:tcPr>
          <w:p w14:paraId="0B49A3D2" w14:textId="77777777" w:rsidR="00187E66" w:rsidRPr="00AB678C" w:rsidRDefault="00187E66">
            <w:pPr>
              <w:tabs>
                <w:tab w:val="left" w:pos="4253"/>
              </w:tabs>
              <w:spacing w:after="100"/>
              <w:rPr>
                <w:rFonts w:cs="Arial"/>
              </w:rPr>
            </w:pPr>
          </w:p>
        </w:tc>
      </w:tr>
      <w:tr w:rsidR="00187E66" w:rsidRPr="0067034B" w14:paraId="72D0EAA9" w14:textId="77777777">
        <w:tc>
          <w:tcPr>
            <w:tcW w:w="4508" w:type="dxa"/>
          </w:tcPr>
          <w:p w14:paraId="60B41FE1" w14:textId="39D0F540" w:rsidR="00187E66" w:rsidRPr="00AB678C" w:rsidRDefault="00187E66">
            <w:pPr>
              <w:tabs>
                <w:tab w:val="left" w:pos="4253"/>
              </w:tabs>
              <w:spacing w:after="100"/>
              <w:jc w:val="center"/>
              <w:rPr>
                <w:rFonts w:cs="Arial"/>
              </w:rPr>
            </w:pPr>
          </w:p>
        </w:tc>
        <w:tc>
          <w:tcPr>
            <w:tcW w:w="4508" w:type="dxa"/>
          </w:tcPr>
          <w:p w14:paraId="7937F578" w14:textId="77777777" w:rsidR="00187E66" w:rsidRPr="00AB678C" w:rsidRDefault="00187E66">
            <w:pPr>
              <w:tabs>
                <w:tab w:val="left" w:pos="4253"/>
              </w:tabs>
              <w:spacing w:after="100"/>
              <w:rPr>
                <w:rFonts w:cs="Arial"/>
              </w:rPr>
            </w:pPr>
          </w:p>
        </w:tc>
      </w:tr>
      <w:tr w:rsidR="00187E66" w:rsidRPr="0067034B" w14:paraId="160B0447" w14:textId="77777777">
        <w:tc>
          <w:tcPr>
            <w:tcW w:w="4508" w:type="dxa"/>
          </w:tcPr>
          <w:p w14:paraId="53C74F27" w14:textId="205D6AD3" w:rsidR="00187E66" w:rsidRPr="008C34AB" w:rsidRDefault="00187E66">
            <w:pPr>
              <w:tabs>
                <w:tab w:val="left" w:pos="4253"/>
              </w:tabs>
              <w:spacing w:after="100"/>
              <w:jc w:val="center"/>
              <w:rPr>
                <w:rFonts w:cs="Arial"/>
              </w:rPr>
            </w:pPr>
          </w:p>
        </w:tc>
        <w:tc>
          <w:tcPr>
            <w:tcW w:w="4508" w:type="dxa"/>
          </w:tcPr>
          <w:p w14:paraId="20346B74" w14:textId="77777777" w:rsidR="00187E66" w:rsidRPr="008C34AB" w:rsidRDefault="00187E66">
            <w:pPr>
              <w:tabs>
                <w:tab w:val="left" w:pos="4253"/>
              </w:tabs>
              <w:spacing w:after="100"/>
              <w:rPr>
                <w:rFonts w:cs="Arial"/>
              </w:rPr>
            </w:pPr>
          </w:p>
        </w:tc>
      </w:tr>
      <w:tr w:rsidR="00187E66" w:rsidRPr="0067034B" w14:paraId="0B06ED11" w14:textId="77777777">
        <w:tc>
          <w:tcPr>
            <w:tcW w:w="4508" w:type="dxa"/>
          </w:tcPr>
          <w:p w14:paraId="3FAFE80B" w14:textId="3AD7DA93" w:rsidR="00187E66" w:rsidRPr="008C34AB" w:rsidRDefault="00187E66">
            <w:pPr>
              <w:tabs>
                <w:tab w:val="left" w:pos="4253"/>
              </w:tabs>
              <w:spacing w:after="100"/>
              <w:jc w:val="center"/>
              <w:rPr>
                <w:rFonts w:cs="Arial"/>
              </w:rPr>
            </w:pPr>
          </w:p>
        </w:tc>
        <w:tc>
          <w:tcPr>
            <w:tcW w:w="4508" w:type="dxa"/>
          </w:tcPr>
          <w:p w14:paraId="5A65B613" w14:textId="77777777" w:rsidR="00187E66" w:rsidRPr="008C34AB" w:rsidRDefault="00187E66">
            <w:pPr>
              <w:tabs>
                <w:tab w:val="left" w:pos="4253"/>
              </w:tabs>
              <w:spacing w:after="100"/>
              <w:jc w:val="center"/>
              <w:rPr>
                <w:rFonts w:cs="Arial"/>
              </w:rPr>
            </w:pPr>
          </w:p>
        </w:tc>
      </w:tr>
      <w:tr w:rsidR="00187E66" w:rsidRPr="0067034B" w14:paraId="33AC2BF5" w14:textId="77777777">
        <w:tc>
          <w:tcPr>
            <w:tcW w:w="4508" w:type="dxa"/>
          </w:tcPr>
          <w:p w14:paraId="23C169D0" w14:textId="05E8FC8B" w:rsidR="00187E66" w:rsidRPr="008C34AB" w:rsidRDefault="00187E66">
            <w:pPr>
              <w:tabs>
                <w:tab w:val="left" w:pos="4253"/>
              </w:tabs>
              <w:spacing w:after="100"/>
              <w:jc w:val="center"/>
              <w:rPr>
                <w:rFonts w:cs="Arial"/>
              </w:rPr>
            </w:pPr>
          </w:p>
        </w:tc>
        <w:tc>
          <w:tcPr>
            <w:tcW w:w="4508" w:type="dxa"/>
          </w:tcPr>
          <w:p w14:paraId="4E0512B9" w14:textId="77777777" w:rsidR="00187E66" w:rsidRPr="008C34AB" w:rsidRDefault="00187E66">
            <w:pPr>
              <w:tabs>
                <w:tab w:val="left" w:pos="4253"/>
              </w:tabs>
              <w:spacing w:after="100"/>
              <w:jc w:val="center"/>
              <w:rPr>
                <w:rFonts w:cs="Arial"/>
              </w:rPr>
            </w:pPr>
          </w:p>
        </w:tc>
      </w:tr>
      <w:tr w:rsidR="00187E66" w:rsidRPr="0067034B" w14:paraId="6071852F" w14:textId="77777777">
        <w:tc>
          <w:tcPr>
            <w:tcW w:w="4508" w:type="dxa"/>
          </w:tcPr>
          <w:p w14:paraId="6F1F2D4B" w14:textId="562D0A61" w:rsidR="00187E66" w:rsidRPr="008C34AB" w:rsidRDefault="00187E66">
            <w:pPr>
              <w:tabs>
                <w:tab w:val="left" w:pos="4253"/>
              </w:tabs>
              <w:spacing w:after="100"/>
              <w:jc w:val="center"/>
              <w:rPr>
                <w:rFonts w:cs="Arial"/>
              </w:rPr>
            </w:pPr>
          </w:p>
        </w:tc>
        <w:tc>
          <w:tcPr>
            <w:tcW w:w="4508" w:type="dxa"/>
          </w:tcPr>
          <w:p w14:paraId="1A19878A" w14:textId="77777777" w:rsidR="00187E66" w:rsidRPr="008C34AB" w:rsidRDefault="00187E66">
            <w:pPr>
              <w:tabs>
                <w:tab w:val="left" w:pos="4253"/>
              </w:tabs>
              <w:spacing w:after="100"/>
              <w:jc w:val="center"/>
              <w:rPr>
                <w:rFonts w:cs="Arial"/>
              </w:rPr>
            </w:pPr>
          </w:p>
        </w:tc>
      </w:tr>
      <w:tr w:rsidR="00187E66" w:rsidRPr="0067034B" w14:paraId="6398FD3A" w14:textId="77777777">
        <w:tc>
          <w:tcPr>
            <w:tcW w:w="4508" w:type="dxa"/>
          </w:tcPr>
          <w:p w14:paraId="7E0F43EC" w14:textId="18F419AF" w:rsidR="00187E66" w:rsidRPr="008C34AB" w:rsidRDefault="00187E66">
            <w:pPr>
              <w:tabs>
                <w:tab w:val="left" w:pos="4253"/>
              </w:tabs>
              <w:spacing w:after="100"/>
              <w:jc w:val="center"/>
              <w:rPr>
                <w:rFonts w:cs="Arial"/>
              </w:rPr>
            </w:pPr>
          </w:p>
        </w:tc>
        <w:tc>
          <w:tcPr>
            <w:tcW w:w="4508" w:type="dxa"/>
          </w:tcPr>
          <w:p w14:paraId="2AADAB7F" w14:textId="77777777" w:rsidR="00187E66" w:rsidRPr="008C34AB" w:rsidRDefault="00187E66">
            <w:pPr>
              <w:tabs>
                <w:tab w:val="left" w:pos="4253"/>
              </w:tabs>
              <w:spacing w:after="100"/>
              <w:jc w:val="center"/>
              <w:rPr>
                <w:rFonts w:cs="Arial"/>
              </w:rPr>
            </w:pPr>
          </w:p>
        </w:tc>
      </w:tr>
      <w:tr w:rsidR="00187E66" w:rsidRPr="0067034B" w14:paraId="3213E66C" w14:textId="77777777">
        <w:tc>
          <w:tcPr>
            <w:tcW w:w="4508" w:type="dxa"/>
          </w:tcPr>
          <w:p w14:paraId="7F378EF4" w14:textId="678A1E5F" w:rsidR="00187E66" w:rsidRPr="008C34AB" w:rsidRDefault="00187E66">
            <w:pPr>
              <w:tabs>
                <w:tab w:val="left" w:pos="4253"/>
              </w:tabs>
              <w:spacing w:after="100"/>
              <w:jc w:val="center"/>
              <w:rPr>
                <w:rFonts w:cs="Arial"/>
              </w:rPr>
            </w:pPr>
          </w:p>
        </w:tc>
        <w:tc>
          <w:tcPr>
            <w:tcW w:w="4508" w:type="dxa"/>
          </w:tcPr>
          <w:p w14:paraId="117434A2" w14:textId="77777777" w:rsidR="00187E66" w:rsidRPr="008C34AB" w:rsidRDefault="00187E66">
            <w:pPr>
              <w:tabs>
                <w:tab w:val="left" w:pos="4253"/>
              </w:tabs>
              <w:spacing w:after="100"/>
              <w:jc w:val="center"/>
              <w:rPr>
                <w:rFonts w:cs="Arial"/>
              </w:rPr>
            </w:pPr>
          </w:p>
        </w:tc>
      </w:tr>
      <w:tr w:rsidR="00187E66" w:rsidRPr="0067034B" w14:paraId="69B00923" w14:textId="77777777">
        <w:tc>
          <w:tcPr>
            <w:tcW w:w="4508" w:type="dxa"/>
          </w:tcPr>
          <w:p w14:paraId="407B8038" w14:textId="38BC0D83" w:rsidR="00187E66" w:rsidRPr="008C34AB" w:rsidRDefault="00187E66">
            <w:pPr>
              <w:tabs>
                <w:tab w:val="left" w:pos="4253"/>
              </w:tabs>
              <w:spacing w:after="100"/>
              <w:jc w:val="center"/>
              <w:rPr>
                <w:rFonts w:cs="Arial"/>
              </w:rPr>
            </w:pPr>
          </w:p>
        </w:tc>
        <w:tc>
          <w:tcPr>
            <w:tcW w:w="4508" w:type="dxa"/>
          </w:tcPr>
          <w:p w14:paraId="5CF2CD04" w14:textId="77777777" w:rsidR="00187E66" w:rsidRPr="008C34AB" w:rsidRDefault="00187E66">
            <w:pPr>
              <w:tabs>
                <w:tab w:val="left" w:pos="4253"/>
              </w:tabs>
              <w:spacing w:after="100"/>
              <w:jc w:val="center"/>
              <w:rPr>
                <w:rFonts w:cs="Arial"/>
              </w:rPr>
            </w:pPr>
          </w:p>
        </w:tc>
      </w:tr>
      <w:tr w:rsidR="00187E66" w:rsidRPr="0067034B" w14:paraId="12CD0F22" w14:textId="77777777">
        <w:tc>
          <w:tcPr>
            <w:tcW w:w="4508" w:type="dxa"/>
          </w:tcPr>
          <w:p w14:paraId="215B7921" w14:textId="215F1CC1" w:rsidR="00187E66" w:rsidRPr="008C34AB" w:rsidRDefault="00187E66">
            <w:pPr>
              <w:tabs>
                <w:tab w:val="left" w:pos="4253"/>
              </w:tabs>
              <w:spacing w:after="100"/>
              <w:jc w:val="center"/>
              <w:rPr>
                <w:rFonts w:cs="Arial"/>
              </w:rPr>
            </w:pPr>
          </w:p>
        </w:tc>
        <w:tc>
          <w:tcPr>
            <w:tcW w:w="4508" w:type="dxa"/>
          </w:tcPr>
          <w:p w14:paraId="4D42B2AA" w14:textId="77777777" w:rsidR="00187E66" w:rsidRPr="008C34AB" w:rsidRDefault="00187E66">
            <w:pPr>
              <w:tabs>
                <w:tab w:val="left" w:pos="4253"/>
              </w:tabs>
              <w:spacing w:after="100"/>
              <w:jc w:val="center"/>
              <w:rPr>
                <w:rFonts w:cs="Arial"/>
              </w:rPr>
            </w:pPr>
          </w:p>
        </w:tc>
      </w:tr>
      <w:tr w:rsidR="00187E66" w:rsidRPr="0067034B" w14:paraId="0F2A070A" w14:textId="77777777">
        <w:tc>
          <w:tcPr>
            <w:tcW w:w="4508" w:type="dxa"/>
          </w:tcPr>
          <w:p w14:paraId="5FCA49FD" w14:textId="58DEDA80" w:rsidR="00187E66" w:rsidRPr="008C34AB" w:rsidRDefault="00187E66">
            <w:pPr>
              <w:tabs>
                <w:tab w:val="left" w:pos="4253"/>
              </w:tabs>
              <w:spacing w:after="100"/>
              <w:jc w:val="center"/>
              <w:rPr>
                <w:rFonts w:cs="Arial"/>
              </w:rPr>
            </w:pPr>
          </w:p>
        </w:tc>
        <w:tc>
          <w:tcPr>
            <w:tcW w:w="4508" w:type="dxa"/>
          </w:tcPr>
          <w:p w14:paraId="6E85696A" w14:textId="77777777" w:rsidR="00187E66" w:rsidRPr="008C34AB" w:rsidRDefault="00187E66">
            <w:pPr>
              <w:tabs>
                <w:tab w:val="left" w:pos="4253"/>
              </w:tabs>
              <w:spacing w:after="100"/>
              <w:jc w:val="center"/>
              <w:rPr>
                <w:rFonts w:cs="Arial"/>
              </w:rPr>
            </w:pPr>
          </w:p>
        </w:tc>
      </w:tr>
      <w:tr w:rsidR="00187E66" w:rsidRPr="0067034B" w14:paraId="19E5941D" w14:textId="77777777">
        <w:tc>
          <w:tcPr>
            <w:tcW w:w="4508" w:type="dxa"/>
          </w:tcPr>
          <w:p w14:paraId="5A5CC41A" w14:textId="787137CA" w:rsidR="00187E66" w:rsidRPr="008C34AB" w:rsidRDefault="00187E66">
            <w:pPr>
              <w:tabs>
                <w:tab w:val="left" w:pos="4253"/>
              </w:tabs>
              <w:spacing w:after="100"/>
              <w:jc w:val="center"/>
              <w:rPr>
                <w:rFonts w:cs="Arial"/>
              </w:rPr>
            </w:pPr>
          </w:p>
        </w:tc>
        <w:tc>
          <w:tcPr>
            <w:tcW w:w="4508" w:type="dxa"/>
          </w:tcPr>
          <w:p w14:paraId="33DBFF80" w14:textId="77777777" w:rsidR="00187E66" w:rsidRPr="008C34AB" w:rsidRDefault="00187E66">
            <w:pPr>
              <w:tabs>
                <w:tab w:val="left" w:pos="4253"/>
              </w:tabs>
              <w:spacing w:after="100"/>
              <w:jc w:val="center"/>
              <w:rPr>
                <w:rFonts w:cs="Arial"/>
              </w:rPr>
            </w:pPr>
          </w:p>
        </w:tc>
      </w:tr>
      <w:tr w:rsidR="00187E66" w:rsidRPr="0067034B" w14:paraId="13D16D72" w14:textId="77777777">
        <w:tc>
          <w:tcPr>
            <w:tcW w:w="4508" w:type="dxa"/>
          </w:tcPr>
          <w:p w14:paraId="176FE25F" w14:textId="2A7631AD" w:rsidR="00187E66" w:rsidRPr="008C34AB" w:rsidRDefault="00187E66">
            <w:pPr>
              <w:tabs>
                <w:tab w:val="left" w:pos="4253"/>
              </w:tabs>
              <w:spacing w:after="100"/>
              <w:jc w:val="center"/>
              <w:rPr>
                <w:rFonts w:cs="Arial"/>
              </w:rPr>
            </w:pPr>
          </w:p>
        </w:tc>
        <w:tc>
          <w:tcPr>
            <w:tcW w:w="4508" w:type="dxa"/>
          </w:tcPr>
          <w:p w14:paraId="3A4C1514" w14:textId="77777777" w:rsidR="00187E66" w:rsidRPr="008C34AB" w:rsidRDefault="00187E66">
            <w:pPr>
              <w:tabs>
                <w:tab w:val="left" w:pos="4253"/>
              </w:tabs>
              <w:spacing w:after="100"/>
              <w:jc w:val="center"/>
              <w:rPr>
                <w:rFonts w:cs="Arial"/>
              </w:rPr>
            </w:pPr>
          </w:p>
        </w:tc>
      </w:tr>
      <w:tr w:rsidR="00187E66" w:rsidRPr="0067034B" w14:paraId="1B89C3DD" w14:textId="77777777">
        <w:tc>
          <w:tcPr>
            <w:tcW w:w="4508" w:type="dxa"/>
          </w:tcPr>
          <w:p w14:paraId="64606556" w14:textId="135C85E7" w:rsidR="00187E66" w:rsidRPr="008C34AB" w:rsidRDefault="00187E66">
            <w:pPr>
              <w:tabs>
                <w:tab w:val="left" w:pos="4253"/>
              </w:tabs>
              <w:spacing w:after="100"/>
              <w:jc w:val="center"/>
              <w:rPr>
                <w:rFonts w:cs="Arial"/>
              </w:rPr>
            </w:pPr>
          </w:p>
        </w:tc>
        <w:tc>
          <w:tcPr>
            <w:tcW w:w="4508" w:type="dxa"/>
          </w:tcPr>
          <w:p w14:paraId="611C738D" w14:textId="77777777" w:rsidR="00187E66" w:rsidRPr="008C34AB" w:rsidRDefault="00187E66">
            <w:pPr>
              <w:tabs>
                <w:tab w:val="left" w:pos="4253"/>
              </w:tabs>
              <w:spacing w:after="100"/>
              <w:jc w:val="center"/>
              <w:rPr>
                <w:rFonts w:cs="Arial"/>
              </w:rPr>
            </w:pPr>
          </w:p>
        </w:tc>
      </w:tr>
      <w:tr w:rsidR="00187E66" w:rsidRPr="0067034B" w14:paraId="01D20AC8" w14:textId="77777777">
        <w:tc>
          <w:tcPr>
            <w:tcW w:w="4508" w:type="dxa"/>
          </w:tcPr>
          <w:p w14:paraId="0F2BAE62" w14:textId="5F89B067" w:rsidR="00187E66" w:rsidRPr="008C34AB" w:rsidRDefault="00187E66">
            <w:pPr>
              <w:tabs>
                <w:tab w:val="left" w:pos="4253"/>
              </w:tabs>
              <w:spacing w:after="100"/>
              <w:jc w:val="center"/>
              <w:rPr>
                <w:rFonts w:cs="Arial"/>
              </w:rPr>
            </w:pPr>
          </w:p>
        </w:tc>
        <w:tc>
          <w:tcPr>
            <w:tcW w:w="4508" w:type="dxa"/>
          </w:tcPr>
          <w:p w14:paraId="19CDA8D1" w14:textId="77777777" w:rsidR="00187E66" w:rsidRPr="008C34AB" w:rsidRDefault="00187E66">
            <w:pPr>
              <w:tabs>
                <w:tab w:val="left" w:pos="4253"/>
              </w:tabs>
              <w:spacing w:after="100"/>
              <w:jc w:val="center"/>
              <w:rPr>
                <w:rFonts w:cs="Arial"/>
              </w:rPr>
            </w:pPr>
          </w:p>
        </w:tc>
      </w:tr>
      <w:tr w:rsidR="00187E66" w:rsidRPr="0067034B" w14:paraId="66361697" w14:textId="77777777">
        <w:tc>
          <w:tcPr>
            <w:tcW w:w="4508" w:type="dxa"/>
          </w:tcPr>
          <w:p w14:paraId="71F45E9D" w14:textId="4041562E" w:rsidR="00187E66" w:rsidRPr="008C34AB" w:rsidRDefault="00187E66">
            <w:pPr>
              <w:tabs>
                <w:tab w:val="left" w:pos="4253"/>
              </w:tabs>
              <w:spacing w:after="100"/>
              <w:jc w:val="center"/>
              <w:rPr>
                <w:rFonts w:cs="Arial"/>
              </w:rPr>
            </w:pPr>
          </w:p>
        </w:tc>
        <w:tc>
          <w:tcPr>
            <w:tcW w:w="4508" w:type="dxa"/>
          </w:tcPr>
          <w:p w14:paraId="46DEA393" w14:textId="77777777" w:rsidR="00187E66" w:rsidRPr="008C34AB" w:rsidRDefault="00187E66">
            <w:pPr>
              <w:tabs>
                <w:tab w:val="left" w:pos="4253"/>
              </w:tabs>
              <w:spacing w:after="100"/>
              <w:jc w:val="center"/>
              <w:rPr>
                <w:rFonts w:cs="Arial"/>
              </w:rPr>
            </w:pPr>
          </w:p>
        </w:tc>
      </w:tr>
      <w:tr w:rsidR="00187E66" w:rsidRPr="0067034B" w14:paraId="32B7405A" w14:textId="77777777">
        <w:tc>
          <w:tcPr>
            <w:tcW w:w="4508" w:type="dxa"/>
          </w:tcPr>
          <w:p w14:paraId="440D970A" w14:textId="2593F8BB" w:rsidR="00187E66" w:rsidRPr="008C34AB" w:rsidRDefault="00187E66">
            <w:pPr>
              <w:tabs>
                <w:tab w:val="left" w:pos="4253"/>
              </w:tabs>
              <w:spacing w:after="100"/>
              <w:jc w:val="center"/>
              <w:rPr>
                <w:rFonts w:cs="Arial"/>
              </w:rPr>
            </w:pPr>
          </w:p>
        </w:tc>
        <w:tc>
          <w:tcPr>
            <w:tcW w:w="4508" w:type="dxa"/>
          </w:tcPr>
          <w:p w14:paraId="586841F5" w14:textId="77777777" w:rsidR="00187E66" w:rsidRPr="008C34AB" w:rsidRDefault="00187E66">
            <w:pPr>
              <w:tabs>
                <w:tab w:val="left" w:pos="4253"/>
              </w:tabs>
              <w:spacing w:after="100"/>
              <w:jc w:val="center"/>
              <w:rPr>
                <w:rFonts w:cs="Arial"/>
              </w:rPr>
            </w:pPr>
          </w:p>
        </w:tc>
      </w:tr>
    </w:tbl>
    <w:p w14:paraId="3B2C8933"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The CATO shall ensure that its Plant and Apparatus, at the CATO Interface Point was designed and constructed such that the total harmonic voltage distortion at the CATO Interface Point conform to the limits specified in Table 2.</w:t>
      </w:r>
    </w:p>
    <w:p w14:paraId="36982E76"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73B42E8"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Table 2 also provides the levels of background harmonic voltage distortion at the CATO Interface Point prior to the connection of the CATO Plant and Apparatus.</w:t>
      </w:r>
    </w:p>
    <w:p w14:paraId="07827030"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0B762BA" w14:textId="11056651" w:rsidR="002F3E72" w:rsidRDefault="00187E66" w:rsidP="008C34AB">
      <w:pPr>
        <w:numPr>
          <w:ilvl w:val="1"/>
          <w:numId w:val="27"/>
        </w:numPr>
        <w:tabs>
          <w:tab w:val="left" w:pos="4253"/>
        </w:tabs>
        <w:spacing w:before="100" w:beforeAutospacing="1" w:after="100" w:afterAutospacing="1" w:line="276" w:lineRule="auto"/>
        <w:contextualSpacing/>
        <w:rPr>
          <w:rFonts w:eastAsia="Calibri" w:cs="Arial"/>
        </w:rPr>
      </w:pPr>
      <w:r w:rsidRPr="00AB678C">
        <w:rPr>
          <w:rFonts w:eastAsia="Calibri" w:cs="Arial"/>
        </w:rPr>
        <w:t>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w:t>
      </w:r>
      <w:r w:rsidRPr="00C10582">
        <w:rPr>
          <w:rFonts w:eastAsia="Calibri" w:cs="Arial"/>
        </w:rPr>
        <w:t xml:space="preserve"> </w:t>
      </w:r>
      <w:r w:rsidR="002F3E72" w:rsidRPr="00C10582">
        <w:rPr>
          <w:rFonts w:eastAsia="Calibri" w:cs="Arial"/>
        </w:rPr>
        <w:t xml:space="preserve">up to 5 kHz (100th harmonic) </w:t>
      </w:r>
      <w:r w:rsidRPr="00AB678C">
        <w:rPr>
          <w:rFonts w:eastAsia="Calibri" w:cs="Arial"/>
        </w:rPr>
        <w:t xml:space="preserve">and will be specified by The Company to the </w:t>
      </w:r>
      <w:r w:rsidRPr="00AB678C">
        <w:rPr>
          <w:rFonts w:eastAsia="Calibri" w:cs="Arial"/>
          <w:u w:val="single"/>
        </w:rPr>
        <w:t>CATO</w:t>
      </w:r>
      <w:r w:rsidRPr="00AB678C">
        <w:rPr>
          <w:rFonts w:eastAsia="Calibri" w:cs="Arial"/>
        </w:rPr>
        <w:t xml:space="preserve">, unless otherwise agreed. </w:t>
      </w:r>
    </w:p>
    <w:p w14:paraId="5B5C4F42" w14:textId="0B2D8C53" w:rsidR="002F3E72" w:rsidRDefault="002F3E72" w:rsidP="002F3E72">
      <w:pPr>
        <w:tabs>
          <w:tab w:val="left" w:pos="4253"/>
        </w:tabs>
        <w:spacing w:before="100" w:beforeAutospacing="1" w:after="100" w:afterAutospacing="1" w:line="276" w:lineRule="auto"/>
        <w:contextualSpacing/>
        <w:rPr>
          <w:rFonts w:eastAsia="Calibri" w:cs="Arial"/>
        </w:rPr>
      </w:pPr>
    </w:p>
    <w:p w14:paraId="6D6CF30A" w14:textId="5DAA0857" w:rsidR="002F3E72" w:rsidRDefault="002F3E72" w:rsidP="002F3E72">
      <w:pPr>
        <w:tabs>
          <w:tab w:val="left" w:pos="4253"/>
        </w:tabs>
        <w:spacing w:before="100" w:beforeAutospacing="1" w:after="100" w:afterAutospacing="1" w:line="276" w:lineRule="auto"/>
        <w:contextualSpacing/>
        <w:rPr>
          <w:rFonts w:eastAsia="Calibri" w:cs="Arial"/>
        </w:rPr>
      </w:pPr>
    </w:p>
    <w:p w14:paraId="5F0ED6C2" w14:textId="1456F493" w:rsidR="002F3E72" w:rsidRDefault="002F3E72" w:rsidP="002F3E72">
      <w:pPr>
        <w:tabs>
          <w:tab w:val="left" w:pos="4253"/>
        </w:tabs>
        <w:spacing w:before="100" w:beforeAutospacing="1" w:after="100" w:afterAutospacing="1" w:line="276" w:lineRule="auto"/>
        <w:contextualSpacing/>
        <w:rPr>
          <w:rFonts w:eastAsia="Calibri" w:cs="Arial"/>
        </w:rPr>
      </w:pPr>
    </w:p>
    <w:p w14:paraId="66F160D3" w14:textId="286BE79C" w:rsidR="002F3E72" w:rsidRDefault="002F3E72" w:rsidP="002F3E72">
      <w:pPr>
        <w:tabs>
          <w:tab w:val="left" w:pos="4253"/>
        </w:tabs>
        <w:spacing w:before="100" w:beforeAutospacing="1" w:after="100" w:afterAutospacing="1" w:line="276" w:lineRule="auto"/>
        <w:contextualSpacing/>
        <w:rPr>
          <w:rFonts w:eastAsia="Calibri" w:cs="Arial"/>
        </w:rPr>
      </w:pPr>
    </w:p>
    <w:p w14:paraId="4EA10358" w14:textId="54652175" w:rsidR="002F3E72" w:rsidRDefault="002F3E72" w:rsidP="002F3E72">
      <w:pPr>
        <w:tabs>
          <w:tab w:val="left" w:pos="4253"/>
        </w:tabs>
        <w:spacing w:before="100" w:beforeAutospacing="1" w:after="100" w:afterAutospacing="1" w:line="276" w:lineRule="auto"/>
        <w:contextualSpacing/>
        <w:rPr>
          <w:rFonts w:eastAsia="Calibri" w:cs="Arial"/>
        </w:rPr>
      </w:pPr>
    </w:p>
    <w:p w14:paraId="46C15C59" w14:textId="00E45CB6" w:rsidR="002F3E72" w:rsidRDefault="002F3E72" w:rsidP="002F3E72">
      <w:pPr>
        <w:tabs>
          <w:tab w:val="left" w:pos="4253"/>
        </w:tabs>
        <w:spacing w:before="100" w:beforeAutospacing="1" w:after="100" w:afterAutospacing="1" w:line="276" w:lineRule="auto"/>
        <w:contextualSpacing/>
        <w:rPr>
          <w:rFonts w:eastAsia="Calibri" w:cs="Arial"/>
        </w:rPr>
      </w:pPr>
    </w:p>
    <w:p w14:paraId="53C56465" w14:textId="77777777" w:rsidR="002F3E72" w:rsidRPr="00AB678C" w:rsidRDefault="002F3E72" w:rsidP="00AB678C">
      <w:pPr>
        <w:tabs>
          <w:tab w:val="left" w:pos="4253"/>
        </w:tabs>
        <w:spacing w:before="100" w:beforeAutospacing="1" w:after="100" w:afterAutospacing="1" w:line="276" w:lineRule="auto"/>
        <w:contextualSpacing/>
        <w:rPr>
          <w:rFonts w:eastAsia="Calibri" w:cs="Arial"/>
        </w:rPr>
      </w:pPr>
    </w:p>
    <w:p w14:paraId="2733687E" w14:textId="77777777" w:rsidR="00187E66" w:rsidRPr="00AB678C" w:rsidRDefault="00187E66">
      <w:pPr>
        <w:tabs>
          <w:tab w:val="left" w:pos="4253"/>
        </w:tabs>
        <w:spacing w:after="100" w:afterAutospacing="1"/>
        <w:jc w:val="center"/>
        <w:rPr>
          <w:rFonts w:eastAsia="Calibri" w:cs="Arial"/>
          <w:b/>
        </w:rPr>
      </w:pPr>
      <w:r w:rsidRPr="00AB678C">
        <w:rPr>
          <w:rFonts w:eastAsia="Calibri" w:cs="Arial"/>
          <w:b/>
        </w:rPr>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187E66" w:rsidRPr="0067034B" w14:paraId="7D19C0C3" w14:textId="77777777" w:rsidTr="00AB678C">
        <w:trPr>
          <w:tblHeader/>
        </w:trPr>
        <w:tc>
          <w:tcPr>
            <w:tcW w:w="1129" w:type="dxa"/>
            <w:shd w:val="clear" w:color="auto" w:fill="002060"/>
          </w:tcPr>
          <w:p w14:paraId="7A3C7021" w14:textId="173E4B21" w:rsidR="00187E66" w:rsidRPr="00AB678C" w:rsidRDefault="00187E66">
            <w:pPr>
              <w:tabs>
                <w:tab w:val="left" w:pos="4253"/>
              </w:tabs>
              <w:spacing w:after="100"/>
              <w:jc w:val="center"/>
              <w:rPr>
                <w:rFonts w:cs="Arial"/>
                <w:b/>
              </w:rPr>
            </w:pPr>
            <w:r w:rsidRPr="00AB678C">
              <w:rPr>
                <w:rFonts w:cs="Arial"/>
                <w:b/>
              </w:rPr>
              <w:lastRenderedPageBreak/>
              <w:t>Harmon</w:t>
            </w:r>
            <w:r w:rsidR="00797A48">
              <w:rPr>
                <w:rFonts w:cs="Arial"/>
                <w:b/>
              </w:rPr>
              <w:t>ic</w:t>
            </w:r>
            <w:r w:rsidRPr="00AB678C">
              <w:rPr>
                <w:rFonts w:cs="Arial"/>
                <w:b/>
              </w:rPr>
              <w:t xml:space="preserve"> Order ‘h’</w:t>
            </w:r>
          </w:p>
        </w:tc>
        <w:tc>
          <w:tcPr>
            <w:tcW w:w="5812" w:type="dxa"/>
            <w:shd w:val="clear" w:color="auto" w:fill="002060"/>
          </w:tcPr>
          <w:p w14:paraId="7BA69154" w14:textId="77777777" w:rsidR="00187E66" w:rsidRPr="00AB678C" w:rsidRDefault="00187E66">
            <w:pPr>
              <w:tabs>
                <w:tab w:val="left" w:pos="4253"/>
              </w:tabs>
              <w:spacing w:after="100"/>
              <w:jc w:val="center"/>
              <w:rPr>
                <w:rFonts w:cs="Arial"/>
                <w:b/>
              </w:rPr>
            </w:pPr>
            <w:r w:rsidRPr="00AB678C">
              <w:rPr>
                <w:rFonts w:cs="Arial"/>
                <w:b/>
              </w:rPr>
              <w:t>Background Voltage Distortion at the CATO Interface Point prior to the connection of the CATO Plant and Apparatus and associated Offshore Generation (% of fundamental)</w:t>
            </w:r>
          </w:p>
        </w:tc>
        <w:tc>
          <w:tcPr>
            <w:tcW w:w="2075" w:type="dxa"/>
            <w:shd w:val="clear" w:color="auto" w:fill="002060"/>
          </w:tcPr>
          <w:p w14:paraId="402240B9" w14:textId="77777777" w:rsidR="00187E66" w:rsidRPr="00AB678C" w:rsidRDefault="00187E66">
            <w:pPr>
              <w:tabs>
                <w:tab w:val="left" w:pos="4253"/>
              </w:tabs>
              <w:spacing w:after="100"/>
              <w:jc w:val="center"/>
              <w:rPr>
                <w:rFonts w:cs="Arial"/>
                <w:b/>
              </w:rPr>
            </w:pPr>
            <w:r w:rsidRPr="00AB678C">
              <w:rPr>
                <w:rFonts w:cs="Arial"/>
                <w:b/>
              </w:rPr>
              <w:t>Total Harmonic Voltage Emission Limits (% of fundamental)</w:t>
            </w:r>
          </w:p>
        </w:tc>
      </w:tr>
      <w:tr w:rsidR="002F3E72" w:rsidRPr="001030EC" w14:paraId="7603B469" w14:textId="77777777" w:rsidTr="00F72391">
        <w:tc>
          <w:tcPr>
            <w:tcW w:w="1129" w:type="dxa"/>
          </w:tcPr>
          <w:p w14:paraId="2BF53C54" w14:textId="77777777" w:rsidR="002F3E72" w:rsidRPr="001030EC" w:rsidRDefault="002F3E72" w:rsidP="00F72391">
            <w:pPr>
              <w:tabs>
                <w:tab w:val="left" w:pos="4253"/>
              </w:tabs>
              <w:spacing w:after="100"/>
              <w:jc w:val="center"/>
            </w:pPr>
            <w:r w:rsidRPr="001030EC">
              <w:t>2</w:t>
            </w:r>
          </w:p>
        </w:tc>
        <w:tc>
          <w:tcPr>
            <w:tcW w:w="5812" w:type="dxa"/>
          </w:tcPr>
          <w:p w14:paraId="7A183E73" w14:textId="77777777" w:rsidR="002F3E72" w:rsidRPr="001030EC" w:rsidRDefault="002F3E72" w:rsidP="00F72391">
            <w:pPr>
              <w:tabs>
                <w:tab w:val="left" w:pos="4253"/>
              </w:tabs>
              <w:spacing w:after="100"/>
              <w:jc w:val="center"/>
            </w:pPr>
            <w:r w:rsidRPr="00EB5245">
              <w:t>To be determined</w:t>
            </w:r>
          </w:p>
        </w:tc>
        <w:tc>
          <w:tcPr>
            <w:tcW w:w="2075" w:type="dxa"/>
          </w:tcPr>
          <w:p w14:paraId="0F20BD1D" w14:textId="77777777" w:rsidR="002F3E72" w:rsidRPr="001030EC" w:rsidRDefault="002F3E72" w:rsidP="00F72391">
            <w:pPr>
              <w:tabs>
                <w:tab w:val="left" w:pos="4253"/>
              </w:tabs>
              <w:spacing w:after="100"/>
              <w:jc w:val="center"/>
            </w:pPr>
            <w:r w:rsidRPr="00EB5245">
              <w:t>To be determined</w:t>
            </w:r>
          </w:p>
        </w:tc>
      </w:tr>
      <w:tr w:rsidR="002F3E72" w:rsidRPr="001030EC" w14:paraId="089563FB" w14:textId="77777777" w:rsidTr="00F72391">
        <w:tc>
          <w:tcPr>
            <w:tcW w:w="1129" w:type="dxa"/>
          </w:tcPr>
          <w:p w14:paraId="072D06CD" w14:textId="77777777" w:rsidR="002F3E72" w:rsidRPr="001030EC" w:rsidRDefault="002F3E72" w:rsidP="00F72391">
            <w:pPr>
              <w:tabs>
                <w:tab w:val="left" w:pos="4253"/>
              </w:tabs>
              <w:spacing w:after="100"/>
              <w:jc w:val="center"/>
            </w:pPr>
            <w:r w:rsidRPr="001030EC">
              <w:t>3</w:t>
            </w:r>
          </w:p>
        </w:tc>
        <w:tc>
          <w:tcPr>
            <w:tcW w:w="5812" w:type="dxa"/>
          </w:tcPr>
          <w:p w14:paraId="656A9440" w14:textId="77777777" w:rsidR="002F3E72" w:rsidRPr="001030EC" w:rsidRDefault="002F3E72" w:rsidP="00F72391">
            <w:pPr>
              <w:tabs>
                <w:tab w:val="left" w:pos="4253"/>
              </w:tabs>
              <w:spacing w:after="100"/>
              <w:jc w:val="center"/>
            </w:pPr>
            <w:r w:rsidRPr="00EB5245">
              <w:t>To be determined</w:t>
            </w:r>
          </w:p>
        </w:tc>
        <w:tc>
          <w:tcPr>
            <w:tcW w:w="2075" w:type="dxa"/>
          </w:tcPr>
          <w:p w14:paraId="44C65AC7" w14:textId="77777777" w:rsidR="002F3E72" w:rsidRPr="001030EC" w:rsidRDefault="002F3E72" w:rsidP="00F72391">
            <w:pPr>
              <w:tabs>
                <w:tab w:val="left" w:pos="4253"/>
              </w:tabs>
              <w:spacing w:after="100"/>
              <w:jc w:val="center"/>
            </w:pPr>
            <w:r w:rsidRPr="00EB5245">
              <w:t>To be determined</w:t>
            </w:r>
          </w:p>
        </w:tc>
      </w:tr>
      <w:tr w:rsidR="002F3E72" w:rsidRPr="001030EC" w14:paraId="4567753D" w14:textId="77777777" w:rsidTr="00F72391">
        <w:tc>
          <w:tcPr>
            <w:tcW w:w="1129" w:type="dxa"/>
          </w:tcPr>
          <w:p w14:paraId="662945EF" w14:textId="77777777" w:rsidR="002F3E72" w:rsidRPr="001030EC" w:rsidRDefault="002F3E72" w:rsidP="00F72391">
            <w:pPr>
              <w:tabs>
                <w:tab w:val="left" w:pos="4253"/>
              </w:tabs>
              <w:spacing w:after="100"/>
              <w:jc w:val="center"/>
            </w:pPr>
            <w:r>
              <w:t>.</w:t>
            </w:r>
          </w:p>
        </w:tc>
        <w:tc>
          <w:tcPr>
            <w:tcW w:w="5812" w:type="dxa"/>
          </w:tcPr>
          <w:p w14:paraId="586CD30A" w14:textId="77777777" w:rsidR="002F3E72" w:rsidRPr="001030EC" w:rsidRDefault="002F3E72" w:rsidP="00F72391">
            <w:pPr>
              <w:tabs>
                <w:tab w:val="left" w:pos="4253"/>
              </w:tabs>
              <w:spacing w:after="100"/>
              <w:jc w:val="center"/>
            </w:pPr>
            <w:r w:rsidRPr="00EB5245">
              <w:t>To be determined</w:t>
            </w:r>
          </w:p>
        </w:tc>
        <w:tc>
          <w:tcPr>
            <w:tcW w:w="2075" w:type="dxa"/>
          </w:tcPr>
          <w:p w14:paraId="61E91214" w14:textId="77777777" w:rsidR="002F3E72" w:rsidRPr="001030EC" w:rsidRDefault="002F3E72" w:rsidP="00F72391">
            <w:pPr>
              <w:tabs>
                <w:tab w:val="left" w:pos="4253"/>
              </w:tabs>
              <w:spacing w:after="100"/>
              <w:jc w:val="center"/>
            </w:pPr>
            <w:r w:rsidRPr="00EB5245">
              <w:t>To be determined</w:t>
            </w:r>
          </w:p>
        </w:tc>
      </w:tr>
      <w:tr w:rsidR="002F3E72" w:rsidRPr="001030EC" w14:paraId="1F87AC0A" w14:textId="77777777" w:rsidTr="00F72391">
        <w:tc>
          <w:tcPr>
            <w:tcW w:w="1129" w:type="dxa"/>
          </w:tcPr>
          <w:p w14:paraId="2D09752F" w14:textId="77777777" w:rsidR="002F3E72" w:rsidRPr="001030EC" w:rsidRDefault="002F3E72" w:rsidP="00F72391">
            <w:pPr>
              <w:tabs>
                <w:tab w:val="left" w:pos="4253"/>
              </w:tabs>
              <w:spacing w:after="100"/>
              <w:jc w:val="center"/>
            </w:pPr>
            <w:r>
              <w:t>h</w:t>
            </w:r>
          </w:p>
        </w:tc>
        <w:tc>
          <w:tcPr>
            <w:tcW w:w="5812" w:type="dxa"/>
          </w:tcPr>
          <w:p w14:paraId="5EE1659D" w14:textId="77777777" w:rsidR="002F3E72" w:rsidRPr="001030EC" w:rsidRDefault="002F3E72" w:rsidP="00F72391">
            <w:pPr>
              <w:tabs>
                <w:tab w:val="left" w:pos="4253"/>
              </w:tabs>
              <w:spacing w:after="100"/>
              <w:jc w:val="center"/>
            </w:pPr>
            <w:r w:rsidRPr="00EB5245">
              <w:t>To be determined</w:t>
            </w:r>
          </w:p>
        </w:tc>
        <w:tc>
          <w:tcPr>
            <w:tcW w:w="2075" w:type="dxa"/>
          </w:tcPr>
          <w:p w14:paraId="08041433" w14:textId="77777777" w:rsidR="002F3E72" w:rsidRPr="001030EC" w:rsidRDefault="002F3E72" w:rsidP="00F72391">
            <w:pPr>
              <w:tabs>
                <w:tab w:val="left" w:pos="4253"/>
              </w:tabs>
              <w:spacing w:after="100"/>
              <w:jc w:val="center"/>
            </w:pPr>
            <w:r w:rsidRPr="00EB5245">
              <w:t>To be determined</w:t>
            </w:r>
          </w:p>
        </w:tc>
      </w:tr>
      <w:tr w:rsidR="00187E66" w:rsidRPr="0067034B" w14:paraId="7625189B" w14:textId="77777777">
        <w:tc>
          <w:tcPr>
            <w:tcW w:w="1129" w:type="dxa"/>
          </w:tcPr>
          <w:p w14:paraId="288A025A" w14:textId="5C172D87" w:rsidR="00187E66" w:rsidRPr="008C34AB" w:rsidRDefault="00187E66">
            <w:pPr>
              <w:tabs>
                <w:tab w:val="left" w:pos="4253"/>
              </w:tabs>
              <w:spacing w:after="100"/>
              <w:jc w:val="center"/>
              <w:rPr>
                <w:rFonts w:cs="Arial"/>
              </w:rPr>
            </w:pPr>
          </w:p>
        </w:tc>
        <w:tc>
          <w:tcPr>
            <w:tcW w:w="5812" w:type="dxa"/>
          </w:tcPr>
          <w:p w14:paraId="5188ED78" w14:textId="77777777" w:rsidR="00187E66" w:rsidRPr="008C34AB" w:rsidRDefault="00187E66">
            <w:pPr>
              <w:tabs>
                <w:tab w:val="left" w:pos="4253"/>
              </w:tabs>
              <w:spacing w:after="100"/>
              <w:jc w:val="center"/>
              <w:rPr>
                <w:rFonts w:cs="Arial"/>
              </w:rPr>
            </w:pPr>
          </w:p>
        </w:tc>
        <w:tc>
          <w:tcPr>
            <w:tcW w:w="2075" w:type="dxa"/>
          </w:tcPr>
          <w:p w14:paraId="0D0AE5F8" w14:textId="77777777" w:rsidR="00187E66" w:rsidRPr="008C34AB" w:rsidRDefault="00187E66">
            <w:pPr>
              <w:tabs>
                <w:tab w:val="left" w:pos="4253"/>
              </w:tabs>
              <w:spacing w:after="100"/>
              <w:jc w:val="center"/>
              <w:rPr>
                <w:rFonts w:cs="Arial"/>
              </w:rPr>
            </w:pPr>
          </w:p>
        </w:tc>
      </w:tr>
      <w:tr w:rsidR="00187E66" w:rsidRPr="0067034B" w14:paraId="40E2AD57" w14:textId="77777777">
        <w:tc>
          <w:tcPr>
            <w:tcW w:w="1129" w:type="dxa"/>
          </w:tcPr>
          <w:p w14:paraId="082DF763" w14:textId="003A83EA" w:rsidR="00187E66" w:rsidRPr="008C34AB" w:rsidRDefault="00187E66">
            <w:pPr>
              <w:tabs>
                <w:tab w:val="left" w:pos="4253"/>
              </w:tabs>
              <w:spacing w:after="100"/>
              <w:jc w:val="center"/>
              <w:rPr>
                <w:rFonts w:cs="Arial"/>
              </w:rPr>
            </w:pPr>
          </w:p>
        </w:tc>
        <w:tc>
          <w:tcPr>
            <w:tcW w:w="5812" w:type="dxa"/>
          </w:tcPr>
          <w:p w14:paraId="667834DA" w14:textId="77777777" w:rsidR="00187E66" w:rsidRPr="008C34AB" w:rsidRDefault="00187E66">
            <w:pPr>
              <w:tabs>
                <w:tab w:val="left" w:pos="4253"/>
              </w:tabs>
              <w:spacing w:after="100"/>
              <w:jc w:val="center"/>
              <w:rPr>
                <w:rFonts w:cs="Arial"/>
              </w:rPr>
            </w:pPr>
          </w:p>
        </w:tc>
        <w:tc>
          <w:tcPr>
            <w:tcW w:w="2075" w:type="dxa"/>
          </w:tcPr>
          <w:p w14:paraId="2C908FA0" w14:textId="77777777" w:rsidR="00187E66" w:rsidRPr="008C34AB" w:rsidRDefault="00187E66">
            <w:pPr>
              <w:tabs>
                <w:tab w:val="left" w:pos="4253"/>
              </w:tabs>
              <w:spacing w:after="100"/>
              <w:jc w:val="center"/>
              <w:rPr>
                <w:rFonts w:cs="Arial"/>
              </w:rPr>
            </w:pPr>
          </w:p>
        </w:tc>
      </w:tr>
      <w:tr w:rsidR="00187E66" w:rsidRPr="0067034B" w14:paraId="7F066726" w14:textId="77777777">
        <w:tc>
          <w:tcPr>
            <w:tcW w:w="1129" w:type="dxa"/>
          </w:tcPr>
          <w:p w14:paraId="5320AFA2" w14:textId="5FE362C0" w:rsidR="00187E66" w:rsidRPr="008C34AB" w:rsidRDefault="00187E66">
            <w:pPr>
              <w:tabs>
                <w:tab w:val="left" w:pos="4253"/>
              </w:tabs>
              <w:spacing w:after="100"/>
              <w:jc w:val="center"/>
              <w:rPr>
                <w:rFonts w:cs="Arial"/>
              </w:rPr>
            </w:pPr>
          </w:p>
        </w:tc>
        <w:tc>
          <w:tcPr>
            <w:tcW w:w="5812" w:type="dxa"/>
          </w:tcPr>
          <w:p w14:paraId="27FEA934" w14:textId="77777777" w:rsidR="00187E66" w:rsidRPr="008C34AB" w:rsidRDefault="00187E66">
            <w:pPr>
              <w:tabs>
                <w:tab w:val="left" w:pos="4253"/>
              </w:tabs>
              <w:spacing w:after="100"/>
              <w:jc w:val="center"/>
              <w:rPr>
                <w:rFonts w:cs="Arial"/>
              </w:rPr>
            </w:pPr>
          </w:p>
        </w:tc>
        <w:tc>
          <w:tcPr>
            <w:tcW w:w="2075" w:type="dxa"/>
          </w:tcPr>
          <w:p w14:paraId="6FADF113" w14:textId="77777777" w:rsidR="00187E66" w:rsidRPr="008C34AB" w:rsidRDefault="00187E66">
            <w:pPr>
              <w:tabs>
                <w:tab w:val="left" w:pos="4253"/>
              </w:tabs>
              <w:spacing w:after="100"/>
              <w:jc w:val="center"/>
              <w:rPr>
                <w:rFonts w:cs="Arial"/>
              </w:rPr>
            </w:pPr>
          </w:p>
        </w:tc>
      </w:tr>
      <w:tr w:rsidR="00187E66" w:rsidRPr="0067034B" w14:paraId="0EE10901" w14:textId="77777777">
        <w:tc>
          <w:tcPr>
            <w:tcW w:w="1129" w:type="dxa"/>
          </w:tcPr>
          <w:p w14:paraId="33B029BF" w14:textId="3150492D" w:rsidR="00187E66" w:rsidRPr="008C34AB" w:rsidRDefault="00187E66">
            <w:pPr>
              <w:tabs>
                <w:tab w:val="left" w:pos="4253"/>
              </w:tabs>
              <w:spacing w:after="100"/>
              <w:jc w:val="center"/>
              <w:rPr>
                <w:rFonts w:cs="Arial"/>
              </w:rPr>
            </w:pPr>
          </w:p>
        </w:tc>
        <w:tc>
          <w:tcPr>
            <w:tcW w:w="5812" w:type="dxa"/>
          </w:tcPr>
          <w:p w14:paraId="083E517E" w14:textId="77777777" w:rsidR="00187E66" w:rsidRPr="008C34AB" w:rsidRDefault="00187E66">
            <w:pPr>
              <w:tabs>
                <w:tab w:val="left" w:pos="4253"/>
              </w:tabs>
              <w:spacing w:after="100"/>
              <w:jc w:val="center"/>
              <w:rPr>
                <w:rFonts w:cs="Arial"/>
              </w:rPr>
            </w:pPr>
          </w:p>
        </w:tc>
        <w:tc>
          <w:tcPr>
            <w:tcW w:w="2075" w:type="dxa"/>
          </w:tcPr>
          <w:p w14:paraId="59C8FEBA" w14:textId="77777777" w:rsidR="00187E66" w:rsidRPr="008C34AB" w:rsidRDefault="00187E66">
            <w:pPr>
              <w:tabs>
                <w:tab w:val="left" w:pos="4253"/>
              </w:tabs>
              <w:spacing w:after="100"/>
              <w:jc w:val="center"/>
              <w:rPr>
                <w:rFonts w:cs="Arial"/>
              </w:rPr>
            </w:pPr>
          </w:p>
        </w:tc>
      </w:tr>
      <w:tr w:rsidR="00187E66" w:rsidRPr="0067034B" w14:paraId="16D3C1A8" w14:textId="77777777">
        <w:tc>
          <w:tcPr>
            <w:tcW w:w="1129" w:type="dxa"/>
          </w:tcPr>
          <w:p w14:paraId="6A232043" w14:textId="70141B03" w:rsidR="00187E66" w:rsidRPr="008C34AB" w:rsidRDefault="00187E66">
            <w:pPr>
              <w:tabs>
                <w:tab w:val="left" w:pos="4253"/>
              </w:tabs>
              <w:spacing w:after="100"/>
              <w:jc w:val="center"/>
              <w:rPr>
                <w:rFonts w:cs="Arial"/>
              </w:rPr>
            </w:pPr>
          </w:p>
        </w:tc>
        <w:tc>
          <w:tcPr>
            <w:tcW w:w="5812" w:type="dxa"/>
          </w:tcPr>
          <w:p w14:paraId="60998D52" w14:textId="77777777" w:rsidR="00187E66" w:rsidRPr="008C34AB" w:rsidRDefault="00187E66">
            <w:pPr>
              <w:tabs>
                <w:tab w:val="left" w:pos="4253"/>
              </w:tabs>
              <w:spacing w:after="100"/>
              <w:jc w:val="center"/>
              <w:rPr>
                <w:rFonts w:cs="Arial"/>
              </w:rPr>
            </w:pPr>
          </w:p>
        </w:tc>
        <w:tc>
          <w:tcPr>
            <w:tcW w:w="2075" w:type="dxa"/>
          </w:tcPr>
          <w:p w14:paraId="7DCF5A9A" w14:textId="77777777" w:rsidR="00187E66" w:rsidRPr="008C34AB" w:rsidRDefault="00187E66">
            <w:pPr>
              <w:tabs>
                <w:tab w:val="left" w:pos="4253"/>
              </w:tabs>
              <w:spacing w:after="100"/>
              <w:jc w:val="center"/>
              <w:rPr>
                <w:rFonts w:cs="Arial"/>
              </w:rPr>
            </w:pPr>
          </w:p>
        </w:tc>
      </w:tr>
      <w:tr w:rsidR="00187E66" w:rsidRPr="0067034B" w14:paraId="554C33C9" w14:textId="77777777">
        <w:tc>
          <w:tcPr>
            <w:tcW w:w="1129" w:type="dxa"/>
          </w:tcPr>
          <w:p w14:paraId="54B8F94F" w14:textId="4E5D2FDC" w:rsidR="00187E66" w:rsidRPr="008C34AB" w:rsidRDefault="00187E66">
            <w:pPr>
              <w:tabs>
                <w:tab w:val="left" w:pos="4253"/>
              </w:tabs>
              <w:spacing w:after="100"/>
              <w:jc w:val="center"/>
              <w:rPr>
                <w:rFonts w:cs="Arial"/>
              </w:rPr>
            </w:pPr>
          </w:p>
        </w:tc>
        <w:tc>
          <w:tcPr>
            <w:tcW w:w="5812" w:type="dxa"/>
          </w:tcPr>
          <w:p w14:paraId="57413D24" w14:textId="77777777" w:rsidR="00187E66" w:rsidRPr="008C34AB" w:rsidRDefault="00187E66">
            <w:pPr>
              <w:tabs>
                <w:tab w:val="left" w:pos="4253"/>
              </w:tabs>
              <w:spacing w:after="100"/>
              <w:jc w:val="center"/>
              <w:rPr>
                <w:rFonts w:cs="Arial"/>
              </w:rPr>
            </w:pPr>
          </w:p>
        </w:tc>
        <w:tc>
          <w:tcPr>
            <w:tcW w:w="2075" w:type="dxa"/>
          </w:tcPr>
          <w:p w14:paraId="7CD36810" w14:textId="77777777" w:rsidR="00187E66" w:rsidRPr="008C34AB" w:rsidRDefault="00187E66">
            <w:pPr>
              <w:tabs>
                <w:tab w:val="left" w:pos="4253"/>
              </w:tabs>
              <w:spacing w:after="100"/>
              <w:jc w:val="center"/>
              <w:rPr>
                <w:rFonts w:cs="Arial"/>
              </w:rPr>
            </w:pPr>
          </w:p>
        </w:tc>
      </w:tr>
      <w:tr w:rsidR="00187E66" w:rsidRPr="0067034B" w14:paraId="0AEA4361" w14:textId="77777777">
        <w:tc>
          <w:tcPr>
            <w:tcW w:w="1129" w:type="dxa"/>
          </w:tcPr>
          <w:p w14:paraId="676B772A" w14:textId="6801E8CE" w:rsidR="00187E66" w:rsidRPr="008C34AB" w:rsidRDefault="00187E66">
            <w:pPr>
              <w:tabs>
                <w:tab w:val="left" w:pos="4253"/>
              </w:tabs>
              <w:spacing w:after="100"/>
              <w:jc w:val="center"/>
              <w:rPr>
                <w:rFonts w:cs="Arial"/>
              </w:rPr>
            </w:pPr>
          </w:p>
        </w:tc>
        <w:tc>
          <w:tcPr>
            <w:tcW w:w="5812" w:type="dxa"/>
          </w:tcPr>
          <w:p w14:paraId="20C77B99" w14:textId="77777777" w:rsidR="00187E66" w:rsidRPr="008C34AB" w:rsidRDefault="00187E66">
            <w:pPr>
              <w:tabs>
                <w:tab w:val="left" w:pos="4253"/>
              </w:tabs>
              <w:spacing w:after="100"/>
              <w:jc w:val="center"/>
              <w:rPr>
                <w:rFonts w:cs="Arial"/>
              </w:rPr>
            </w:pPr>
          </w:p>
        </w:tc>
        <w:tc>
          <w:tcPr>
            <w:tcW w:w="2075" w:type="dxa"/>
          </w:tcPr>
          <w:p w14:paraId="1FDD614B" w14:textId="77777777" w:rsidR="00187E66" w:rsidRPr="008C34AB" w:rsidRDefault="00187E66">
            <w:pPr>
              <w:tabs>
                <w:tab w:val="left" w:pos="4253"/>
              </w:tabs>
              <w:spacing w:after="100"/>
              <w:jc w:val="center"/>
              <w:rPr>
                <w:rFonts w:cs="Arial"/>
              </w:rPr>
            </w:pPr>
          </w:p>
        </w:tc>
      </w:tr>
      <w:tr w:rsidR="00187E66" w:rsidRPr="0067034B" w14:paraId="291C3360" w14:textId="77777777">
        <w:tc>
          <w:tcPr>
            <w:tcW w:w="1129" w:type="dxa"/>
          </w:tcPr>
          <w:p w14:paraId="58279E81" w14:textId="2C4D1788" w:rsidR="00187E66" w:rsidRPr="008C34AB" w:rsidRDefault="00187E66">
            <w:pPr>
              <w:tabs>
                <w:tab w:val="left" w:pos="4253"/>
              </w:tabs>
              <w:spacing w:after="100"/>
              <w:jc w:val="center"/>
              <w:rPr>
                <w:rFonts w:cs="Arial"/>
              </w:rPr>
            </w:pPr>
          </w:p>
        </w:tc>
        <w:tc>
          <w:tcPr>
            <w:tcW w:w="5812" w:type="dxa"/>
          </w:tcPr>
          <w:p w14:paraId="02F89289" w14:textId="77777777" w:rsidR="00187E66" w:rsidRPr="008C34AB" w:rsidRDefault="00187E66">
            <w:pPr>
              <w:tabs>
                <w:tab w:val="left" w:pos="4253"/>
              </w:tabs>
              <w:spacing w:after="100"/>
              <w:jc w:val="center"/>
              <w:rPr>
                <w:rFonts w:cs="Arial"/>
              </w:rPr>
            </w:pPr>
          </w:p>
        </w:tc>
        <w:tc>
          <w:tcPr>
            <w:tcW w:w="2075" w:type="dxa"/>
          </w:tcPr>
          <w:p w14:paraId="151A32D1" w14:textId="77777777" w:rsidR="00187E66" w:rsidRPr="008C34AB" w:rsidRDefault="00187E66">
            <w:pPr>
              <w:tabs>
                <w:tab w:val="left" w:pos="4253"/>
              </w:tabs>
              <w:spacing w:after="100"/>
              <w:jc w:val="center"/>
              <w:rPr>
                <w:rFonts w:cs="Arial"/>
              </w:rPr>
            </w:pPr>
          </w:p>
        </w:tc>
      </w:tr>
      <w:tr w:rsidR="00187E66" w:rsidRPr="0067034B" w14:paraId="239A3799" w14:textId="77777777">
        <w:tc>
          <w:tcPr>
            <w:tcW w:w="1129" w:type="dxa"/>
          </w:tcPr>
          <w:p w14:paraId="39EBC43D" w14:textId="248C7714" w:rsidR="00187E66" w:rsidRPr="008C34AB" w:rsidRDefault="00187E66">
            <w:pPr>
              <w:tabs>
                <w:tab w:val="left" w:pos="4253"/>
              </w:tabs>
              <w:spacing w:after="100"/>
              <w:jc w:val="center"/>
              <w:rPr>
                <w:rFonts w:cs="Arial"/>
              </w:rPr>
            </w:pPr>
          </w:p>
        </w:tc>
        <w:tc>
          <w:tcPr>
            <w:tcW w:w="5812" w:type="dxa"/>
          </w:tcPr>
          <w:p w14:paraId="24D43440" w14:textId="77777777" w:rsidR="00187E66" w:rsidRPr="008C34AB" w:rsidRDefault="00187E66">
            <w:pPr>
              <w:tabs>
                <w:tab w:val="left" w:pos="4253"/>
              </w:tabs>
              <w:spacing w:after="100"/>
              <w:jc w:val="center"/>
              <w:rPr>
                <w:rFonts w:cs="Arial"/>
              </w:rPr>
            </w:pPr>
          </w:p>
        </w:tc>
        <w:tc>
          <w:tcPr>
            <w:tcW w:w="2075" w:type="dxa"/>
          </w:tcPr>
          <w:p w14:paraId="7BE537CA" w14:textId="77777777" w:rsidR="00187E66" w:rsidRPr="008C34AB" w:rsidRDefault="00187E66">
            <w:pPr>
              <w:tabs>
                <w:tab w:val="left" w:pos="4253"/>
              </w:tabs>
              <w:spacing w:after="100"/>
              <w:jc w:val="center"/>
              <w:rPr>
                <w:rFonts w:cs="Arial"/>
              </w:rPr>
            </w:pPr>
          </w:p>
        </w:tc>
      </w:tr>
      <w:tr w:rsidR="00187E66" w:rsidRPr="0067034B" w14:paraId="16EC7ED4" w14:textId="77777777">
        <w:tc>
          <w:tcPr>
            <w:tcW w:w="1129" w:type="dxa"/>
          </w:tcPr>
          <w:p w14:paraId="6E539BC1" w14:textId="3BC0F65C" w:rsidR="00187E66" w:rsidRPr="008C34AB" w:rsidRDefault="00187E66">
            <w:pPr>
              <w:tabs>
                <w:tab w:val="left" w:pos="4253"/>
              </w:tabs>
              <w:spacing w:after="100"/>
              <w:jc w:val="center"/>
              <w:rPr>
                <w:rFonts w:cs="Arial"/>
              </w:rPr>
            </w:pPr>
          </w:p>
        </w:tc>
        <w:tc>
          <w:tcPr>
            <w:tcW w:w="5812" w:type="dxa"/>
          </w:tcPr>
          <w:p w14:paraId="188B3DA4" w14:textId="77777777" w:rsidR="00187E66" w:rsidRPr="008C34AB" w:rsidRDefault="00187E66">
            <w:pPr>
              <w:tabs>
                <w:tab w:val="left" w:pos="4253"/>
              </w:tabs>
              <w:spacing w:after="100"/>
              <w:jc w:val="center"/>
              <w:rPr>
                <w:rFonts w:cs="Arial"/>
              </w:rPr>
            </w:pPr>
          </w:p>
        </w:tc>
        <w:tc>
          <w:tcPr>
            <w:tcW w:w="2075" w:type="dxa"/>
          </w:tcPr>
          <w:p w14:paraId="30C8803D" w14:textId="77777777" w:rsidR="00187E66" w:rsidRPr="008C34AB" w:rsidRDefault="00187E66">
            <w:pPr>
              <w:tabs>
                <w:tab w:val="left" w:pos="4253"/>
              </w:tabs>
              <w:spacing w:after="100"/>
              <w:jc w:val="center"/>
              <w:rPr>
                <w:rFonts w:cs="Arial"/>
              </w:rPr>
            </w:pPr>
          </w:p>
        </w:tc>
      </w:tr>
      <w:tr w:rsidR="00187E66" w:rsidRPr="0067034B" w14:paraId="07026DC3" w14:textId="77777777">
        <w:tc>
          <w:tcPr>
            <w:tcW w:w="1129" w:type="dxa"/>
          </w:tcPr>
          <w:p w14:paraId="09CA3641" w14:textId="74B7F4D2" w:rsidR="00187E66" w:rsidRPr="008C34AB" w:rsidRDefault="00187E66">
            <w:pPr>
              <w:tabs>
                <w:tab w:val="left" w:pos="4253"/>
              </w:tabs>
              <w:spacing w:after="100"/>
              <w:jc w:val="center"/>
              <w:rPr>
                <w:rFonts w:cs="Arial"/>
              </w:rPr>
            </w:pPr>
          </w:p>
        </w:tc>
        <w:tc>
          <w:tcPr>
            <w:tcW w:w="5812" w:type="dxa"/>
          </w:tcPr>
          <w:p w14:paraId="2D9007AC" w14:textId="77777777" w:rsidR="00187E66" w:rsidRPr="008C34AB" w:rsidRDefault="00187E66">
            <w:pPr>
              <w:tabs>
                <w:tab w:val="left" w:pos="4253"/>
              </w:tabs>
              <w:spacing w:after="100"/>
              <w:jc w:val="center"/>
              <w:rPr>
                <w:rFonts w:cs="Arial"/>
              </w:rPr>
            </w:pPr>
          </w:p>
        </w:tc>
        <w:tc>
          <w:tcPr>
            <w:tcW w:w="2075" w:type="dxa"/>
          </w:tcPr>
          <w:p w14:paraId="098323D6" w14:textId="77777777" w:rsidR="00187E66" w:rsidRPr="008C34AB" w:rsidRDefault="00187E66">
            <w:pPr>
              <w:tabs>
                <w:tab w:val="left" w:pos="4253"/>
              </w:tabs>
              <w:spacing w:after="100"/>
              <w:jc w:val="center"/>
              <w:rPr>
                <w:rFonts w:cs="Arial"/>
              </w:rPr>
            </w:pPr>
          </w:p>
        </w:tc>
      </w:tr>
      <w:tr w:rsidR="00187E66" w:rsidRPr="0067034B" w14:paraId="3D13F934" w14:textId="77777777">
        <w:tc>
          <w:tcPr>
            <w:tcW w:w="1129" w:type="dxa"/>
          </w:tcPr>
          <w:p w14:paraId="03397AFB" w14:textId="50380E7B" w:rsidR="00187E66" w:rsidRPr="008C34AB" w:rsidRDefault="00187E66">
            <w:pPr>
              <w:tabs>
                <w:tab w:val="left" w:pos="4253"/>
              </w:tabs>
              <w:spacing w:after="100"/>
              <w:jc w:val="center"/>
              <w:rPr>
                <w:rFonts w:cs="Arial"/>
              </w:rPr>
            </w:pPr>
          </w:p>
        </w:tc>
        <w:tc>
          <w:tcPr>
            <w:tcW w:w="5812" w:type="dxa"/>
          </w:tcPr>
          <w:p w14:paraId="4F2F97F2" w14:textId="77777777" w:rsidR="00187E66" w:rsidRPr="008C34AB" w:rsidRDefault="00187E66">
            <w:pPr>
              <w:tabs>
                <w:tab w:val="left" w:pos="4253"/>
              </w:tabs>
              <w:spacing w:after="100"/>
              <w:jc w:val="center"/>
              <w:rPr>
                <w:rFonts w:cs="Arial"/>
              </w:rPr>
            </w:pPr>
          </w:p>
        </w:tc>
        <w:tc>
          <w:tcPr>
            <w:tcW w:w="2075" w:type="dxa"/>
          </w:tcPr>
          <w:p w14:paraId="6FE4F18F" w14:textId="77777777" w:rsidR="00187E66" w:rsidRPr="008C34AB" w:rsidRDefault="00187E66">
            <w:pPr>
              <w:tabs>
                <w:tab w:val="left" w:pos="4253"/>
              </w:tabs>
              <w:spacing w:after="100"/>
              <w:jc w:val="center"/>
              <w:rPr>
                <w:rFonts w:cs="Arial"/>
              </w:rPr>
            </w:pPr>
          </w:p>
        </w:tc>
      </w:tr>
      <w:tr w:rsidR="00187E66" w:rsidRPr="0067034B" w14:paraId="7F077B38" w14:textId="77777777">
        <w:tc>
          <w:tcPr>
            <w:tcW w:w="1129" w:type="dxa"/>
          </w:tcPr>
          <w:p w14:paraId="424C1C47" w14:textId="119057A2" w:rsidR="00187E66" w:rsidRPr="008C34AB" w:rsidRDefault="00187E66">
            <w:pPr>
              <w:tabs>
                <w:tab w:val="left" w:pos="4253"/>
              </w:tabs>
              <w:spacing w:after="100"/>
              <w:jc w:val="center"/>
              <w:rPr>
                <w:rFonts w:cs="Arial"/>
              </w:rPr>
            </w:pPr>
          </w:p>
        </w:tc>
        <w:tc>
          <w:tcPr>
            <w:tcW w:w="5812" w:type="dxa"/>
          </w:tcPr>
          <w:p w14:paraId="7CE5A834" w14:textId="77777777" w:rsidR="00187E66" w:rsidRPr="008C34AB" w:rsidRDefault="00187E66">
            <w:pPr>
              <w:tabs>
                <w:tab w:val="left" w:pos="4253"/>
              </w:tabs>
              <w:spacing w:after="100"/>
              <w:jc w:val="center"/>
              <w:rPr>
                <w:rFonts w:cs="Arial"/>
              </w:rPr>
            </w:pPr>
          </w:p>
        </w:tc>
        <w:tc>
          <w:tcPr>
            <w:tcW w:w="2075" w:type="dxa"/>
          </w:tcPr>
          <w:p w14:paraId="1172DFFC" w14:textId="77777777" w:rsidR="00187E66" w:rsidRPr="008C34AB" w:rsidRDefault="00187E66">
            <w:pPr>
              <w:tabs>
                <w:tab w:val="left" w:pos="4253"/>
              </w:tabs>
              <w:spacing w:after="100"/>
              <w:jc w:val="center"/>
              <w:rPr>
                <w:rFonts w:cs="Arial"/>
              </w:rPr>
            </w:pPr>
          </w:p>
        </w:tc>
      </w:tr>
      <w:tr w:rsidR="00187E66" w:rsidRPr="0067034B" w14:paraId="71E1A147" w14:textId="77777777">
        <w:tc>
          <w:tcPr>
            <w:tcW w:w="1129" w:type="dxa"/>
          </w:tcPr>
          <w:p w14:paraId="5D0F07C8" w14:textId="697E983F" w:rsidR="00187E66" w:rsidRPr="008C34AB" w:rsidRDefault="00187E66">
            <w:pPr>
              <w:tabs>
                <w:tab w:val="left" w:pos="4253"/>
              </w:tabs>
              <w:spacing w:after="100"/>
              <w:jc w:val="center"/>
              <w:rPr>
                <w:rFonts w:cs="Arial"/>
              </w:rPr>
            </w:pPr>
          </w:p>
        </w:tc>
        <w:tc>
          <w:tcPr>
            <w:tcW w:w="5812" w:type="dxa"/>
          </w:tcPr>
          <w:p w14:paraId="24AA67FD" w14:textId="77777777" w:rsidR="00187E66" w:rsidRPr="008C34AB" w:rsidRDefault="00187E66">
            <w:pPr>
              <w:tabs>
                <w:tab w:val="left" w:pos="4253"/>
              </w:tabs>
              <w:spacing w:after="100"/>
              <w:jc w:val="center"/>
              <w:rPr>
                <w:rFonts w:cs="Arial"/>
              </w:rPr>
            </w:pPr>
          </w:p>
        </w:tc>
        <w:tc>
          <w:tcPr>
            <w:tcW w:w="2075" w:type="dxa"/>
          </w:tcPr>
          <w:p w14:paraId="386410B4" w14:textId="77777777" w:rsidR="00187E66" w:rsidRPr="008C34AB" w:rsidRDefault="00187E66">
            <w:pPr>
              <w:tabs>
                <w:tab w:val="left" w:pos="4253"/>
              </w:tabs>
              <w:spacing w:after="100"/>
              <w:jc w:val="center"/>
              <w:rPr>
                <w:rFonts w:cs="Arial"/>
              </w:rPr>
            </w:pPr>
          </w:p>
        </w:tc>
      </w:tr>
      <w:tr w:rsidR="00187E66" w:rsidRPr="0067034B" w14:paraId="42C44F25" w14:textId="77777777">
        <w:tc>
          <w:tcPr>
            <w:tcW w:w="1129" w:type="dxa"/>
          </w:tcPr>
          <w:p w14:paraId="77F52377" w14:textId="38A3A425" w:rsidR="00187E66" w:rsidRPr="008C34AB" w:rsidRDefault="00187E66">
            <w:pPr>
              <w:tabs>
                <w:tab w:val="left" w:pos="4253"/>
              </w:tabs>
              <w:spacing w:after="100"/>
              <w:jc w:val="center"/>
              <w:rPr>
                <w:rFonts w:cs="Arial"/>
              </w:rPr>
            </w:pPr>
          </w:p>
        </w:tc>
        <w:tc>
          <w:tcPr>
            <w:tcW w:w="5812" w:type="dxa"/>
          </w:tcPr>
          <w:p w14:paraId="125E840B" w14:textId="77777777" w:rsidR="00187E66" w:rsidRPr="008C34AB" w:rsidRDefault="00187E66">
            <w:pPr>
              <w:tabs>
                <w:tab w:val="left" w:pos="4253"/>
              </w:tabs>
              <w:spacing w:after="100"/>
              <w:jc w:val="center"/>
              <w:rPr>
                <w:rFonts w:cs="Arial"/>
              </w:rPr>
            </w:pPr>
          </w:p>
        </w:tc>
        <w:tc>
          <w:tcPr>
            <w:tcW w:w="2075" w:type="dxa"/>
          </w:tcPr>
          <w:p w14:paraId="4EFC5E8E" w14:textId="77777777" w:rsidR="00187E66" w:rsidRPr="008C34AB" w:rsidRDefault="00187E66">
            <w:pPr>
              <w:tabs>
                <w:tab w:val="left" w:pos="4253"/>
              </w:tabs>
              <w:spacing w:after="100"/>
              <w:jc w:val="center"/>
              <w:rPr>
                <w:rFonts w:cs="Arial"/>
              </w:rPr>
            </w:pPr>
          </w:p>
        </w:tc>
      </w:tr>
      <w:tr w:rsidR="00187E66" w:rsidRPr="0067034B" w14:paraId="22262F28" w14:textId="77777777">
        <w:tc>
          <w:tcPr>
            <w:tcW w:w="1129" w:type="dxa"/>
          </w:tcPr>
          <w:p w14:paraId="001D04F4" w14:textId="78DCF18F" w:rsidR="00187E66" w:rsidRPr="008C34AB" w:rsidRDefault="00187E66">
            <w:pPr>
              <w:tabs>
                <w:tab w:val="left" w:pos="4253"/>
              </w:tabs>
              <w:spacing w:after="100"/>
              <w:jc w:val="center"/>
              <w:rPr>
                <w:rFonts w:cs="Arial"/>
              </w:rPr>
            </w:pPr>
          </w:p>
        </w:tc>
        <w:tc>
          <w:tcPr>
            <w:tcW w:w="5812" w:type="dxa"/>
          </w:tcPr>
          <w:p w14:paraId="7453B531" w14:textId="77777777" w:rsidR="00187E66" w:rsidRPr="008C34AB" w:rsidRDefault="00187E66">
            <w:pPr>
              <w:tabs>
                <w:tab w:val="left" w:pos="4253"/>
              </w:tabs>
              <w:spacing w:after="100"/>
              <w:jc w:val="center"/>
              <w:rPr>
                <w:rFonts w:cs="Arial"/>
              </w:rPr>
            </w:pPr>
          </w:p>
        </w:tc>
        <w:tc>
          <w:tcPr>
            <w:tcW w:w="2075" w:type="dxa"/>
          </w:tcPr>
          <w:p w14:paraId="4A5B0D9D" w14:textId="77777777" w:rsidR="00187E66" w:rsidRPr="008C34AB" w:rsidRDefault="00187E66">
            <w:pPr>
              <w:tabs>
                <w:tab w:val="left" w:pos="4253"/>
              </w:tabs>
              <w:spacing w:after="100"/>
              <w:jc w:val="center"/>
              <w:rPr>
                <w:rFonts w:cs="Arial"/>
              </w:rPr>
            </w:pPr>
          </w:p>
        </w:tc>
      </w:tr>
      <w:tr w:rsidR="00187E66" w:rsidRPr="0067034B" w14:paraId="5C477B5E" w14:textId="77777777">
        <w:tc>
          <w:tcPr>
            <w:tcW w:w="1129" w:type="dxa"/>
          </w:tcPr>
          <w:p w14:paraId="2DEBD352" w14:textId="4F2BFE26" w:rsidR="00187E66" w:rsidRPr="008C34AB" w:rsidRDefault="00187E66">
            <w:pPr>
              <w:tabs>
                <w:tab w:val="left" w:pos="4253"/>
              </w:tabs>
              <w:spacing w:after="100"/>
              <w:jc w:val="center"/>
              <w:rPr>
                <w:rFonts w:cs="Arial"/>
              </w:rPr>
            </w:pPr>
          </w:p>
        </w:tc>
        <w:tc>
          <w:tcPr>
            <w:tcW w:w="5812" w:type="dxa"/>
          </w:tcPr>
          <w:p w14:paraId="4B16B6B2" w14:textId="77777777" w:rsidR="00187E66" w:rsidRPr="008C34AB" w:rsidRDefault="00187E66">
            <w:pPr>
              <w:tabs>
                <w:tab w:val="left" w:pos="4253"/>
              </w:tabs>
              <w:spacing w:after="100"/>
              <w:jc w:val="center"/>
              <w:rPr>
                <w:rFonts w:cs="Arial"/>
              </w:rPr>
            </w:pPr>
          </w:p>
        </w:tc>
        <w:tc>
          <w:tcPr>
            <w:tcW w:w="2075" w:type="dxa"/>
          </w:tcPr>
          <w:p w14:paraId="416BB690" w14:textId="77777777" w:rsidR="00187E66" w:rsidRPr="008C34AB" w:rsidRDefault="00187E66">
            <w:pPr>
              <w:tabs>
                <w:tab w:val="left" w:pos="4253"/>
              </w:tabs>
              <w:spacing w:after="100"/>
              <w:jc w:val="center"/>
              <w:rPr>
                <w:rFonts w:cs="Arial"/>
              </w:rPr>
            </w:pPr>
          </w:p>
        </w:tc>
      </w:tr>
      <w:tr w:rsidR="00187E66" w:rsidRPr="0067034B" w14:paraId="33C4F8E2" w14:textId="77777777">
        <w:tc>
          <w:tcPr>
            <w:tcW w:w="1129" w:type="dxa"/>
          </w:tcPr>
          <w:p w14:paraId="3D54A2CF" w14:textId="65C1D3BD" w:rsidR="00187E66" w:rsidRPr="008C34AB" w:rsidRDefault="00187E66">
            <w:pPr>
              <w:tabs>
                <w:tab w:val="left" w:pos="4253"/>
              </w:tabs>
              <w:spacing w:after="100"/>
              <w:jc w:val="center"/>
              <w:rPr>
                <w:rFonts w:cs="Arial"/>
              </w:rPr>
            </w:pPr>
          </w:p>
        </w:tc>
        <w:tc>
          <w:tcPr>
            <w:tcW w:w="5812" w:type="dxa"/>
          </w:tcPr>
          <w:p w14:paraId="72F6BAFC" w14:textId="77777777" w:rsidR="00187E66" w:rsidRPr="008C34AB" w:rsidRDefault="00187E66">
            <w:pPr>
              <w:tabs>
                <w:tab w:val="left" w:pos="4253"/>
              </w:tabs>
              <w:spacing w:after="100"/>
              <w:jc w:val="center"/>
              <w:rPr>
                <w:rFonts w:cs="Arial"/>
              </w:rPr>
            </w:pPr>
          </w:p>
        </w:tc>
        <w:tc>
          <w:tcPr>
            <w:tcW w:w="2075" w:type="dxa"/>
          </w:tcPr>
          <w:p w14:paraId="7E7042F0" w14:textId="77777777" w:rsidR="00187E66" w:rsidRPr="008C34AB" w:rsidRDefault="00187E66">
            <w:pPr>
              <w:tabs>
                <w:tab w:val="left" w:pos="4253"/>
              </w:tabs>
              <w:spacing w:after="100"/>
              <w:jc w:val="center"/>
              <w:rPr>
                <w:rFonts w:cs="Arial"/>
              </w:rPr>
            </w:pPr>
          </w:p>
        </w:tc>
      </w:tr>
      <w:tr w:rsidR="00187E66" w:rsidRPr="0067034B" w14:paraId="79DD0E71" w14:textId="77777777">
        <w:tc>
          <w:tcPr>
            <w:tcW w:w="1129" w:type="dxa"/>
          </w:tcPr>
          <w:p w14:paraId="268CCE25" w14:textId="57E4F4FE" w:rsidR="00187E66" w:rsidRPr="008C34AB" w:rsidRDefault="00187E66">
            <w:pPr>
              <w:tabs>
                <w:tab w:val="left" w:pos="4253"/>
              </w:tabs>
              <w:spacing w:after="100"/>
              <w:jc w:val="center"/>
              <w:rPr>
                <w:rFonts w:cs="Arial"/>
              </w:rPr>
            </w:pPr>
          </w:p>
        </w:tc>
        <w:tc>
          <w:tcPr>
            <w:tcW w:w="5812" w:type="dxa"/>
          </w:tcPr>
          <w:p w14:paraId="02CD2555" w14:textId="77777777" w:rsidR="00187E66" w:rsidRPr="008C34AB" w:rsidRDefault="00187E66">
            <w:pPr>
              <w:tabs>
                <w:tab w:val="left" w:pos="4253"/>
              </w:tabs>
              <w:spacing w:after="100"/>
              <w:jc w:val="center"/>
              <w:rPr>
                <w:rFonts w:cs="Arial"/>
              </w:rPr>
            </w:pPr>
          </w:p>
        </w:tc>
        <w:tc>
          <w:tcPr>
            <w:tcW w:w="2075" w:type="dxa"/>
          </w:tcPr>
          <w:p w14:paraId="131DD0B9" w14:textId="77777777" w:rsidR="00187E66" w:rsidRPr="008C34AB" w:rsidRDefault="00187E66">
            <w:pPr>
              <w:tabs>
                <w:tab w:val="left" w:pos="4253"/>
              </w:tabs>
              <w:spacing w:after="100"/>
              <w:jc w:val="center"/>
              <w:rPr>
                <w:rFonts w:cs="Arial"/>
              </w:rPr>
            </w:pPr>
          </w:p>
        </w:tc>
      </w:tr>
      <w:tr w:rsidR="00187E66" w:rsidRPr="0067034B" w14:paraId="50C1670D" w14:textId="77777777">
        <w:tc>
          <w:tcPr>
            <w:tcW w:w="1129" w:type="dxa"/>
          </w:tcPr>
          <w:p w14:paraId="307FEF9A" w14:textId="05978D5E" w:rsidR="00187E66" w:rsidRPr="008C34AB" w:rsidRDefault="00187E66">
            <w:pPr>
              <w:tabs>
                <w:tab w:val="left" w:pos="4253"/>
              </w:tabs>
              <w:spacing w:after="100"/>
              <w:jc w:val="center"/>
              <w:rPr>
                <w:rFonts w:cs="Arial"/>
              </w:rPr>
            </w:pPr>
          </w:p>
        </w:tc>
        <w:tc>
          <w:tcPr>
            <w:tcW w:w="5812" w:type="dxa"/>
          </w:tcPr>
          <w:p w14:paraId="3717A5D0" w14:textId="77777777" w:rsidR="00187E66" w:rsidRPr="008C34AB" w:rsidRDefault="00187E66">
            <w:pPr>
              <w:tabs>
                <w:tab w:val="left" w:pos="4253"/>
              </w:tabs>
              <w:spacing w:after="100"/>
              <w:jc w:val="center"/>
              <w:rPr>
                <w:rFonts w:cs="Arial"/>
              </w:rPr>
            </w:pPr>
          </w:p>
        </w:tc>
        <w:tc>
          <w:tcPr>
            <w:tcW w:w="2075" w:type="dxa"/>
          </w:tcPr>
          <w:p w14:paraId="2140DF40" w14:textId="77777777" w:rsidR="00187E66" w:rsidRPr="008C34AB" w:rsidRDefault="00187E66">
            <w:pPr>
              <w:tabs>
                <w:tab w:val="left" w:pos="4253"/>
              </w:tabs>
              <w:spacing w:after="100"/>
              <w:jc w:val="center"/>
              <w:rPr>
                <w:rFonts w:cs="Arial"/>
              </w:rPr>
            </w:pPr>
          </w:p>
        </w:tc>
      </w:tr>
      <w:tr w:rsidR="00187E66" w:rsidRPr="0067034B" w14:paraId="1906F446" w14:textId="77777777">
        <w:tc>
          <w:tcPr>
            <w:tcW w:w="1129" w:type="dxa"/>
          </w:tcPr>
          <w:p w14:paraId="269B3E88" w14:textId="22170181" w:rsidR="00187E66" w:rsidRPr="008C34AB" w:rsidRDefault="00187E66">
            <w:pPr>
              <w:tabs>
                <w:tab w:val="left" w:pos="4253"/>
              </w:tabs>
              <w:spacing w:after="100"/>
              <w:jc w:val="center"/>
              <w:rPr>
                <w:rFonts w:cs="Arial"/>
              </w:rPr>
            </w:pPr>
          </w:p>
        </w:tc>
        <w:tc>
          <w:tcPr>
            <w:tcW w:w="5812" w:type="dxa"/>
          </w:tcPr>
          <w:p w14:paraId="2CBAB4F5" w14:textId="77777777" w:rsidR="00187E66" w:rsidRPr="008C34AB" w:rsidRDefault="00187E66">
            <w:pPr>
              <w:tabs>
                <w:tab w:val="left" w:pos="4253"/>
              </w:tabs>
              <w:spacing w:after="100"/>
              <w:jc w:val="center"/>
              <w:rPr>
                <w:rFonts w:cs="Arial"/>
              </w:rPr>
            </w:pPr>
          </w:p>
        </w:tc>
        <w:tc>
          <w:tcPr>
            <w:tcW w:w="2075" w:type="dxa"/>
          </w:tcPr>
          <w:p w14:paraId="11BCF4C5" w14:textId="77777777" w:rsidR="00187E66" w:rsidRPr="008C34AB" w:rsidRDefault="00187E66">
            <w:pPr>
              <w:tabs>
                <w:tab w:val="left" w:pos="4253"/>
              </w:tabs>
              <w:spacing w:after="100"/>
              <w:jc w:val="center"/>
              <w:rPr>
                <w:rFonts w:cs="Arial"/>
              </w:rPr>
            </w:pPr>
          </w:p>
        </w:tc>
      </w:tr>
      <w:tr w:rsidR="00187E66" w:rsidRPr="0067034B" w14:paraId="0782FE12" w14:textId="77777777">
        <w:tc>
          <w:tcPr>
            <w:tcW w:w="1129" w:type="dxa"/>
          </w:tcPr>
          <w:p w14:paraId="3AD5D894" w14:textId="67A167BC" w:rsidR="00187E66" w:rsidRPr="008C34AB" w:rsidRDefault="00187E66">
            <w:pPr>
              <w:tabs>
                <w:tab w:val="left" w:pos="4253"/>
              </w:tabs>
              <w:spacing w:after="100"/>
              <w:jc w:val="center"/>
              <w:rPr>
                <w:rFonts w:cs="Arial"/>
              </w:rPr>
            </w:pPr>
          </w:p>
        </w:tc>
        <w:tc>
          <w:tcPr>
            <w:tcW w:w="5812" w:type="dxa"/>
          </w:tcPr>
          <w:p w14:paraId="38E2739E" w14:textId="77777777" w:rsidR="00187E66" w:rsidRPr="008C34AB" w:rsidRDefault="00187E66">
            <w:pPr>
              <w:tabs>
                <w:tab w:val="left" w:pos="4253"/>
              </w:tabs>
              <w:spacing w:after="100"/>
              <w:jc w:val="center"/>
              <w:rPr>
                <w:rFonts w:cs="Arial"/>
              </w:rPr>
            </w:pPr>
          </w:p>
        </w:tc>
        <w:tc>
          <w:tcPr>
            <w:tcW w:w="2075" w:type="dxa"/>
          </w:tcPr>
          <w:p w14:paraId="627A43AC" w14:textId="77777777" w:rsidR="00187E66" w:rsidRPr="008C34AB" w:rsidRDefault="00187E66">
            <w:pPr>
              <w:tabs>
                <w:tab w:val="left" w:pos="4253"/>
              </w:tabs>
              <w:spacing w:after="100"/>
              <w:jc w:val="center"/>
              <w:rPr>
                <w:rFonts w:cs="Arial"/>
              </w:rPr>
            </w:pPr>
          </w:p>
        </w:tc>
      </w:tr>
      <w:tr w:rsidR="00187E66" w:rsidRPr="0067034B" w14:paraId="242E55AC" w14:textId="77777777">
        <w:tc>
          <w:tcPr>
            <w:tcW w:w="1129" w:type="dxa"/>
          </w:tcPr>
          <w:p w14:paraId="4759B12F" w14:textId="36158824" w:rsidR="00187E66" w:rsidRPr="008C34AB" w:rsidRDefault="00187E66">
            <w:pPr>
              <w:tabs>
                <w:tab w:val="left" w:pos="4253"/>
              </w:tabs>
              <w:spacing w:after="100"/>
              <w:jc w:val="center"/>
              <w:rPr>
                <w:rFonts w:cs="Arial"/>
              </w:rPr>
            </w:pPr>
          </w:p>
        </w:tc>
        <w:tc>
          <w:tcPr>
            <w:tcW w:w="5812" w:type="dxa"/>
          </w:tcPr>
          <w:p w14:paraId="56EF3E33" w14:textId="77777777" w:rsidR="00187E66" w:rsidRPr="008C34AB" w:rsidRDefault="00187E66">
            <w:pPr>
              <w:tabs>
                <w:tab w:val="left" w:pos="4253"/>
              </w:tabs>
              <w:spacing w:after="100"/>
              <w:jc w:val="center"/>
              <w:rPr>
                <w:rFonts w:cs="Arial"/>
              </w:rPr>
            </w:pPr>
          </w:p>
        </w:tc>
        <w:tc>
          <w:tcPr>
            <w:tcW w:w="2075" w:type="dxa"/>
          </w:tcPr>
          <w:p w14:paraId="33321A79" w14:textId="77777777" w:rsidR="00187E66" w:rsidRPr="008C34AB" w:rsidRDefault="00187E66">
            <w:pPr>
              <w:tabs>
                <w:tab w:val="left" w:pos="4253"/>
              </w:tabs>
              <w:spacing w:after="100"/>
              <w:jc w:val="center"/>
              <w:rPr>
                <w:rFonts w:cs="Arial"/>
              </w:rPr>
            </w:pPr>
          </w:p>
        </w:tc>
      </w:tr>
      <w:tr w:rsidR="00187E66" w:rsidRPr="0067034B" w14:paraId="419A216E" w14:textId="77777777">
        <w:tc>
          <w:tcPr>
            <w:tcW w:w="1129" w:type="dxa"/>
          </w:tcPr>
          <w:p w14:paraId="2099666D" w14:textId="731495AE" w:rsidR="00187E66" w:rsidRPr="008C34AB" w:rsidRDefault="00187E66">
            <w:pPr>
              <w:tabs>
                <w:tab w:val="left" w:pos="4253"/>
              </w:tabs>
              <w:spacing w:after="100"/>
              <w:jc w:val="center"/>
              <w:rPr>
                <w:rFonts w:cs="Arial"/>
              </w:rPr>
            </w:pPr>
          </w:p>
        </w:tc>
        <w:tc>
          <w:tcPr>
            <w:tcW w:w="5812" w:type="dxa"/>
          </w:tcPr>
          <w:p w14:paraId="37FB2D41" w14:textId="77777777" w:rsidR="00187E66" w:rsidRPr="008C34AB" w:rsidRDefault="00187E66">
            <w:pPr>
              <w:tabs>
                <w:tab w:val="left" w:pos="4253"/>
              </w:tabs>
              <w:spacing w:after="100"/>
              <w:jc w:val="center"/>
              <w:rPr>
                <w:rFonts w:cs="Arial"/>
              </w:rPr>
            </w:pPr>
          </w:p>
        </w:tc>
        <w:tc>
          <w:tcPr>
            <w:tcW w:w="2075" w:type="dxa"/>
          </w:tcPr>
          <w:p w14:paraId="3A03DF4B" w14:textId="77777777" w:rsidR="00187E66" w:rsidRPr="008C34AB" w:rsidRDefault="00187E66">
            <w:pPr>
              <w:tabs>
                <w:tab w:val="left" w:pos="4253"/>
              </w:tabs>
              <w:spacing w:after="100"/>
              <w:jc w:val="center"/>
              <w:rPr>
                <w:rFonts w:cs="Arial"/>
              </w:rPr>
            </w:pPr>
          </w:p>
        </w:tc>
      </w:tr>
      <w:tr w:rsidR="00187E66" w:rsidRPr="0067034B" w14:paraId="16F4E6D3" w14:textId="77777777">
        <w:tc>
          <w:tcPr>
            <w:tcW w:w="1129" w:type="dxa"/>
          </w:tcPr>
          <w:p w14:paraId="510142FD" w14:textId="77BF34C9" w:rsidR="00187E66" w:rsidRPr="008C34AB" w:rsidRDefault="00187E66">
            <w:pPr>
              <w:tabs>
                <w:tab w:val="left" w:pos="4253"/>
              </w:tabs>
              <w:spacing w:after="100"/>
              <w:jc w:val="center"/>
              <w:rPr>
                <w:rFonts w:cs="Arial"/>
              </w:rPr>
            </w:pPr>
          </w:p>
        </w:tc>
        <w:tc>
          <w:tcPr>
            <w:tcW w:w="5812" w:type="dxa"/>
          </w:tcPr>
          <w:p w14:paraId="3873CF6F" w14:textId="77777777" w:rsidR="00187E66" w:rsidRPr="008C34AB" w:rsidRDefault="00187E66">
            <w:pPr>
              <w:tabs>
                <w:tab w:val="left" w:pos="4253"/>
              </w:tabs>
              <w:spacing w:after="100"/>
              <w:jc w:val="center"/>
              <w:rPr>
                <w:rFonts w:cs="Arial"/>
              </w:rPr>
            </w:pPr>
          </w:p>
        </w:tc>
        <w:tc>
          <w:tcPr>
            <w:tcW w:w="2075" w:type="dxa"/>
          </w:tcPr>
          <w:p w14:paraId="4DE9A1E7" w14:textId="77777777" w:rsidR="00187E66" w:rsidRPr="008C34AB" w:rsidRDefault="00187E66">
            <w:pPr>
              <w:tabs>
                <w:tab w:val="left" w:pos="4253"/>
              </w:tabs>
              <w:spacing w:after="100"/>
              <w:jc w:val="center"/>
              <w:rPr>
                <w:rFonts w:cs="Arial"/>
              </w:rPr>
            </w:pPr>
          </w:p>
        </w:tc>
      </w:tr>
      <w:tr w:rsidR="00187E66" w:rsidRPr="0067034B" w14:paraId="452DB499" w14:textId="77777777">
        <w:tc>
          <w:tcPr>
            <w:tcW w:w="1129" w:type="dxa"/>
          </w:tcPr>
          <w:p w14:paraId="4C47E034" w14:textId="7D58F788" w:rsidR="00187E66" w:rsidRPr="008C34AB" w:rsidRDefault="00187E66">
            <w:pPr>
              <w:tabs>
                <w:tab w:val="left" w:pos="4253"/>
              </w:tabs>
              <w:spacing w:after="100"/>
              <w:jc w:val="center"/>
              <w:rPr>
                <w:rFonts w:cs="Arial"/>
              </w:rPr>
            </w:pPr>
          </w:p>
        </w:tc>
        <w:tc>
          <w:tcPr>
            <w:tcW w:w="5812" w:type="dxa"/>
          </w:tcPr>
          <w:p w14:paraId="7C710387" w14:textId="77777777" w:rsidR="00187E66" w:rsidRPr="008C34AB" w:rsidRDefault="00187E66">
            <w:pPr>
              <w:tabs>
                <w:tab w:val="left" w:pos="4253"/>
              </w:tabs>
              <w:spacing w:after="100"/>
              <w:jc w:val="center"/>
              <w:rPr>
                <w:rFonts w:cs="Arial"/>
              </w:rPr>
            </w:pPr>
          </w:p>
        </w:tc>
        <w:tc>
          <w:tcPr>
            <w:tcW w:w="2075" w:type="dxa"/>
          </w:tcPr>
          <w:p w14:paraId="16A14DAD" w14:textId="77777777" w:rsidR="00187E66" w:rsidRPr="008C34AB" w:rsidRDefault="00187E66">
            <w:pPr>
              <w:tabs>
                <w:tab w:val="left" w:pos="4253"/>
              </w:tabs>
              <w:spacing w:after="100"/>
              <w:jc w:val="center"/>
              <w:rPr>
                <w:rFonts w:cs="Arial"/>
              </w:rPr>
            </w:pPr>
          </w:p>
        </w:tc>
      </w:tr>
      <w:tr w:rsidR="00187E66" w:rsidRPr="0067034B" w14:paraId="7BD11AC5" w14:textId="77777777">
        <w:tc>
          <w:tcPr>
            <w:tcW w:w="1129" w:type="dxa"/>
          </w:tcPr>
          <w:p w14:paraId="057627C1" w14:textId="591D07A1" w:rsidR="00187E66" w:rsidRPr="008C34AB" w:rsidRDefault="00187E66">
            <w:pPr>
              <w:tabs>
                <w:tab w:val="left" w:pos="4253"/>
              </w:tabs>
              <w:spacing w:after="100"/>
              <w:jc w:val="center"/>
              <w:rPr>
                <w:rFonts w:cs="Arial"/>
              </w:rPr>
            </w:pPr>
          </w:p>
        </w:tc>
        <w:tc>
          <w:tcPr>
            <w:tcW w:w="5812" w:type="dxa"/>
          </w:tcPr>
          <w:p w14:paraId="20DFC63F" w14:textId="77777777" w:rsidR="00187E66" w:rsidRPr="008C34AB" w:rsidRDefault="00187E66">
            <w:pPr>
              <w:tabs>
                <w:tab w:val="left" w:pos="4253"/>
              </w:tabs>
              <w:spacing w:after="100"/>
              <w:jc w:val="center"/>
              <w:rPr>
                <w:rFonts w:cs="Arial"/>
              </w:rPr>
            </w:pPr>
          </w:p>
        </w:tc>
        <w:tc>
          <w:tcPr>
            <w:tcW w:w="2075" w:type="dxa"/>
          </w:tcPr>
          <w:p w14:paraId="43C51C07" w14:textId="77777777" w:rsidR="00187E66" w:rsidRPr="008C34AB" w:rsidRDefault="00187E66">
            <w:pPr>
              <w:tabs>
                <w:tab w:val="left" w:pos="4253"/>
              </w:tabs>
              <w:spacing w:after="100"/>
              <w:jc w:val="center"/>
              <w:rPr>
                <w:rFonts w:cs="Arial"/>
              </w:rPr>
            </w:pPr>
          </w:p>
        </w:tc>
      </w:tr>
      <w:tr w:rsidR="00187E66" w:rsidRPr="0067034B" w14:paraId="4494CBD1" w14:textId="77777777">
        <w:tc>
          <w:tcPr>
            <w:tcW w:w="1129" w:type="dxa"/>
          </w:tcPr>
          <w:p w14:paraId="1FFCFCCB" w14:textId="49BA82A1" w:rsidR="00187E66" w:rsidRPr="008C34AB" w:rsidRDefault="00187E66">
            <w:pPr>
              <w:tabs>
                <w:tab w:val="left" w:pos="4253"/>
              </w:tabs>
              <w:spacing w:after="100"/>
              <w:jc w:val="center"/>
              <w:rPr>
                <w:rFonts w:cs="Arial"/>
              </w:rPr>
            </w:pPr>
          </w:p>
        </w:tc>
        <w:tc>
          <w:tcPr>
            <w:tcW w:w="5812" w:type="dxa"/>
          </w:tcPr>
          <w:p w14:paraId="477AA9B9" w14:textId="77777777" w:rsidR="00187E66" w:rsidRPr="008C34AB" w:rsidRDefault="00187E66">
            <w:pPr>
              <w:tabs>
                <w:tab w:val="left" w:pos="4253"/>
              </w:tabs>
              <w:spacing w:after="100"/>
              <w:jc w:val="center"/>
              <w:rPr>
                <w:rFonts w:cs="Arial"/>
              </w:rPr>
            </w:pPr>
          </w:p>
        </w:tc>
        <w:tc>
          <w:tcPr>
            <w:tcW w:w="2075" w:type="dxa"/>
          </w:tcPr>
          <w:p w14:paraId="47CDFDF7" w14:textId="77777777" w:rsidR="00187E66" w:rsidRPr="008C34AB" w:rsidRDefault="00187E66">
            <w:pPr>
              <w:tabs>
                <w:tab w:val="left" w:pos="4253"/>
              </w:tabs>
              <w:spacing w:after="100"/>
              <w:jc w:val="center"/>
              <w:rPr>
                <w:rFonts w:cs="Arial"/>
              </w:rPr>
            </w:pPr>
          </w:p>
        </w:tc>
      </w:tr>
      <w:tr w:rsidR="00187E66" w:rsidRPr="0067034B" w14:paraId="14EA0DBA" w14:textId="77777777">
        <w:tc>
          <w:tcPr>
            <w:tcW w:w="1129" w:type="dxa"/>
          </w:tcPr>
          <w:p w14:paraId="1B5BD7A9" w14:textId="13323DD9" w:rsidR="00187E66" w:rsidRPr="008C34AB" w:rsidRDefault="00187E66">
            <w:pPr>
              <w:tabs>
                <w:tab w:val="left" w:pos="4253"/>
              </w:tabs>
              <w:spacing w:after="100"/>
              <w:jc w:val="center"/>
              <w:rPr>
                <w:rFonts w:cs="Arial"/>
              </w:rPr>
            </w:pPr>
          </w:p>
        </w:tc>
        <w:tc>
          <w:tcPr>
            <w:tcW w:w="5812" w:type="dxa"/>
          </w:tcPr>
          <w:p w14:paraId="2D6D33DB" w14:textId="77777777" w:rsidR="00187E66" w:rsidRPr="008C34AB" w:rsidRDefault="00187E66">
            <w:pPr>
              <w:tabs>
                <w:tab w:val="left" w:pos="4253"/>
              </w:tabs>
              <w:spacing w:after="100"/>
              <w:jc w:val="center"/>
              <w:rPr>
                <w:rFonts w:cs="Arial"/>
              </w:rPr>
            </w:pPr>
          </w:p>
        </w:tc>
        <w:tc>
          <w:tcPr>
            <w:tcW w:w="2075" w:type="dxa"/>
          </w:tcPr>
          <w:p w14:paraId="516B1AA5" w14:textId="77777777" w:rsidR="00187E66" w:rsidRPr="008C34AB" w:rsidRDefault="00187E66">
            <w:pPr>
              <w:tabs>
                <w:tab w:val="left" w:pos="4253"/>
              </w:tabs>
              <w:spacing w:after="100"/>
              <w:jc w:val="center"/>
              <w:rPr>
                <w:rFonts w:cs="Arial"/>
              </w:rPr>
            </w:pPr>
          </w:p>
        </w:tc>
      </w:tr>
      <w:tr w:rsidR="00187E66" w:rsidRPr="0067034B" w14:paraId="77528BF6" w14:textId="77777777">
        <w:tc>
          <w:tcPr>
            <w:tcW w:w="1129" w:type="dxa"/>
          </w:tcPr>
          <w:p w14:paraId="721D4D9E" w14:textId="097B5BC4" w:rsidR="00187E66" w:rsidRPr="008C34AB" w:rsidRDefault="00187E66">
            <w:pPr>
              <w:tabs>
                <w:tab w:val="left" w:pos="4253"/>
              </w:tabs>
              <w:spacing w:after="100"/>
              <w:jc w:val="center"/>
              <w:rPr>
                <w:rFonts w:cs="Arial"/>
              </w:rPr>
            </w:pPr>
          </w:p>
        </w:tc>
        <w:tc>
          <w:tcPr>
            <w:tcW w:w="5812" w:type="dxa"/>
          </w:tcPr>
          <w:p w14:paraId="69379750" w14:textId="77777777" w:rsidR="00187E66" w:rsidRPr="008C34AB" w:rsidRDefault="00187E66">
            <w:pPr>
              <w:tabs>
                <w:tab w:val="left" w:pos="4253"/>
              </w:tabs>
              <w:spacing w:after="100"/>
              <w:jc w:val="center"/>
              <w:rPr>
                <w:rFonts w:cs="Arial"/>
              </w:rPr>
            </w:pPr>
          </w:p>
        </w:tc>
        <w:tc>
          <w:tcPr>
            <w:tcW w:w="2075" w:type="dxa"/>
          </w:tcPr>
          <w:p w14:paraId="14B4CE14" w14:textId="77777777" w:rsidR="00187E66" w:rsidRPr="008C34AB" w:rsidRDefault="00187E66">
            <w:pPr>
              <w:tabs>
                <w:tab w:val="left" w:pos="4253"/>
              </w:tabs>
              <w:spacing w:after="100"/>
              <w:jc w:val="center"/>
              <w:rPr>
                <w:rFonts w:cs="Arial"/>
              </w:rPr>
            </w:pPr>
          </w:p>
        </w:tc>
      </w:tr>
      <w:tr w:rsidR="00187E66" w:rsidRPr="0067034B" w14:paraId="11C4FA93" w14:textId="77777777">
        <w:tc>
          <w:tcPr>
            <w:tcW w:w="1129" w:type="dxa"/>
          </w:tcPr>
          <w:p w14:paraId="34D04D23" w14:textId="5C7C2EF1" w:rsidR="00187E66" w:rsidRPr="008C34AB" w:rsidRDefault="00187E66">
            <w:pPr>
              <w:tabs>
                <w:tab w:val="left" w:pos="4253"/>
              </w:tabs>
              <w:spacing w:after="100"/>
              <w:jc w:val="center"/>
              <w:rPr>
                <w:rFonts w:cs="Arial"/>
              </w:rPr>
            </w:pPr>
          </w:p>
        </w:tc>
        <w:tc>
          <w:tcPr>
            <w:tcW w:w="5812" w:type="dxa"/>
          </w:tcPr>
          <w:p w14:paraId="362BF96E" w14:textId="77777777" w:rsidR="00187E66" w:rsidRPr="008C34AB" w:rsidRDefault="00187E66">
            <w:pPr>
              <w:tabs>
                <w:tab w:val="left" w:pos="4253"/>
              </w:tabs>
              <w:spacing w:after="100"/>
              <w:jc w:val="center"/>
              <w:rPr>
                <w:rFonts w:cs="Arial"/>
              </w:rPr>
            </w:pPr>
          </w:p>
        </w:tc>
        <w:tc>
          <w:tcPr>
            <w:tcW w:w="2075" w:type="dxa"/>
          </w:tcPr>
          <w:p w14:paraId="500CAFE6" w14:textId="77777777" w:rsidR="00187E66" w:rsidRPr="008C34AB" w:rsidRDefault="00187E66">
            <w:pPr>
              <w:tabs>
                <w:tab w:val="left" w:pos="4253"/>
              </w:tabs>
              <w:spacing w:after="100"/>
              <w:jc w:val="center"/>
              <w:rPr>
                <w:rFonts w:cs="Arial"/>
              </w:rPr>
            </w:pPr>
          </w:p>
        </w:tc>
      </w:tr>
      <w:tr w:rsidR="00187E66" w:rsidRPr="0067034B" w14:paraId="3B106D61" w14:textId="77777777">
        <w:tc>
          <w:tcPr>
            <w:tcW w:w="1129" w:type="dxa"/>
          </w:tcPr>
          <w:p w14:paraId="4CCDA215" w14:textId="2321AAFF" w:rsidR="00187E66" w:rsidRPr="008C34AB" w:rsidRDefault="00187E66">
            <w:pPr>
              <w:tabs>
                <w:tab w:val="left" w:pos="4253"/>
              </w:tabs>
              <w:spacing w:after="100"/>
              <w:jc w:val="center"/>
              <w:rPr>
                <w:rFonts w:cs="Arial"/>
              </w:rPr>
            </w:pPr>
          </w:p>
        </w:tc>
        <w:tc>
          <w:tcPr>
            <w:tcW w:w="5812" w:type="dxa"/>
          </w:tcPr>
          <w:p w14:paraId="07CFE0D1" w14:textId="77777777" w:rsidR="00187E66" w:rsidRPr="008C34AB" w:rsidRDefault="00187E66">
            <w:pPr>
              <w:tabs>
                <w:tab w:val="left" w:pos="4253"/>
              </w:tabs>
              <w:spacing w:after="100"/>
              <w:jc w:val="center"/>
              <w:rPr>
                <w:rFonts w:cs="Arial"/>
              </w:rPr>
            </w:pPr>
          </w:p>
        </w:tc>
        <w:tc>
          <w:tcPr>
            <w:tcW w:w="2075" w:type="dxa"/>
          </w:tcPr>
          <w:p w14:paraId="4CF05597" w14:textId="77777777" w:rsidR="00187E66" w:rsidRPr="008C34AB" w:rsidRDefault="00187E66">
            <w:pPr>
              <w:tabs>
                <w:tab w:val="left" w:pos="4253"/>
              </w:tabs>
              <w:spacing w:after="100"/>
              <w:jc w:val="center"/>
              <w:rPr>
                <w:rFonts w:cs="Arial"/>
              </w:rPr>
            </w:pPr>
          </w:p>
        </w:tc>
      </w:tr>
      <w:tr w:rsidR="00187E66" w:rsidRPr="0067034B" w14:paraId="091A627E" w14:textId="77777777">
        <w:tc>
          <w:tcPr>
            <w:tcW w:w="1129" w:type="dxa"/>
          </w:tcPr>
          <w:p w14:paraId="0040EED2" w14:textId="0745D1DE" w:rsidR="00187E66" w:rsidRPr="008C34AB" w:rsidRDefault="00187E66">
            <w:pPr>
              <w:tabs>
                <w:tab w:val="left" w:pos="4253"/>
              </w:tabs>
              <w:spacing w:after="100"/>
              <w:jc w:val="center"/>
              <w:rPr>
                <w:rFonts w:cs="Arial"/>
              </w:rPr>
            </w:pPr>
          </w:p>
        </w:tc>
        <w:tc>
          <w:tcPr>
            <w:tcW w:w="5812" w:type="dxa"/>
          </w:tcPr>
          <w:p w14:paraId="561693D4" w14:textId="77777777" w:rsidR="00187E66" w:rsidRPr="008C34AB" w:rsidRDefault="00187E66">
            <w:pPr>
              <w:tabs>
                <w:tab w:val="left" w:pos="4253"/>
              </w:tabs>
              <w:spacing w:after="100"/>
              <w:jc w:val="center"/>
              <w:rPr>
                <w:rFonts w:cs="Arial"/>
              </w:rPr>
            </w:pPr>
          </w:p>
        </w:tc>
        <w:tc>
          <w:tcPr>
            <w:tcW w:w="2075" w:type="dxa"/>
          </w:tcPr>
          <w:p w14:paraId="3B3205EF" w14:textId="77777777" w:rsidR="00187E66" w:rsidRPr="008C34AB" w:rsidRDefault="00187E66">
            <w:pPr>
              <w:tabs>
                <w:tab w:val="left" w:pos="4253"/>
              </w:tabs>
              <w:spacing w:after="100"/>
              <w:jc w:val="center"/>
              <w:rPr>
                <w:rFonts w:cs="Arial"/>
              </w:rPr>
            </w:pPr>
          </w:p>
        </w:tc>
      </w:tr>
      <w:tr w:rsidR="00187E66" w:rsidRPr="0067034B" w14:paraId="3DD9FE81" w14:textId="77777777">
        <w:tc>
          <w:tcPr>
            <w:tcW w:w="1129" w:type="dxa"/>
          </w:tcPr>
          <w:p w14:paraId="544125E2" w14:textId="1C90F41D" w:rsidR="00187E66" w:rsidRPr="008C34AB" w:rsidRDefault="00187E66">
            <w:pPr>
              <w:tabs>
                <w:tab w:val="left" w:pos="4253"/>
              </w:tabs>
              <w:spacing w:after="100"/>
              <w:jc w:val="center"/>
              <w:rPr>
                <w:rFonts w:cs="Arial"/>
              </w:rPr>
            </w:pPr>
          </w:p>
        </w:tc>
        <w:tc>
          <w:tcPr>
            <w:tcW w:w="5812" w:type="dxa"/>
          </w:tcPr>
          <w:p w14:paraId="62572C16" w14:textId="77777777" w:rsidR="00187E66" w:rsidRPr="008C34AB" w:rsidRDefault="00187E66">
            <w:pPr>
              <w:tabs>
                <w:tab w:val="left" w:pos="4253"/>
              </w:tabs>
              <w:spacing w:after="100"/>
              <w:jc w:val="center"/>
              <w:rPr>
                <w:rFonts w:cs="Arial"/>
              </w:rPr>
            </w:pPr>
          </w:p>
        </w:tc>
        <w:tc>
          <w:tcPr>
            <w:tcW w:w="2075" w:type="dxa"/>
          </w:tcPr>
          <w:p w14:paraId="454331CA" w14:textId="77777777" w:rsidR="00187E66" w:rsidRPr="008C34AB" w:rsidRDefault="00187E66">
            <w:pPr>
              <w:tabs>
                <w:tab w:val="left" w:pos="4253"/>
              </w:tabs>
              <w:spacing w:after="100"/>
              <w:jc w:val="center"/>
              <w:rPr>
                <w:rFonts w:cs="Arial"/>
              </w:rPr>
            </w:pPr>
          </w:p>
        </w:tc>
      </w:tr>
      <w:tr w:rsidR="00187E66" w:rsidRPr="0067034B" w14:paraId="1A393E24" w14:textId="77777777">
        <w:tc>
          <w:tcPr>
            <w:tcW w:w="1129" w:type="dxa"/>
          </w:tcPr>
          <w:p w14:paraId="6F0578D2" w14:textId="7FF1B46E" w:rsidR="00187E66" w:rsidRPr="008C34AB" w:rsidRDefault="00187E66">
            <w:pPr>
              <w:tabs>
                <w:tab w:val="left" w:pos="4253"/>
              </w:tabs>
              <w:spacing w:after="100"/>
              <w:jc w:val="center"/>
              <w:rPr>
                <w:rFonts w:cs="Arial"/>
              </w:rPr>
            </w:pPr>
          </w:p>
        </w:tc>
        <w:tc>
          <w:tcPr>
            <w:tcW w:w="5812" w:type="dxa"/>
          </w:tcPr>
          <w:p w14:paraId="3FF907F3" w14:textId="77777777" w:rsidR="00187E66" w:rsidRPr="008C34AB" w:rsidRDefault="00187E66">
            <w:pPr>
              <w:tabs>
                <w:tab w:val="left" w:pos="4253"/>
              </w:tabs>
              <w:spacing w:after="100"/>
              <w:jc w:val="center"/>
              <w:rPr>
                <w:rFonts w:cs="Arial"/>
              </w:rPr>
            </w:pPr>
          </w:p>
        </w:tc>
        <w:tc>
          <w:tcPr>
            <w:tcW w:w="2075" w:type="dxa"/>
          </w:tcPr>
          <w:p w14:paraId="4FB2D243" w14:textId="77777777" w:rsidR="00187E66" w:rsidRPr="0067034B" w:rsidRDefault="00187E66">
            <w:pPr>
              <w:tabs>
                <w:tab w:val="left" w:pos="4253"/>
              </w:tabs>
              <w:spacing w:after="100"/>
              <w:jc w:val="center"/>
              <w:rPr>
                <w:rFonts w:cs="Arial"/>
              </w:rPr>
            </w:pPr>
          </w:p>
        </w:tc>
      </w:tr>
      <w:tr w:rsidR="00187E66" w:rsidRPr="0067034B" w14:paraId="3B2AB5D9" w14:textId="77777777">
        <w:tc>
          <w:tcPr>
            <w:tcW w:w="1129" w:type="dxa"/>
          </w:tcPr>
          <w:p w14:paraId="2111B0D7" w14:textId="76A3CD21" w:rsidR="00187E66" w:rsidRPr="008C34AB" w:rsidRDefault="00187E66">
            <w:pPr>
              <w:tabs>
                <w:tab w:val="left" w:pos="4253"/>
              </w:tabs>
              <w:spacing w:after="100"/>
              <w:jc w:val="center"/>
              <w:rPr>
                <w:rFonts w:cs="Arial"/>
              </w:rPr>
            </w:pPr>
          </w:p>
        </w:tc>
        <w:tc>
          <w:tcPr>
            <w:tcW w:w="5812" w:type="dxa"/>
          </w:tcPr>
          <w:p w14:paraId="3EB9DFB4" w14:textId="77777777" w:rsidR="00187E66" w:rsidRPr="008C34AB" w:rsidRDefault="00187E66">
            <w:pPr>
              <w:tabs>
                <w:tab w:val="left" w:pos="4253"/>
              </w:tabs>
              <w:spacing w:after="100"/>
              <w:jc w:val="center"/>
              <w:rPr>
                <w:rFonts w:cs="Arial"/>
              </w:rPr>
            </w:pPr>
          </w:p>
        </w:tc>
        <w:tc>
          <w:tcPr>
            <w:tcW w:w="2075" w:type="dxa"/>
          </w:tcPr>
          <w:p w14:paraId="7BC7CDAF" w14:textId="77777777" w:rsidR="00187E66" w:rsidRPr="0067034B" w:rsidRDefault="00187E66">
            <w:pPr>
              <w:tabs>
                <w:tab w:val="left" w:pos="4253"/>
              </w:tabs>
              <w:spacing w:after="100"/>
              <w:jc w:val="center"/>
              <w:rPr>
                <w:rFonts w:cs="Arial"/>
              </w:rPr>
            </w:pPr>
          </w:p>
        </w:tc>
      </w:tr>
      <w:tr w:rsidR="00187E66" w:rsidRPr="0067034B" w14:paraId="10469209" w14:textId="77777777">
        <w:tc>
          <w:tcPr>
            <w:tcW w:w="1129" w:type="dxa"/>
          </w:tcPr>
          <w:p w14:paraId="708F28A9" w14:textId="05015DDB" w:rsidR="00187E66" w:rsidRPr="008C34AB" w:rsidRDefault="00187E66">
            <w:pPr>
              <w:tabs>
                <w:tab w:val="left" w:pos="4253"/>
              </w:tabs>
              <w:spacing w:after="100"/>
              <w:jc w:val="center"/>
              <w:rPr>
                <w:rFonts w:cs="Arial"/>
              </w:rPr>
            </w:pPr>
          </w:p>
        </w:tc>
        <w:tc>
          <w:tcPr>
            <w:tcW w:w="5812" w:type="dxa"/>
          </w:tcPr>
          <w:p w14:paraId="3F17CBA3" w14:textId="77777777" w:rsidR="00187E66" w:rsidRPr="008C34AB" w:rsidRDefault="00187E66">
            <w:pPr>
              <w:tabs>
                <w:tab w:val="left" w:pos="4253"/>
              </w:tabs>
              <w:spacing w:after="100"/>
              <w:jc w:val="center"/>
              <w:rPr>
                <w:rFonts w:cs="Arial"/>
              </w:rPr>
            </w:pPr>
          </w:p>
        </w:tc>
        <w:tc>
          <w:tcPr>
            <w:tcW w:w="2075" w:type="dxa"/>
          </w:tcPr>
          <w:p w14:paraId="0EEC09F4" w14:textId="77777777" w:rsidR="00187E66" w:rsidRPr="0067034B" w:rsidRDefault="00187E66">
            <w:pPr>
              <w:tabs>
                <w:tab w:val="left" w:pos="4253"/>
              </w:tabs>
              <w:spacing w:after="100"/>
              <w:jc w:val="center"/>
              <w:rPr>
                <w:rFonts w:cs="Arial"/>
              </w:rPr>
            </w:pPr>
          </w:p>
        </w:tc>
      </w:tr>
      <w:tr w:rsidR="00187E66" w:rsidRPr="0067034B" w14:paraId="62996F19" w14:textId="77777777">
        <w:tc>
          <w:tcPr>
            <w:tcW w:w="1129" w:type="dxa"/>
          </w:tcPr>
          <w:p w14:paraId="7E5D262D" w14:textId="207A5F92" w:rsidR="00187E66" w:rsidRPr="008C34AB" w:rsidRDefault="00187E66">
            <w:pPr>
              <w:tabs>
                <w:tab w:val="left" w:pos="4253"/>
              </w:tabs>
              <w:spacing w:after="100"/>
              <w:jc w:val="center"/>
              <w:rPr>
                <w:rFonts w:cs="Arial"/>
              </w:rPr>
            </w:pPr>
          </w:p>
        </w:tc>
        <w:tc>
          <w:tcPr>
            <w:tcW w:w="5812" w:type="dxa"/>
          </w:tcPr>
          <w:p w14:paraId="568E946B" w14:textId="77777777" w:rsidR="00187E66" w:rsidRPr="008C34AB" w:rsidRDefault="00187E66">
            <w:pPr>
              <w:tabs>
                <w:tab w:val="left" w:pos="4253"/>
              </w:tabs>
              <w:spacing w:after="100"/>
              <w:jc w:val="center"/>
              <w:rPr>
                <w:rFonts w:cs="Arial"/>
              </w:rPr>
            </w:pPr>
          </w:p>
        </w:tc>
        <w:tc>
          <w:tcPr>
            <w:tcW w:w="2075" w:type="dxa"/>
          </w:tcPr>
          <w:p w14:paraId="36E0A151" w14:textId="77777777" w:rsidR="00187E66" w:rsidRPr="0067034B" w:rsidRDefault="00187E66">
            <w:pPr>
              <w:tabs>
                <w:tab w:val="left" w:pos="4253"/>
              </w:tabs>
              <w:spacing w:after="100"/>
              <w:jc w:val="center"/>
              <w:rPr>
                <w:rFonts w:cs="Arial"/>
              </w:rPr>
            </w:pPr>
          </w:p>
        </w:tc>
      </w:tr>
      <w:tr w:rsidR="00187E66" w:rsidRPr="0067034B" w14:paraId="4EB5224F" w14:textId="77777777">
        <w:tc>
          <w:tcPr>
            <w:tcW w:w="1129" w:type="dxa"/>
          </w:tcPr>
          <w:p w14:paraId="334807A5" w14:textId="11B122AF" w:rsidR="00187E66" w:rsidRPr="008C34AB" w:rsidRDefault="00187E66">
            <w:pPr>
              <w:tabs>
                <w:tab w:val="left" w:pos="4253"/>
              </w:tabs>
              <w:spacing w:after="100"/>
              <w:jc w:val="center"/>
              <w:rPr>
                <w:rFonts w:cs="Arial"/>
              </w:rPr>
            </w:pPr>
          </w:p>
        </w:tc>
        <w:tc>
          <w:tcPr>
            <w:tcW w:w="5812" w:type="dxa"/>
          </w:tcPr>
          <w:p w14:paraId="6D5A1E8E" w14:textId="77777777" w:rsidR="00187E66" w:rsidRPr="008C34AB" w:rsidRDefault="00187E66">
            <w:pPr>
              <w:tabs>
                <w:tab w:val="left" w:pos="4253"/>
              </w:tabs>
              <w:spacing w:after="100"/>
              <w:jc w:val="center"/>
              <w:rPr>
                <w:rFonts w:cs="Arial"/>
              </w:rPr>
            </w:pPr>
          </w:p>
        </w:tc>
        <w:tc>
          <w:tcPr>
            <w:tcW w:w="2075" w:type="dxa"/>
          </w:tcPr>
          <w:p w14:paraId="355310B8" w14:textId="77777777" w:rsidR="00187E66" w:rsidRPr="0067034B" w:rsidRDefault="00187E66">
            <w:pPr>
              <w:tabs>
                <w:tab w:val="left" w:pos="4253"/>
              </w:tabs>
              <w:spacing w:after="100"/>
              <w:jc w:val="center"/>
              <w:rPr>
                <w:rFonts w:cs="Arial"/>
              </w:rPr>
            </w:pPr>
          </w:p>
        </w:tc>
      </w:tr>
      <w:tr w:rsidR="00187E66" w:rsidRPr="0067034B" w14:paraId="05ED20B0" w14:textId="77777777">
        <w:tc>
          <w:tcPr>
            <w:tcW w:w="1129" w:type="dxa"/>
          </w:tcPr>
          <w:p w14:paraId="15F204C6" w14:textId="538C415B" w:rsidR="00187E66" w:rsidRPr="008C34AB" w:rsidRDefault="00187E66">
            <w:pPr>
              <w:tabs>
                <w:tab w:val="left" w:pos="4253"/>
              </w:tabs>
              <w:spacing w:after="100"/>
              <w:jc w:val="center"/>
              <w:rPr>
                <w:rFonts w:cs="Arial"/>
              </w:rPr>
            </w:pPr>
          </w:p>
        </w:tc>
        <w:tc>
          <w:tcPr>
            <w:tcW w:w="5812" w:type="dxa"/>
          </w:tcPr>
          <w:p w14:paraId="00ADCBC4" w14:textId="77777777" w:rsidR="00187E66" w:rsidRPr="008C34AB" w:rsidRDefault="00187E66">
            <w:pPr>
              <w:tabs>
                <w:tab w:val="left" w:pos="4253"/>
              </w:tabs>
              <w:spacing w:after="100"/>
              <w:jc w:val="center"/>
              <w:rPr>
                <w:rFonts w:cs="Arial"/>
              </w:rPr>
            </w:pPr>
          </w:p>
        </w:tc>
        <w:tc>
          <w:tcPr>
            <w:tcW w:w="2075" w:type="dxa"/>
          </w:tcPr>
          <w:p w14:paraId="266EDBA5" w14:textId="77777777" w:rsidR="00187E66" w:rsidRPr="0067034B" w:rsidRDefault="00187E66">
            <w:pPr>
              <w:tabs>
                <w:tab w:val="left" w:pos="4253"/>
              </w:tabs>
              <w:spacing w:after="100"/>
              <w:jc w:val="center"/>
              <w:rPr>
                <w:rFonts w:cs="Arial"/>
              </w:rPr>
            </w:pPr>
          </w:p>
        </w:tc>
      </w:tr>
      <w:tr w:rsidR="00187E66" w:rsidRPr="0067034B" w14:paraId="5D9B0494" w14:textId="77777777">
        <w:tc>
          <w:tcPr>
            <w:tcW w:w="1129" w:type="dxa"/>
          </w:tcPr>
          <w:p w14:paraId="750BB373" w14:textId="46B41939" w:rsidR="00187E66" w:rsidRPr="008C34AB" w:rsidRDefault="00187E66">
            <w:pPr>
              <w:tabs>
                <w:tab w:val="left" w:pos="4253"/>
              </w:tabs>
              <w:spacing w:after="100"/>
              <w:jc w:val="center"/>
              <w:rPr>
                <w:rFonts w:cs="Arial"/>
              </w:rPr>
            </w:pPr>
          </w:p>
        </w:tc>
        <w:tc>
          <w:tcPr>
            <w:tcW w:w="5812" w:type="dxa"/>
          </w:tcPr>
          <w:p w14:paraId="5CF02B1D" w14:textId="77777777" w:rsidR="00187E66" w:rsidRPr="008C34AB" w:rsidRDefault="00187E66">
            <w:pPr>
              <w:tabs>
                <w:tab w:val="left" w:pos="4253"/>
              </w:tabs>
              <w:spacing w:after="100"/>
              <w:jc w:val="center"/>
              <w:rPr>
                <w:rFonts w:cs="Arial"/>
              </w:rPr>
            </w:pPr>
          </w:p>
        </w:tc>
        <w:tc>
          <w:tcPr>
            <w:tcW w:w="2075" w:type="dxa"/>
          </w:tcPr>
          <w:p w14:paraId="04B2E229" w14:textId="77777777" w:rsidR="00187E66" w:rsidRPr="0067034B" w:rsidRDefault="00187E66">
            <w:pPr>
              <w:tabs>
                <w:tab w:val="left" w:pos="4253"/>
              </w:tabs>
              <w:spacing w:after="100"/>
              <w:jc w:val="center"/>
              <w:rPr>
                <w:rFonts w:cs="Arial"/>
              </w:rPr>
            </w:pPr>
          </w:p>
        </w:tc>
      </w:tr>
      <w:tr w:rsidR="00187E66" w:rsidRPr="0067034B" w14:paraId="1164D5ED" w14:textId="77777777">
        <w:tc>
          <w:tcPr>
            <w:tcW w:w="1129" w:type="dxa"/>
          </w:tcPr>
          <w:p w14:paraId="1F0B78C2" w14:textId="06387F65" w:rsidR="00187E66" w:rsidRPr="008C34AB" w:rsidRDefault="00187E66">
            <w:pPr>
              <w:tabs>
                <w:tab w:val="left" w:pos="4253"/>
              </w:tabs>
              <w:spacing w:after="100"/>
              <w:jc w:val="center"/>
              <w:rPr>
                <w:rFonts w:cs="Arial"/>
              </w:rPr>
            </w:pPr>
          </w:p>
        </w:tc>
        <w:tc>
          <w:tcPr>
            <w:tcW w:w="5812" w:type="dxa"/>
          </w:tcPr>
          <w:p w14:paraId="16247FE6" w14:textId="77777777" w:rsidR="00187E66" w:rsidRPr="008C34AB" w:rsidRDefault="00187E66">
            <w:pPr>
              <w:tabs>
                <w:tab w:val="left" w:pos="4253"/>
              </w:tabs>
              <w:spacing w:after="100"/>
              <w:jc w:val="center"/>
              <w:rPr>
                <w:rFonts w:cs="Arial"/>
              </w:rPr>
            </w:pPr>
          </w:p>
        </w:tc>
        <w:tc>
          <w:tcPr>
            <w:tcW w:w="2075" w:type="dxa"/>
          </w:tcPr>
          <w:p w14:paraId="114B50BB" w14:textId="77777777" w:rsidR="00187E66" w:rsidRPr="0067034B" w:rsidRDefault="00187E66">
            <w:pPr>
              <w:tabs>
                <w:tab w:val="left" w:pos="4253"/>
              </w:tabs>
              <w:spacing w:after="100"/>
              <w:jc w:val="center"/>
              <w:rPr>
                <w:rFonts w:cs="Arial"/>
              </w:rPr>
            </w:pPr>
          </w:p>
        </w:tc>
      </w:tr>
      <w:tr w:rsidR="00187E66" w:rsidRPr="0067034B" w14:paraId="6D327B0A" w14:textId="77777777">
        <w:tc>
          <w:tcPr>
            <w:tcW w:w="1129" w:type="dxa"/>
          </w:tcPr>
          <w:p w14:paraId="646F9D38" w14:textId="407BF772" w:rsidR="00187E66" w:rsidRPr="008C34AB" w:rsidRDefault="00187E66">
            <w:pPr>
              <w:tabs>
                <w:tab w:val="left" w:pos="4253"/>
              </w:tabs>
              <w:spacing w:after="100"/>
              <w:jc w:val="center"/>
              <w:rPr>
                <w:rFonts w:cs="Arial"/>
              </w:rPr>
            </w:pPr>
          </w:p>
        </w:tc>
        <w:tc>
          <w:tcPr>
            <w:tcW w:w="5812" w:type="dxa"/>
          </w:tcPr>
          <w:p w14:paraId="28EF490F" w14:textId="77777777" w:rsidR="00187E66" w:rsidRPr="008C34AB" w:rsidRDefault="00187E66">
            <w:pPr>
              <w:tabs>
                <w:tab w:val="left" w:pos="4253"/>
              </w:tabs>
              <w:spacing w:after="100"/>
              <w:jc w:val="center"/>
              <w:rPr>
                <w:rFonts w:cs="Arial"/>
              </w:rPr>
            </w:pPr>
          </w:p>
        </w:tc>
        <w:tc>
          <w:tcPr>
            <w:tcW w:w="2075" w:type="dxa"/>
          </w:tcPr>
          <w:p w14:paraId="7ED28482" w14:textId="77777777" w:rsidR="00187E66" w:rsidRPr="0067034B" w:rsidRDefault="00187E66">
            <w:pPr>
              <w:tabs>
                <w:tab w:val="left" w:pos="4253"/>
              </w:tabs>
              <w:spacing w:after="100"/>
              <w:jc w:val="center"/>
              <w:rPr>
                <w:rFonts w:cs="Arial"/>
              </w:rPr>
            </w:pPr>
          </w:p>
        </w:tc>
      </w:tr>
      <w:tr w:rsidR="00187E66" w:rsidRPr="0067034B" w14:paraId="7E57F9FD" w14:textId="77777777">
        <w:tc>
          <w:tcPr>
            <w:tcW w:w="1129" w:type="dxa"/>
          </w:tcPr>
          <w:p w14:paraId="44A72CBD" w14:textId="6ED09B44" w:rsidR="00187E66" w:rsidRPr="008C34AB" w:rsidRDefault="00187E66">
            <w:pPr>
              <w:tabs>
                <w:tab w:val="left" w:pos="4253"/>
              </w:tabs>
              <w:spacing w:after="100"/>
              <w:jc w:val="center"/>
              <w:rPr>
                <w:rFonts w:cs="Arial"/>
              </w:rPr>
            </w:pPr>
          </w:p>
        </w:tc>
        <w:tc>
          <w:tcPr>
            <w:tcW w:w="5812" w:type="dxa"/>
          </w:tcPr>
          <w:p w14:paraId="5C6C1D1C" w14:textId="77777777" w:rsidR="00187E66" w:rsidRPr="008C34AB" w:rsidRDefault="00187E66">
            <w:pPr>
              <w:tabs>
                <w:tab w:val="left" w:pos="4253"/>
              </w:tabs>
              <w:spacing w:after="100"/>
              <w:jc w:val="center"/>
              <w:rPr>
                <w:rFonts w:cs="Arial"/>
              </w:rPr>
            </w:pPr>
          </w:p>
        </w:tc>
        <w:tc>
          <w:tcPr>
            <w:tcW w:w="2075" w:type="dxa"/>
          </w:tcPr>
          <w:p w14:paraId="3AA59BD4" w14:textId="77777777" w:rsidR="00187E66" w:rsidRPr="0067034B" w:rsidRDefault="00187E66">
            <w:pPr>
              <w:tabs>
                <w:tab w:val="left" w:pos="4253"/>
              </w:tabs>
              <w:spacing w:after="100"/>
              <w:jc w:val="center"/>
              <w:rPr>
                <w:rFonts w:cs="Arial"/>
              </w:rPr>
            </w:pPr>
          </w:p>
        </w:tc>
      </w:tr>
      <w:tr w:rsidR="00187E66" w:rsidRPr="0067034B" w14:paraId="0978E56C" w14:textId="77777777">
        <w:tc>
          <w:tcPr>
            <w:tcW w:w="1129" w:type="dxa"/>
          </w:tcPr>
          <w:p w14:paraId="101E6748" w14:textId="53E16B26" w:rsidR="00187E66" w:rsidRPr="008C34AB" w:rsidRDefault="00187E66">
            <w:pPr>
              <w:tabs>
                <w:tab w:val="left" w:pos="4253"/>
              </w:tabs>
              <w:spacing w:after="100"/>
              <w:jc w:val="center"/>
              <w:rPr>
                <w:rFonts w:cs="Arial"/>
              </w:rPr>
            </w:pPr>
          </w:p>
        </w:tc>
        <w:tc>
          <w:tcPr>
            <w:tcW w:w="5812" w:type="dxa"/>
          </w:tcPr>
          <w:p w14:paraId="796CFF1B" w14:textId="77777777" w:rsidR="00187E66" w:rsidRPr="008C34AB" w:rsidRDefault="00187E66">
            <w:pPr>
              <w:tabs>
                <w:tab w:val="left" w:pos="4253"/>
              </w:tabs>
              <w:spacing w:after="100"/>
              <w:jc w:val="center"/>
              <w:rPr>
                <w:rFonts w:cs="Arial"/>
              </w:rPr>
            </w:pPr>
          </w:p>
        </w:tc>
        <w:tc>
          <w:tcPr>
            <w:tcW w:w="2075" w:type="dxa"/>
          </w:tcPr>
          <w:p w14:paraId="6583B9B9" w14:textId="77777777" w:rsidR="00187E66" w:rsidRPr="0067034B" w:rsidRDefault="00187E66">
            <w:pPr>
              <w:tabs>
                <w:tab w:val="left" w:pos="4253"/>
              </w:tabs>
              <w:spacing w:after="100"/>
              <w:jc w:val="center"/>
              <w:rPr>
                <w:rFonts w:cs="Arial"/>
              </w:rPr>
            </w:pPr>
          </w:p>
        </w:tc>
      </w:tr>
      <w:tr w:rsidR="00187E66" w:rsidRPr="0067034B" w14:paraId="42391D03" w14:textId="77777777">
        <w:tc>
          <w:tcPr>
            <w:tcW w:w="1129" w:type="dxa"/>
          </w:tcPr>
          <w:p w14:paraId="7E061355" w14:textId="09D87CEE" w:rsidR="00187E66" w:rsidRPr="008C34AB" w:rsidRDefault="00187E66">
            <w:pPr>
              <w:tabs>
                <w:tab w:val="left" w:pos="4253"/>
              </w:tabs>
              <w:spacing w:after="100"/>
              <w:jc w:val="center"/>
              <w:rPr>
                <w:rFonts w:cs="Arial"/>
              </w:rPr>
            </w:pPr>
          </w:p>
        </w:tc>
        <w:tc>
          <w:tcPr>
            <w:tcW w:w="5812" w:type="dxa"/>
          </w:tcPr>
          <w:p w14:paraId="4A209F6F" w14:textId="77777777" w:rsidR="00187E66" w:rsidRPr="008C34AB" w:rsidRDefault="00187E66">
            <w:pPr>
              <w:tabs>
                <w:tab w:val="left" w:pos="4253"/>
              </w:tabs>
              <w:spacing w:after="100"/>
              <w:jc w:val="center"/>
              <w:rPr>
                <w:rFonts w:cs="Arial"/>
              </w:rPr>
            </w:pPr>
          </w:p>
        </w:tc>
        <w:tc>
          <w:tcPr>
            <w:tcW w:w="2075" w:type="dxa"/>
          </w:tcPr>
          <w:p w14:paraId="60915364" w14:textId="77777777" w:rsidR="00187E66" w:rsidRPr="0067034B" w:rsidRDefault="00187E66">
            <w:pPr>
              <w:tabs>
                <w:tab w:val="left" w:pos="4253"/>
              </w:tabs>
              <w:spacing w:after="100"/>
              <w:jc w:val="center"/>
              <w:rPr>
                <w:rFonts w:cs="Arial"/>
              </w:rPr>
            </w:pPr>
          </w:p>
        </w:tc>
      </w:tr>
      <w:tr w:rsidR="00187E66" w:rsidRPr="0067034B" w14:paraId="629CD7A0" w14:textId="77777777">
        <w:tc>
          <w:tcPr>
            <w:tcW w:w="1129" w:type="dxa"/>
          </w:tcPr>
          <w:p w14:paraId="241AD555" w14:textId="513D6E0F" w:rsidR="00187E66" w:rsidRPr="008C34AB" w:rsidRDefault="00187E66">
            <w:pPr>
              <w:tabs>
                <w:tab w:val="left" w:pos="4253"/>
              </w:tabs>
              <w:spacing w:after="100"/>
              <w:jc w:val="center"/>
              <w:rPr>
                <w:rFonts w:cs="Arial"/>
              </w:rPr>
            </w:pPr>
          </w:p>
        </w:tc>
        <w:tc>
          <w:tcPr>
            <w:tcW w:w="5812" w:type="dxa"/>
          </w:tcPr>
          <w:p w14:paraId="3476DE2B" w14:textId="77777777" w:rsidR="00187E66" w:rsidRPr="008C34AB" w:rsidRDefault="00187E66">
            <w:pPr>
              <w:tabs>
                <w:tab w:val="left" w:pos="4253"/>
              </w:tabs>
              <w:spacing w:after="100"/>
              <w:jc w:val="center"/>
              <w:rPr>
                <w:rFonts w:cs="Arial"/>
              </w:rPr>
            </w:pPr>
          </w:p>
        </w:tc>
        <w:tc>
          <w:tcPr>
            <w:tcW w:w="2075" w:type="dxa"/>
          </w:tcPr>
          <w:p w14:paraId="4F35EB9D" w14:textId="77777777" w:rsidR="00187E66" w:rsidRPr="0067034B" w:rsidRDefault="00187E66">
            <w:pPr>
              <w:tabs>
                <w:tab w:val="left" w:pos="4253"/>
              </w:tabs>
              <w:spacing w:after="100"/>
              <w:jc w:val="center"/>
              <w:rPr>
                <w:rFonts w:cs="Arial"/>
              </w:rPr>
            </w:pPr>
          </w:p>
        </w:tc>
      </w:tr>
      <w:tr w:rsidR="00187E66" w:rsidRPr="0067034B" w14:paraId="54AAC48B" w14:textId="77777777">
        <w:tc>
          <w:tcPr>
            <w:tcW w:w="1129" w:type="dxa"/>
          </w:tcPr>
          <w:p w14:paraId="3608FD0D" w14:textId="3CB406BF" w:rsidR="00187E66" w:rsidRPr="008C34AB" w:rsidRDefault="00187E66">
            <w:pPr>
              <w:tabs>
                <w:tab w:val="left" w:pos="4253"/>
              </w:tabs>
              <w:spacing w:after="100"/>
              <w:jc w:val="center"/>
              <w:rPr>
                <w:rFonts w:cs="Arial"/>
              </w:rPr>
            </w:pPr>
          </w:p>
        </w:tc>
        <w:tc>
          <w:tcPr>
            <w:tcW w:w="5812" w:type="dxa"/>
          </w:tcPr>
          <w:p w14:paraId="11E0B318" w14:textId="77777777" w:rsidR="00187E66" w:rsidRPr="008C34AB" w:rsidRDefault="00187E66">
            <w:pPr>
              <w:tabs>
                <w:tab w:val="left" w:pos="4253"/>
              </w:tabs>
              <w:spacing w:after="100"/>
              <w:jc w:val="center"/>
              <w:rPr>
                <w:rFonts w:cs="Arial"/>
              </w:rPr>
            </w:pPr>
          </w:p>
        </w:tc>
        <w:tc>
          <w:tcPr>
            <w:tcW w:w="2075" w:type="dxa"/>
          </w:tcPr>
          <w:p w14:paraId="74434B40" w14:textId="77777777" w:rsidR="00187E66" w:rsidRPr="0067034B" w:rsidRDefault="00187E66">
            <w:pPr>
              <w:tabs>
                <w:tab w:val="left" w:pos="4253"/>
              </w:tabs>
              <w:spacing w:after="100"/>
              <w:jc w:val="center"/>
              <w:rPr>
                <w:rFonts w:cs="Arial"/>
              </w:rPr>
            </w:pPr>
          </w:p>
        </w:tc>
      </w:tr>
    </w:tbl>
    <w:p w14:paraId="3642F0B9" w14:textId="77777777" w:rsidR="00187E66" w:rsidRPr="008C34AB" w:rsidRDefault="00187E66">
      <w:pPr>
        <w:tabs>
          <w:tab w:val="left" w:pos="4253"/>
        </w:tabs>
        <w:spacing w:before="100" w:beforeAutospacing="1" w:after="100" w:afterAutospacing="1"/>
        <w:ind w:left="360"/>
        <w:contextualSpacing/>
        <w:jc w:val="both"/>
        <w:rPr>
          <w:rFonts w:eastAsia="Calibri" w:cs="Arial"/>
        </w:rPr>
      </w:pPr>
      <w:r w:rsidRPr="008C34AB">
        <w:rPr>
          <w:rFonts w:eastAsia="Calibri" w:cs="Arial"/>
        </w:rPr>
        <w:br w:type="page"/>
      </w:r>
    </w:p>
    <w:p w14:paraId="126B2B68" w14:textId="77777777" w:rsidR="00187E66" w:rsidRPr="008C34AB" w:rsidRDefault="00187E66" w:rsidP="008C34AB">
      <w:pPr>
        <w:tabs>
          <w:tab w:val="left" w:pos="4253"/>
        </w:tabs>
        <w:spacing w:before="100" w:beforeAutospacing="1" w:after="100" w:afterAutospacing="1"/>
        <w:contextualSpacing/>
        <w:jc w:val="both"/>
        <w:rPr>
          <w:rFonts w:eastAsia="Calibri" w:cs="Arial"/>
          <w:vanish/>
        </w:rPr>
      </w:pPr>
    </w:p>
    <w:p w14:paraId="723C1940" w14:textId="1E5C746B" w:rsidR="00187E66" w:rsidRDefault="00187E66">
      <w:pPr>
        <w:numPr>
          <w:ilvl w:val="1"/>
          <w:numId w:val="27"/>
        </w:numPr>
        <w:tabs>
          <w:tab w:val="left" w:pos="4253"/>
        </w:tabs>
        <w:spacing w:before="120" w:after="100" w:afterAutospacing="1" w:line="276" w:lineRule="auto"/>
        <w:ind w:left="363" w:hanging="357"/>
        <w:rPr>
          <w:rFonts w:eastAsia="Calibri" w:cs="Arial"/>
        </w:rPr>
      </w:pPr>
      <w:r w:rsidRPr="008C34AB">
        <w:rPr>
          <w:rFonts w:eastAsia="Calibri" w:cs="Arial"/>
        </w:rPr>
        <w:t xml:space="preserve">The </w:t>
      </w:r>
      <w:r w:rsidRPr="008C34AB">
        <w:rPr>
          <w:rFonts w:eastAsia="Calibri" w:cs="Arial"/>
          <w:highlight w:val="yellow"/>
        </w:rPr>
        <w:t>CATO Plant and Apparatus</w:t>
      </w:r>
      <w:r w:rsidRPr="008C34AB">
        <w:rPr>
          <w:rFonts w:eastAsia="Calibri" w:cs="Arial"/>
        </w:rPr>
        <w:t xml:space="preserve"> conforms to the Total Harmonic Distortion (THD) level, at the CATO Transmission Interface Point as calculated in accordance with Engineering Recommendation G5/5 and IEC 61000-4-30, given in Table 5 below.</w:t>
      </w:r>
    </w:p>
    <w:p w14:paraId="00D0EF90" w14:textId="77777777" w:rsidR="008843FE" w:rsidRPr="008C34AB" w:rsidRDefault="008843FE" w:rsidP="008843FE">
      <w:pPr>
        <w:pStyle w:val="ListParagraph"/>
        <w:numPr>
          <w:ilvl w:val="0"/>
          <w:numId w:val="27"/>
        </w:numPr>
        <w:tabs>
          <w:tab w:val="left" w:pos="4253"/>
        </w:tabs>
        <w:rPr>
          <w:rFonts w:eastAsia="Calibri" w:cs="Arial"/>
          <w:b/>
          <w:sz w:val="22"/>
          <w:szCs w:val="22"/>
        </w:rPr>
      </w:pPr>
      <w:r w:rsidRPr="008C34AB">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8843FE" w14:paraId="1EA749F0" w14:textId="77777777" w:rsidTr="008843FE">
        <w:tc>
          <w:tcPr>
            <w:tcW w:w="4328" w:type="dxa"/>
            <w:tcBorders>
              <w:top w:val="single" w:sz="4" w:space="0" w:color="auto"/>
              <w:left w:val="single" w:sz="4" w:space="0" w:color="auto"/>
              <w:bottom w:val="single" w:sz="4" w:space="0" w:color="auto"/>
              <w:right w:val="single" w:sz="4" w:space="0" w:color="auto"/>
            </w:tcBorders>
            <w:shd w:val="clear" w:color="auto" w:fill="262673"/>
            <w:hideMark/>
          </w:tcPr>
          <w:p w14:paraId="6A8315FE" w14:textId="77777777" w:rsidR="008843FE" w:rsidRDefault="008843FE">
            <w:pPr>
              <w:tabs>
                <w:tab w:val="left" w:pos="4253"/>
              </w:tabs>
              <w:rPr>
                <w:rFonts w:ascii="Calibri" w:hAnsi="Calibri"/>
                <w:b/>
              </w:rPr>
            </w:pPr>
            <w:r>
              <w:rPr>
                <w:b/>
              </w:rPr>
              <w:t>Frequency Range</w:t>
            </w:r>
          </w:p>
        </w:tc>
        <w:tc>
          <w:tcPr>
            <w:tcW w:w="4328" w:type="dxa"/>
            <w:gridSpan w:val="2"/>
            <w:tcBorders>
              <w:top w:val="single" w:sz="4" w:space="0" w:color="auto"/>
              <w:left w:val="single" w:sz="4" w:space="0" w:color="auto"/>
              <w:bottom w:val="single" w:sz="4" w:space="0" w:color="auto"/>
              <w:right w:val="single" w:sz="4" w:space="0" w:color="auto"/>
            </w:tcBorders>
            <w:shd w:val="clear" w:color="auto" w:fill="262673"/>
            <w:hideMark/>
          </w:tcPr>
          <w:p w14:paraId="41EF9155" w14:textId="77777777" w:rsidR="008843FE" w:rsidRDefault="008843FE">
            <w:pPr>
              <w:tabs>
                <w:tab w:val="left" w:pos="4253"/>
              </w:tabs>
              <w:rPr>
                <w:b/>
              </w:rPr>
            </w:pPr>
            <w:r>
              <w:rPr>
                <w:b/>
              </w:rPr>
              <w:t>THD</w:t>
            </w:r>
          </w:p>
        </w:tc>
      </w:tr>
      <w:tr w:rsidR="008843FE" w14:paraId="1EBF4F07" w14:textId="77777777" w:rsidTr="008843FE">
        <w:tc>
          <w:tcPr>
            <w:tcW w:w="4356" w:type="dxa"/>
            <w:gridSpan w:val="2"/>
            <w:tcBorders>
              <w:top w:val="single" w:sz="4" w:space="0" w:color="auto"/>
              <w:left w:val="single" w:sz="4" w:space="0" w:color="auto"/>
              <w:bottom w:val="single" w:sz="4" w:space="0" w:color="auto"/>
              <w:right w:val="single" w:sz="4" w:space="0" w:color="auto"/>
            </w:tcBorders>
            <w:hideMark/>
          </w:tcPr>
          <w:p w14:paraId="12CC50C9" w14:textId="77777777" w:rsidR="008843FE" w:rsidRDefault="008843FE">
            <w:pPr>
              <w:tabs>
                <w:tab w:val="left" w:pos="4253"/>
              </w:tabs>
            </w:pPr>
            <w:r>
              <w:rPr>
                <w:rFonts w:cs="Calibri"/>
              </w:rPr>
              <w:t>≥100Hz</w:t>
            </w:r>
          </w:p>
        </w:tc>
        <w:tc>
          <w:tcPr>
            <w:tcW w:w="4300" w:type="dxa"/>
            <w:tcBorders>
              <w:top w:val="single" w:sz="4" w:space="0" w:color="auto"/>
              <w:left w:val="single" w:sz="4" w:space="0" w:color="auto"/>
              <w:bottom w:val="single" w:sz="4" w:space="0" w:color="auto"/>
              <w:right w:val="single" w:sz="4" w:space="0" w:color="auto"/>
            </w:tcBorders>
            <w:hideMark/>
          </w:tcPr>
          <w:p w14:paraId="4343E545" w14:textId="77777777" w:rsidR="008843FE" w:rsidRDefault="008843FE">
            <w:pPr>
              <w:tabs>
                <w:tab w:val="left" w:pos="4253"/>
              </w:tabs>
            </w:pPr>
            <w:r>
              <w:t>TBC</w:t>
            </w:r>
          </w:p>
        </w:tc>
      </w:tr>
      <w:tr w:rsidR="008843FE" w14:paraId="47807209" w14:textId="77777777" w:rsidTr="008843FE">
        <w:tc>
          <w:tcPr>
            <w:tcW w:w="4356" w:type="dxa"/>
            <w:gridSpan w:val="2"/>
            <w:tcBorders>
              <w:top w:val="single" w:sz="4" w:space="0" w:color="auto"/>
              <w:left w:val="single" w:sz="4" w:space="0" w:color="auto"/>
              <w:bottom w:val="single" w:sz="4" w:space="0" w:color="auto"/>
              <w:right w:val="single" w:sz="4" w:space="0" w:color="auto"/>
            </w:tcBorders>
          </w:tcPr>
          <w:p w14:paraId="2C47738B" w14:textId="77777777" w:rsidR="008843FE" w:rsidRDefault="008843FE">
            <w:pPr>
              <w:tabs>
                <w:tab w:val="left" w:pos="4253"/>
              </w:tabs>
            </w:pPr>
          </w:p>
        </w:tc>
        <w:tc>
          <w:tcPr>
            <w:tcW w:w="4300" w:type="dxa"/>
            <w:tcBorders>
              <w:top w:val="single" w:sz="4" w:space="0" w:color="auto"/>
              <w:left w:val="single" w:sz="4" w:space="0" w:color="auto"/>
              <w:bottom w:val="single" w:sz="4" w:space="0" w:color="auto"/>
              <w:right w:val="single" w:sz="4" w:space="0" w:color="auto"/>
            </w:tcBorders>
          </w:tcPr>
          <w:p w14:paraId="4C287795" w14:textId="77777777" w:rsidR="008843FE" w:rsidRDefault="008843FE">
            <w:pPr>
              <w:tabs>
                <w:tab w:val="left" w:pos="4253"/>
              </w:tabs>
            </w:pPr>
          </w:p>
        </w:tc>
      </w:tr>
    </w:tbl>
    <w:p w14:paraId="66FD1417" w14:textId="77777777" w:rsidR="008843FE" w:rsidRDefault="008843FE">
      <w:pPr>
        <w:tabs>
          <w:tab w:val="left" w:pos="4253"/>
        </w:tabs>
        <w:spacing w:before="120" w:after="100" w:afterAutospacing="1" w:line="276" w:lineRule="auto"/>
        <w:ind w:left="363"/>
        <w:rPr>
          <w:rFonts w:eastAsia="Calibri" w:cs="Arial"/>
        </w:rPr>
      </w:pPr>
    </w:p>
    <w:p w14:paraId="561E4E3C" w14:textId="77777777" w:rsidR="008843FE" w:rsidRDefault="008843FE">
      <w:pPr>
        <w:tabs>
          <w:tab w:val="left" w:pos="4253"/>
        </w:tabs>
        <w:spacing w:before="120" w:after="100" w:afterAutospacing="1" w:line="276" w:lineRule="auto"/>
        <w:ind w:left="363"/>
        <w:rPr>
          <w:rFonts w:eastAsia="Calibri" w:cs="Arial"/>
        </w:rPr>
      </w:pPr>
    </w:p>
    <w:p w14:paraId="56A876F3" w14:textId="77777777" w:rsidR="00187E66" w:rsidRPr="00BC2824" w:rsidRDefault="00187E66">
      <w:pPr>
        <w:tabs>
          <w:tab w:val="left" w:pos="4253"/>
        </w:tabs>
        <w:spacing w:before="100" w:beforeAutospacing="1" w:after="100" w:afterAutospacing="1"/>
        <w:ind w:left="360"/>
        <w:contextualSpacing/>
        <w:rPr>
          <w:rFonts w:eastAsia="Calibri" w:cs="Arial"/>
        </w:rPr>
      </w:pPr>
      <w:r w:rsidRPr="00BC2824">
        <w:rPr>
          <w:rFonts w:eastAsia="Calibri" w:cs="Arial"/>
        </w:rPr>
        <w:br w:type="page"/>
      </w:r>
    </w:p>
    <w:p w14:paraId="17E81DD9" w14:textId="77777777" w:rsidR="00187E66" w:rsidRPr="00BC2824" w:rsidRDefault="00187E66">
      <w:pPr>
        <w:numPr>
          <w:ilvl w:val="0"/>
          <w:numId w:val="27"/>
        </w:numPr>
        <w:tabs>
          <w:tab w:val="left" w:pos="4253"/>
        </w:tabs>
        <w:spacing w:before="100" w:beforeAutospacing="1" w:after="100" w:afterAutospacing="1" w:line="276" w:lineRule="auto"/>
        <w:contextualSpacing/>
        <w:rPr>
          <w:rFonts w:eastAsia="Calibri" w:cs="Arial"/>
          <w:b/>
        </w:rPr>
      </w:pPr>
      <w:r w:rsidRPr="00BC2824">
        <w:rPr>
          <w:rFonts w:eastAsia="Calibri" w:cs="Arial"/>
          <w:b/>
        </w:rPr>
        <w:lastRenderedPageBreak/>
        <w:t>Voltage Flicker Limits</w:t>
      </w:r>
    </w:p>
    <w:p w14:paraId="3ECDD1F1" w14:textId="77777777" w:rsidR="00187E66" w:rsidRPr="00BC2824" w:rsidRDefault="00187E66">
      <w:pPr>
        <w:tabs>
          <w:tab w:val="left" w:pos="4253"/>
        </w:tabs>
        <w:spacing w:before="100" w:beforeAutospacing="1" w:after="100" w:afterAutospacing="1"/>
        <w:ind w:left="360"/>
        <w:contextualSpacing/>
        <w:rPr>
          <w:rFonts w:eastAsia="Calibri" w:cs="Arial"/>
        </w:rPr>
      </w:pPr>
    </w:p>
    <w:p w14:paraId="5816C66B" w14:textId="1413B156" w:rsidR="0078256A" w:rsidRPr="004002AB" w:rsidRDefault="0078256A" w:rsidP="0078256A">
      <w:pPr>
        <w:numPr>
          <w:ilvl w:val="1"/>
          <w:numId w:val="42"/>
        </w:numPr>
        <w:tabs>
          <w:tab w:val="left" w:pos="4253"/>
        </w:tabs>
        <w:spacing w:before="100" w:beforeAutospacing="1" w:after="100" w:afterAutospacing="1" w:line="276" w:lineRule="auto"/>
        <w:contextualSpacing/>
        <w:rPr>
          <w:rFonts w:eastAsia="Calibri" w:cs="Arial"/>
          <w:sz w:val="22"/>
          <w:szCs w:val="22"/>
        </w:rPr>
      </w:pPr>
      <w:r w:rsidRPr="004002AB">
        <w:rPr>
          <w:rFonts w:eastAsia="Calibri" w:cs="Arial"/>
          <w:sz w:val="22"/>
          <w:szCs w:val="22"/>
        </w:rPr>
        <w:t xml:space="preserve">The CATO shall ensure its Plant and Apparatus is designed and constructed to comply with the voltage flicker limits at the Transmission Interface Point. </w:t>
      </w:r>
    </w:p>
    <w:p w14:paraId="7CC6D92C" w14:textId="77777777" w:rsidR="0078256A" w:rsidRPr="004002AB" w:rsidRDefault="0078256A" w:rsidP="0078256A">
      <w:pPr>
        <w:tabs>
          <w:tab w:val="left" w:pos="4253"/>
        </w:tabs>
        <w:spacing w:before="100" w:beforeAutospacing="1" w:after="100" w:afterAutospacing="1"/>
        <w:ind w:left="360"/>
        <w:contextualSpacing/>
        <w:rPr>
          <w:rFonts w:eastAsia="Calibri" w:cs="Arial"/>
          <w:sz w:val="22"/>
          <w:szCs w:val="22"/>
        </w:rPr>
      </w:pPr>
    </w:p>
    <w:p w14:paraId="7386792C" w14:textId="77777777" w:rsidR="0078256A" w:rsidRPr="004002AB" w:rsidRDefault="0078256A" w:rsidP="0078256A">
      <w:pPr>
        <w:ind w:left="426"/>
        <w:jc w:val="both"/>
        <w:rPr>
          <w:rFonts w:eastAsiaTheme="minorHAnsi" w:cs="Arial"/>
          <w:sz w:val="22"/>
          <w:szCs w:val="22"/>
        </w:rPr>
      </w:pPr>
      <w:r w:rsidRPr="004002AB">
        <w:rPr>
          <w:rFonts w:cs="Arial"/>
          <w:sz w:val="22"/>
          <w:szCs w:val="22"/>
        </w:rPr>
        <w:t xml:space="preserve">The CATO is required to follow EREC P28-Issue 2 and provide a report to show – considering time-variation of frequency </w:t>
      </w:r>
      <w:r w:rsidRPr="004002AB">
        <w:rPr>
          <w:rFonts w:cs="Arial"/>
          <w:sz w:val="22"/>
          <w:szCs w:val="22"/>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41228636" w14:textId="77777777" w:rsidR="0078256A" w:rsidRDefault="0078256A" w:rsidP="004002AB">
      <w:pPr>
        <w:tabs>
          <w:tab w:val="left" w:pos="4253"/>
        </w:tabs>
        <w:spacing w:before="100" w:beforeAutospacing="1" w:after="100" w:afterAutospacing="1" w:line="276" w:lineRule="auto"/>
        <w:contextualSpacing/>
        <w:rPr>
          <w:rFonts w:eastAsia="Calibri" w:cs="Arial"/>
        </w:rPr>
      </w:pPr>
    </w:p>
    <w:p w14:paraId="4A443496" w14:textId="77777777" w:rsidR="00187E66" w:rsidRPr="004002AB" w:rsidRDefault="00187E66">
      <w:pPr>
        <w:tabs>
          <w:tab w:val="left" w:pos="4253"/>
        </w:tabs>
        <w:spacing w:before="100" w:beforeAutospacing="1" w:after="100" w:afterAutospacing="1"/>
        <w:jc w:val="both"/>
        <w:rPr>
          <w:rFonts w:eastAsia="Calibri" w:cs="Arial"/>
        </w:rPr>
        <w:sectPr w:rsidR="00187E66" w:rsidRPr="004002AB">
          <w:pgSz w:w="11906" w:h="16838"/>
          <w:pgMar w:top="1440" w:right="1440" w:bottom="1440" w:left="1440" w:header="708" w:footer="708" w:gutter="0"/>
          <w:cols w:space="708"/>
          <w:docGrid w:linePitch="360"/>
        </w:sectPr>
      </w:pPr>
    </w:p>
    <w:p w14:paraId="35A243B9" w14:textId="77777777" w:rsidR="00187E66" w:rsidRPr="004002AB" w:rsidRDefault="00187E66">
      <w:pPr>
        <w:tabs>
          <w:tab w:val="left" w:pos="4253"/>
        </w:tabs>
        <w:spacing w:before="100" w:beforeAutospacing="1" w:after="100" w:afterAutospacing="1"/>
        <w:jc w:val="both"/>
        <w:rPr>
          <w:rFonts w:eastAsia="Calibri" w:cs="Arial"/>
          <w:b/>
        </w:rPr>
      </w:pPr>
      <w:bookmarkStart w:id="16" w:name="_Hlk156335580"/>
      <w:r w:rsidRPr="004002AB">
        <w:rPr>
          <w:rFonts w:eastAsia="Calibri" w:cs="Arial"/>
          <w:b/>
        </w:rPr>
        <w:lastRenderedPageBreak/>
        <w:t>Schedule 3.5 – Appendix 2</w:t>
      </w:r>
    </w:p>
    <w:bookmarkEnd w:id="16"/>
    <w:p w14:paraId="2D0CE9E6" w14:textId="77777777" w:rsidR="00187E66" w:rsidRPr="004002AB" w:rsidRDefault="00187E66">
      <w:pPr>
        <w:tabs>
          <w:tab w:val="left" w:pos="4253"/>
        </w:tabs>
        <w:spacing w:before="100" w:beforeAutospacing="1" w:after="100" w:afterAutospacing="1"/>
        <w:jc w:val="both"/>
        <w:rPr>
          <w:rFonts w:eastAsia="Calibri" w:cs="Arial"/>
        </w:rPr>
      </w:pPr>
      <w:r w:rsidRPr="004002AB">
        <w:rPr>
          <w:rFonts w:eastAsia="Calibri" w:cs="Arial"/>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187E66" w:rsidRPr="0067034B" w14:paraId="4252231C" w14:textId="77777777">
        <w:trPr>
          <w:tblHeader/>
        </w:trPr>
        <w:tc>
          <w:tcPr>
            <w:tcW w:w="2122" w:type="dxa"/>
            <w:shd w:val="clear" w:color="auto" w:fill="262673"/>
          </w:tcPr>
          <w:p w14:paraId="6375E04A" w14:textId="77777777" w:rsidR="00187E66" w:rsidRPr="004002AB" w:rsidRDefault="00187E66">
            <w:pPr>
              <w:tabs>
                <w:tab w:val="left" w:pos="4253"/>
              </w:tabs>
              <w:spacing w:after="100"/>
              <w:jc w:val="center"/>
              <w:rPr>
                <w:rFonts w:cs="Arial"/>
                <w:b/>
              </w:rPr>
            </w:pPr>
            <w:r w:rsidRPr="004002AB">
              <w:rPr>
                <w:rFonts w:cs="Arial"/>
                <w:b/>
              </w:rPr>
              <w:t>Description</w:t>
            </w:r>
          </w:p>
        </w:tc>
        <w:tc>
          <w:tcPr>
            <w:tcW w:w="1843" w:type="dxa"/>
            <w:shd w:val="clear" w:color="auto" w:fill="262673"/>
          </w:tcPr>
          <w:p w14:paraId="3C2A5884" w14:textId="77777777" w:rsidR="00187E66" w:rsidRPr="004002AB" w:rsidRDefault="00187E66">
            <w:pPr>
              <w:tabs>
                <w:tab w:val="left" w:pos="4253"/>
              </w:tabs>
              <w:spacing w:after="100"/>
              <w:jc w:val="center"/>
              <w:rPr>
                <w:rFonts w:cs="Arial"/>
                <w:b/>
              </w:rPr>
            </w:pPr>
            <w:r w:rsidRPr="004002AB">
              <w:rPr>
                <w:rFonts w:cs="Arial"/>
                <w:b/>
              </w:rPr>
              <w:t>Location</w:t>
            </w:r>
          </w:p>
        </w:tc>
        <w:tc>
          <w:tcPr>
            <w:tcW w:w="2126" w:type="dxa"/>
            <w:shd w:val="clear" w:color="auto" w:fill="262673"/>
          </w:tcPr>
          <w:p w14:paraId="3F928D6E" w14:textId="77777777" w:rsidR="00187E66" w:rsidRPr="004002AB" w:rsidRDefault="00187E66">
            <w:pPr>
              <w:tabs>
                <w:tab w:val="left" w:pos="4253"/>
              </w:tabs>
              <w:spacing w:after="100"/>
              <w:jc w:val="center"/>
              <w:rPr>
                <w:rFonts w:cs="Arial"/>
                <w:b/>
              </w:rPr>
            </w:pPr>
            <w:r w:rsidRPr="004002AB">
              <w:rPr>
                <w:rFonts w:cs="Arial"/>
                <w:b/>
              </w:rPr>
              <w:t>Source</w:t>
            </w:r>
          </w:p>
        </w:tc>
        <w:tc>
          <w:tcPr>
            <w:tcW w:w="4075" w:type="dxa"/>
            <w:shd w:val="clear" w:color="auto" w:fill="262673"/>
          </w:tcPr>
          <w:p w14:paraId="744887C1" w14:textId="77777777" w:rsidR="00187E66" w:rsidRPr="004002AB" w:rsidRDefault="00187E66">
            <w:pPr>
              <w:tabs>
                <w:tab w:val="left" w:pos="4253"/>
              </w:tabs>
              <w:spacing w:after="100"/>
              <w:jc w:val="center"/>
              <w:rPr>
                <w:rFonts w:cs="Arial"/>
                <w:b/>
              </w:rPr>
            </w:pPr>
            <w:r w:rsidRPr="004002AB">
              <w:rPr>
                <w:rFonts w:cs="Arial"/>
                <w:b/>
              </w:rPr>
              <w:t>Provided By</w:t>
            </w:r>
          </w:p>
        </w:tc>
        <w:tc>
          <w:tcPr>
            <w:tcW w:w="3721" w:type="dxa"/>
            <w:shd w:val="clear" w:color="auto" w:fill="262673"/>
          </w:tcPr>
          <w:p w14:paraId="1D8CEC4E" w14:textId="77777777" w:rsidR="00187E66" w:rsidRPr="004002AB" w:rsidRDefault="00187E66">
            <w:pPr>
              <w:tabs>
                <w:tab w:val="left" w:pos="4253"/>
              </w:tabs>
              <w:spacing w:after="100"/>
              <w:jc w:val="center"/>
              <w:rPr>
                <w:rFonts w:cs="Arial"/>
                <w:b/>
              </w:rPr>
            </w:pPr>
            <w:r w:rsidRPr="004002AB">
              <w:rPr>
                <w:rFonts w:cs="Arial"/>
                <w:b/>
              </w:rPr>
              <w:t>Comments</w:t>
            </w:r>
          </w:p>
        </w:tc>
      </w:tr>
      <w:tr w:rsidR="00187E66" w:rsidRPr="0067034B" w14:paraId="5DD2A536" w14:textId="77777777">
        <w:tc>
          <w:tcPr>
            <w:tcW w:w="2122" w:type="dxa"/>
          </w:tcPr>
          <w:p w14:paraId="6419BA8B" w14:textId="77777777" w:rsidR="00187E66" w:rsidRPr="004002AB" w:rsidRDefault="00187E66">
            <w:pPr>
              <w:tabs>
                <w:tab w:val="left" w:pos="4253"/>
              </w:tabs>
              <w:spacing w:after="100"/>
              <w:rPr>
                <w:rFonts w:cs="Arial"/>
              </w:rPr>
            </w:pPr>
            <w:proofErr w:type="gramStart"/>
            <w:r w:rsidRPr="004002AB">
              <w:rPr>
                <w:rFonts w:cs="Arial"/>
              </w:rPr>
              <w:t>Operational  Telephony</w:t>
            </w:r>
            <w:proofErr w:type="gramEnd"/>
          </w:p>
        </w:tc>
        <w:tc>
          <w:tcPr>
            <w:tcW w:w="1843" w:type="dxa"/>
          </w:tcPr>
          <w:p w14:paraId="4A164A60"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4302395" w14:textId="77777777" w:rsidR="00187E66" w:rsidRPr="004002AB" w:rsidRDefault="00187E66">
            <w:pPr>
              <w:tabs>
                <w:tab w:val="left" w:pos="4253"/>
              </w:tabs>
              <w:spacing w:after="100"/>
              <w:rPr>
                <w:rFonts w:cs="Arial"/>
              </w:rPr>
            </w:pPr>
            <w:r w:rsidRPr="004002AB">
              <w:rPr>
                <w:rFonts w:cs="Arial"/>
              </w:rPr>
              <w:t>The Transmission Substation Exchange or as agreed with The Company</w:t>
            </w:r>
          </w:p>
        </w:tc>
        <w:tc>
          <w:tcPr>
            <w:tcW w:w="4075" w:type="dxa"/>
          </w:tcPr>
          <w:p w14:paraId="55D1FBBF" w14:textId="77777777" w:rsidR="00187E66" w:rsidRPr="004002AB" w:rsidRDefault="00187E66">
            <w:pPr>
              <w:tabs>
                <w:tab w:val="left" w:pos="4253"/>
              </w:tabs>
              <w:spacing w:after="100"/>
              <w:rPr>
                <w:rFonts w:cs="Arial"/>
              </w:rPr>
            </w:pPr>
            <w:r w:rsidRPr="004002AB">
              <w:rPr>
                <w:rFonts w:cs="Arial"/>
              </w:rPr>
              <w:t>PTO provided and installed cross site wiring at the CATO Plant and Apparatus Control Centre</w:t>
            </w:r>
          </w:p>
        </w:tc>
        <w:tc>
          <w:tcPr>
            <w:tcW w:w="3721" w:type="dxa"/>
          </w:tcPr>
          <w:p w14:paraId="73B3A873" w14:textId="77777777" w:rsidR="00187E66" w:rsidRPr="004002AB" w:rsidRDefault="00187E66">
            <w:pPr>
              <w:tabs>
                <w:tab w:val="left" w:pos="4253"/>
              </w:tabs>
              <w:spacing w:after="100"/>
              <w:rPr>
                <w:rFonts w:cs="Arial"/>
              </w:rPr>
            </w:pPr>
            <w:r w:rsidRPr="004002AB">
              <w:rPr>
                <w:rFonts w:cs="Arial"/>
              </w:rPr>
              <w:t>Control Telephony provides secure point to point telephony for routine Control calls, priority Control calls and emergency Control Calls.</w:t>
            </w:r>
          </w:p>
          <w:p w14:paraId="4E522A5B" w14:textId="77777777" w:rsidR="00187E66" w:rsidRPr="004002AB" w:rsidRDefault="00187E66">
            <w:pPr>
              <w:tabs>
                <w:tab w:val="left" w:pos="4253"/>
              </w:tabs>
              <w:spacing w:after="100"/>
              <w:rPr>
                <w:rFonts w:cs="Arial"/>
              </w:rPr>
            </w:pPr>
            <w:r w:rsidRPr="004002AB">
              <w:rPr>
                <w:rFonts w:cs="Arial"/>
              </w:rPr>
              <w:t xml:space="preserve">The CATO’s control point must be immediately and directly contactable by The Company at all times and operators should be able to communicate in clear plain English.  </w:t>
            </w:r>
          </w:p>
          <w:p w14:paraId="412FB229" w14:textId="17950FBE" w:rsidR="00187E66" w:rsidRPr="004002AB" w:rsidRDefault="00187E66">
            <w:pPr>
              <w:tabs>
                <w:tab w:val="left" w:pos="4253"/>
              </w:tabs>
              <w:spacing w:after="100"/>
              <w:rPr>
                <w:rFonts w:cs="Arial"/>
              </w:rPr>
            </w:pPr>
          </w:p>
        </w:tc>
      </w:tr>
      <w:tr w:rsidR="00187E66" w:rsidRPr="0067034B" w14:paraId="4DAAF82E" w14:textId="77777777">
        <w:tc>
          <w:tcPr>
            <w:tcW w:w="2122" w:type="dxa"/>
          </w:tcPr>
          <w:p w14:paraId="7518EC0B" w14:textId="77777777" w:rsidR="00187E66" w:rsidRPr="004002AB" w:rsidRDefault="00187E66">
            <w:pPr>
              <w:tabs>
                <w:tab w:val="left" w:pos="4253"/>
              </w:tabs>
              <w:spacing w:after="100"/>
              <w:rPr>
                <w:rFonts w:cs="Arial"/>
              </w:rPr>
            </w:pPr>
            <w:r w:rsidRPr="004002AB">
              <w:rPr>
                <w:rFonts w:cs="Arial"/>
              </w:rPr>
              <w:t>PSTN (or other off-site communications circuits) for Telephony</w:t>
            </w:r>
          </w:p>
          <w:p w14:paraId="5824639F" w14:textId="77777777" w:rsidR="00187E66" w:rsidRPr="004002AB" w:rsidRDefault="00187E66">
            <w:pPr>
              <w:tabs>
                <w:tab w:val="left" w:pos="4253"/>
              </w:tabs>
              <w:spacing w:after="100"/>
              <w:rPr>
                <w:rFonts w:cs="Arial"/>
              </w:rPr>
            </w:pPr>
            <w:r w:rsidRPr="004002AB">
              <w:rPr>
                <w:rFonts w:cs="Arial"/>
              </w:rPr>
              <w:t>(ECC.6.5.2 to ECC.6.5.5)</w:t>
            </w:r>
          </w:p>
        </w:tc>
        <w:tc>
          <w:tcPr>
            <w:tcW w:w="1843" w:type="dxa"/>
          </w:tcPr>
          <w:p w14:paraId="070EADE5"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931E994" w14:textId="77777777" w:rsidR="00187E66" w:rsidRPr="004002AB" w:rsidRDefault="00187E66">
            <w:pPr>
              <w:tabs>
                <w:tab w:val="left" w:pos="4253"/>
              </w:tabs>
              <w:spacing w:after="100"/>
              <w:rPr>
                <w:rFonts w:cs="Arial"/>
              </w:rPr>
            </w:pPr>
            <w:r w:rsidRPr="004002AB">
              <w:rPr>
                <w:rFonts w:cs="Arial"/>
              </w:rPr>
              <w:t>Public Telecommunications Operator (PTO)</w:t>
            </w:r>
          </w:p>
        </w:tc>
        <w:tc>
          <w:tcPr>
            <w:tcW w:w="4075" w:type="dxa"/>
          </w:tcPr>
          <w:p w14:paraId="6ADAC63A" w14:textId="77777777" w:rsidR="00187E66" w:rsidRPr="004002AB" w:rsidRDefault="00187E66">
            <w:pPr>
              <w:tabs>
                <w:tab w:val="left" w:pos="4253"/>
              </w:tabs>
              <w:spacing w:after="100"/>
              <w:rPr>
                <w:rFonts w:cs="Arial"/>
              </w:rPr>
            </w:pPr>
            <w:r w:rsidRPr="004002AB">
              <w:rPr>
                <w:rFonts w:cs="Arial"/>
              </w:rPr>
              <w:t xml:space="preserve">Data and speech services required by The Company and the PTO was cabled from the CATO Control Centre to the Public Telecommunications Exchange.  The CATO provided their own </w:t>
            </w:r>
            <w:proofErr w:type="gramStart"/>
            <w:r w:rsidRPr="004002AB">
              <w:rPr>
                <w:rFonts w:cs="Arial"/>
              </w:rPr>
              <w:t>off site</w:t>
            </w:r>
            <w:proofErr w:type="gramEnd"/>
            <w:r w:rsidRPr="004002AB">
              <w:rPr>
                <w:rFonts w:cs="Arial"/>
              </w:rPr>
              <w:t xml:space="preserve"> wiring and communications paths.</w:t>
            </w:r>
          </w:p>
        </w:tc>
        <w:tc>
          <w:tcPr>
            <w:tcW w:w="3721" w:type="dxa"/>
          </w:tcPr>
          <w:p w14:paraId="65F39BC0" w14:textId="77777777" w:rsidR="00187E66" w:rsidRPr="004002AB" w:rsidRDefault="00187E66">
            <w:pPr>
              <w:tabs>
                <w:tab w:val="left" w:pos="4253"/>
              </w:tabs>
              <w:spacing w:after="100"/>
              <w:rPr>
                <w:rFonts w:cs="Arial"/>
              </w:rPr>
            </w:pPr>
          </w:p>
        </w:tc>
      </w:tr>
    </w:tbl>
    <w:p w14:paraId="32FFD7FA" w14:textId="77777777" w:rsidR="00187E66" w:rsidRPr="0067034B" w:rsidRDefault="00187E66">
      <w:pPr>
        <w:rPr>
          <w:rFonts w:cs="Arial"/>
        </w:rPr>
      </w:pPr>
    </w:p>
    <w:p w14:paraId="1C0D4E71" w14:textId="77777777" w:rsidR="00187E66" w:rsidRPr="0067034B" w:rsidRDefault="00187E66">
      <w:pPr>
        <w:rPr>
          <w:rFonts w:cs="Arial"/>
        </w:rPr>
      </w:pPr>
      <w:r w:rsidRPr="0067034B">
        <w:rPr>
          <w:rFonts w:cs="Arial"/>
        </w:rPr>
        <w:br w:type="page"/>
      </w:r>
    </w:p>
    <w:p w14:paraId="4586F681" w14:textId="77777777" w:rsidR="00187E66" w:rsidRPr="004002AB" w:rsidRDefault="00187E66">
      <w:pPr>
        <w:tabs>
          <w:tab w:val="left" w:pos="4253"/>
        </w:tabs>
        <w:spacing w:before="100" w:beforeAutospacing="1" w:after="100" w:afterAutospacing="1"/>
        <w:jc w:val="both"/>
        <w:rPr>
          <w:rFonts w:eastAsia="Calibri" w:cs="Arial"/>
          <w:b/>
        </w:rPr>
      </w:pPr>
      <w:r w:rsidRPr="004002AB">
        <w:rPr>
          <w:rFonts w:eastAsia="Calibri" w:cs="Arial"/>
          <w:b/>
        </w:rPr>
        <w:lastRenderedPageBreak/>
        <w:t>Schedule 3.5 – Appendix 2</w:t>
      </w:r>
    </w:p>
    <w:p w14:paraId="65AB8834" w14:textId="77777777" w:rsidR="00187E66" w:rsidRPr="004002AB" w:rsidRDefault="00187E66">
      <w:pPr>
        <w:rPr>
          <w:rFonts w:cs="Arial"/>
          <w:b/>
          <w:i/>
        </w:rPr>
      </w:pPr>
      <w:r w:rsidRPr="004002AB">
        <w:rPr>
          <w:rFonts w:cs="Arial"/>
          <w:b/>
        </w:rPr>
        <w:t>Appendix F5 - Schedule 3</w:t>
      </w:r>
    </w:p>
    <w:p w14:paraId="00952ED4" w14:textId="77777777" w:rsidR="00187E66" w:rsidRPr="004002AB" w:rsidRDefault="00187E66">
      <w:pPr>
        <w:rPr>
          <w:rFonts w:cs="Arial"/>
        </w:rPr>
      </w:pPr>
      <w:r w:rsidRPr="004002AB">
        <w:rPr>
          <w:rFonts w:cs="Arial"/>
        </w:rPr>
        <w:t>Site Specific Technical Conditions – Dynamic System Monitoring and Fault Recording. (STCP 27-1)</w:t>
      </w:r>
    </w:p>
    <w:p w14:paraId="763218C2" w14:textId="77777777" w:rsidR="00187E66" w:rsidRPr="004002AB" w:rsidRDefault="00187E66">
      <w:pPr>
        <w:rPr>
          <w:rFonts w:cs="Arial"/>
        </w:rPr>
      </w:pPr>
      <w:r w:rsidRPr="004002AB">
        <w:rPr>
          <w:rFonts w:cs="Arial"/>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87E66" w:rsidRPr="0067034B" w14:paraId="21F065E7" w14:textId="77777777">
        <w:trPr>
          <w:cantSplit/>
          <w:trHeight w:val="402"/>
        </w:trPr>
        <w:tc>
          <w:tcPr>
            <w:tcW w:w="3686" w:type="dxa"/>
            <w:tcBorders>
              <w:top w:val="single" w:sz="6" w:space="0" w:color="auto"/>
              <w:left w:val="single" w:sz="6" w:space="0" w:color="auto"/>
            </w:tcBorders>
          </w:tcPr>
          <w:p w14:paraId="7AECCEF3" w14:textId="77777777" w:rsidR="00187E66" w:rsidRPr="004002AB" w:rsidRDefault="00187E66">
            <w:pPr>
              <w:rPr>
                <w:rFonts w:cs="Arial"/>
                <w:b/>
              </w:rPr>
            </w:pPr>
            <w:r w:rsidRPr="004002AB">
              <w:rPr>
                <w:rFonts w:cs="Arial"/>
                <w:b/>
              </w:rPr>
              <w:t>Description</w:t>
            </w:r>
          </w:p>
        </w:tc>
        <w:tc>
          <w:tcPr>
            <w:tcW w:w="1559" w:type="dxa"/>
            <w:tcBorders>
              <w:top w:val="single" w:sz="6" w:space="0" w:color="auto"/>
              <w:left w:val="single" w:sz="6" w:space="0" w:color="auto"/>
            </w:tcBorders>
          </w:tcPr>
          <w:p w14:paraId="69CC2B0C" w14:textId="77777777" w:rsidR="00187E66" w:rsidRPr="004002AB" w:rsidRDefault="00187E66">
            <w:pPr>
              <w:rPr>
                <w:rFonts w:cs="Arial"/>
                <w:b/>
              </w:rPr>
            </w:pPr>
            <w:r w:rsidRPr="004002AB">
              <w:rPr>
                <w:rFonts w:cs="Arial"/>
                <w:b/>
              </w:rPr>
              <w:t>Type</w:t>
            </w:r>
          </w:p>
        </w:tc>
        <w:tc>
          <w:tcPr>
            <w:tcW w:w="2552" w:type="dxa"/>
            <w:tcBorders>
              <w:top w:val="single" w:sz="6" w:space="0" w:color="auto"/>
              <w:left w:val="single" w:sz="6" w:space="0" w:color="auto"/>
              <w:bottom w:val="single" w:sz="4" w:space="0" w:color="auto"/>
            </w:tcBorders>
          </w:tcPr>
          <w:p w14:paraId="589C656B" w14:textId="77777777" w:rsidR="00187E66" w:rsidRPr="004002AB" w:rsidRDefault="00187E66">
            <w:pPr>
              <w:rPr>
                <w:rFonts w:cs="Arial"/>
                <w:b/>
              </w:rPr>
            </w:pPr>
            <w:r w:rsidRPr="004002AB">
              <w:rPr>
                <w:rFonts w:cs="Arial"/>
                <w:b/>
              </w:rPr>
              <w:t>Provided by</w:t>
            </w:r>
          </w:p>
        </w:tc>
        <w:tc>
          <w:tcPr>
            <w:tcW w:w="5244" w:type="dxa"/>
            <w:tcBorders>
              <w:top w:val="single" w:sz="6" w:space="0" w:color="auto"/>
              <w:left w:val="single" w:sz="6" w:space="0" w:color="auto"/>
              <w:bottom w:val="single" w:sz="4" w:space="0" w:color="auto"/>
              <w:right w:val="single" w:sz="6" w:space="0" w:color="auto"/>
            </w:tcBorders>
          </w:tcPr>
          <w:p w14:paraId="02EB8F98" w14:textId="77777777" w:rsidR="00187E66" w:rsidRPr="004002AB" w:rsidRDefault="00187E66">
            <w:pPr>
              <w:rPr>
                <w:rFonts w:cs="Arial"/>
                <w:b/>
              </w:rPr>
            </w:pPr>
            <w:r w:rsidRPr="004002AB">
              <w:rPr>
                <w:rFonts w:cs="Arial"/>
                <w:b/>
              </w:rPr>
              <w:t>Notes</w:t>
            </w:r>
          </w:p>
        </w:tc>
      </w:tr>
      <w:tr w:rsidR="00187E66" w:rsidRPr="0067034B" w14:paraId="257551C7" w14:textId="77777777">
        <w:trPr>
          <w:cantSplit/>
          <w:trHeight w:val="402"/>
        </w:trPr>
        <w:tc>
          <w:tcPr>
            <w:tcW w:w="3686" w:type="dxa"/>
            <w:tcBorders>
              <w:top w:val="single" w:sz="6" w:space="0" w:color="auto"/>
              <w:left w:val="single" w:sz="6" w:space="0" w:color="auto"/>
            </w:tcBorders>
          </w:tcPr>
          <w:p w14:paraId="1E8224CA" w14:textId="77777777" w:rsidR="00187E66" w:rsidRPr="004002AB" w:rsidRDefault="00187E66">
            <w:pPr>
              <w:rPr>
                <w:rFonts w:cs="Arial"/>
              </w:rPr>
            </w:pPr>
            <w:r w:rsidRPr="004002AB">
              <w:rPr>
                <w:rFonts w:cs="Arial"/>
              </w:rPr>
              <w:t>3 phase voltage and current at [XXXX]kV substation.</w:t>
            </w:r>
          </w:p>
        </w:tc>
        <w:tc>
          <w:tcPr>
            <w:tcW w:w="1559" w:type="dxa"/>
            <w:tcBorders>
              <w:top w:val="single" w:sz="6" w:space="0" w:color="auto"/>
              <w:left w:val="single" w:sz="6" w:space="0" w:color="auto"/>
            </w:tcBorders>
          </w:tcPr>
          <w:p w14:paraId="01CA2A03" w14:textId="77777777" w:rsidR="00187E66" w:rsidRPr="004002AB" w:rsidRDefault="00187E66">
            <w:pPr>
              <w:rPr>
                <w:rFonts w:cs="Arial"/>
              </w:rPr>
            </w:pPr>
            <w:r w:rsidRPr="004002AB">
              <w:rPr>
                <w:rFonts w:cs="Arial"/>
              </w:rPr>
              <w:t>AC Waveforms</w:t>
            </w:r>
          </w:p>
        </w:tc>
        <w:tc>
          <w:tcPr>
            <w:tcW w:w="2552" w:type="dxa"/>
            <w:tcBorders>
              <w:top w:val="single" w:sz="6" w:space="0" w:color="auto"/>
              <w:left w:val="single" w:sz="6" w:space="0" w:color="auto"/>
            </w:tcBorders>
          </w:tcPr>
          <w:p w14:paraId="43BA5349" w14:textId="77777777" w:rsidR="00187E66" w:rsidRPr="004002AB" w:rsidRDefault="00187E66">
            <w:pPr>
              <w:rPr>
                <w:rFonts w:cs="Arial"/>
              </w:rPr>
            </w:pPr>
            <w:r w:rsidRPr="004002AB">
              <w:rPr>
                <w:rFonts w:cs="Arial"/>
              </w:rPr>
              <w:t>The CATO</w:t>
            </w:r>
          </w:p>
        </w:tc>
        <w:tc>
          <w:tcPr>
            <w:tcW w:w="5244" w:type="dxa"/>
            <w:tcBorders>
              <w:top w:val="single" w:sz="6" w:space="0" w:color="auto"/>
              <w:left w:val="single" w:sz="6" w:space="0" w:color="auto"/>
              <w:right w:val="single" w:sz="6" w:space="0" w:color="auto"/>
            </w:tcBorders>
          </w:tcPr>
          <w:p w14:paraId="5E19F914" w14:textId="77777777" w:rsidR="00187E66" w:rsidRPr="004002AB" w:rsidRDefault="00187E66">
            <w:pPr>
              <w:rPr>
                <w:rFonts w:cs="Arial"/>
              </w:rPr>
            </w:pPr>
            <w:r w:rsidRPr="004002AB">
              <w:rPr>
                <w:rFonts w:cs="Arial"/>
              </w:rPr>
              <w:t>The functionality, performance, availability, accuracy, dependability, security, configuration, delivery point, protocol and repair times of the equipment generating and supplying the signals (i.e. the inputs, monitors and communication links) shall be agreed with The Company at least 12 months before the Completion Date.</w:t>
            </w:r>
          </w:p>
        </w:tc>
      </w:tr>
      <w:tr w:rsidR="00187E66" w:rsidRPr="0067034B" w14:paraId="7D3DE66A" w14:textId="77777777">
        <w:trPr>
          <w:cantSplit/>
          <w:trHeight w:val="390"/>
        </w:trPr>
        <w:tc>
          <w:tcPr>
            <w:tcW w:w="3686" w:type="dxa"/>
            <w:vMerge w:val="restart"/>
            <w:tcBorders>
              <w:top w:val="single" w:sz="6" w:space="0" w:color="auto"/>
              <w:left w:val="single" w:sz="6" w:space="0" w:color="auto"/>
            </w:tcBorders>
          </w:tcPr>
          <w:p w14:paraId="20CF0D25" w14:textId="77777777" w:rsidR="00187E66" w:rsidRPr="004002AB" w:rsidRDefault="00187E66">
            <w:pPr>
              <w:rPr>
                <w:rFonts w:cs="Arial"/>
              </w:rPr>
            </w:pPr>
            <w:r w:rsidRPr="004002AB">
              <w:rPr>
                <w:rFonts w:cs="Arial"/>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423813B7" w14:textId="77777777" w:rsidR="00187E66" w:rsidRPr="004002AB" w:rsidRDefault="00187E66">
            <w:pPr>
              <w:rPr>
                <w:rFonts w:cs="Arial"/>
              </w:rPr>
            </w:pPr>
            <w:r w:rsidRPr="004002AB">
              <w:rPr>
                <w:rFonts w:cs="Arial"/>
              </w:rPr>
              <w:t>Monitors</w:t>
            </w:r>
          </w:p>
        </w:tc>
        <w:tc>
          <w:tcPr>
            <w:tcW w:w="2552" w:type="dxa"/>
            <w:tcBorders>
              <w:top w:val="single" w:sz="6" w:space="0" w:color="auto"/>
              <w:left w:val="single" w:sz="6" w:space="0" w:color="auto"/>
              <w:bottom w:val="single" w:sz="4" w:space="0" w:color="auto"/>
            </w:tcBorders>
          </w:tcPr>
          <w:p w14:paraId="7C59340F" w14:textId="77777777" w:rsidR="00187E66" w:rsidRPr="004002AB" w:rsidRDefault="00187E66">
            <w:pPr>
              <w:rPr>
                <w:rFonts w:cs="Arial"/>
              </w:rPr>
            </w:pPr>
            <w:r w:rsidRPr="004002AB">
              <w:rPr>
                <w:rFonts w:cs="Arial"/>
              </w:rPr>
              <w:t xml:space="preserve">The CATO </w:t>
            </w:r>
          </w:p>
        </w:tc>
        <w:tc>
          <w:tcPr>
            <w:tcW w:w="5244" w:type="dxa"/>
            <w:vMerge w:val="restart"/>
            <w:tcBorders>
              <w:top w:val="single" w:sz="4" w:space="0" w:color="auto"/>
              <w:left w:val="single" w:sz="6" w:space="0" w:color="auto"/>
              <w:right w:val="single" w:sz="6" w:space="0" w:color="auto"/>
            </w:tcBorders>
          </w:tcPr>
          <w:p w14:paraId="052F28D3" w14:textId="77777777" w:rsidR="00187E66" w:rsidRPr="004002AB" w:rsidRDefault="00187E66">
            <w:pPr>
              <w:rPr>
                <w:rFonts w:cs="Arial"/>
              </w:rPr>
            </w:pPr>
            <w:r w:rsidRPr="004002AB">
              <w:rPr>
                <w:rFonts w:cs="Arial"/>
              </w:rPr>
              <w:t>Connection to enable data to be retrieved from Dynamic System Monitoring equipment. Connection to the PTO with connection, monitoring and security arrangements to be agreed with The Company/the PTO at least 12 months before the Completion Date.</w:t>
            </w:r>
          </w:p>
        </w:tc>
      </w:tr>
      <w:tr w:rsidR="00187E66" w:rsidRPr="0067034B" w14:paraId="47589E9E" w14:textId="77777777">
        <w:trPr>
          <w:cantSplit/>
          <w:trHeight w:val="525"/>
        </w:trPr>
        <w:tc>
          <w:tcPr>
            <w:tcW w:w="3686" w:type="dxa"/>
            <w:vMerge/>
            <w:tcBorders>
              <w:left w:val="single" w:sz="6" w:space="0" w:color="auto"/>
              <w:bottom w:val="single" w:sz="6" w:space="0" w:color="auto"/>
            </w:tcBorders>
          </w:tcPr>
          <w:p w14:paraId="4ABD6073" w14:textId="77777777" w:rsidR="00187E66" w:rsidRPr="00C23EE3" w:rsidRDefault="00187E66">
            <w:pPr>
              <w:rPr>
                <w:rFonts w:cs="Arial"/>
              </w:rPr>
            </w:pPr>
          </w:p>
        </w:tc>
        <w:tc>
          <w:tcPr>
            <w:tcW w:w="1559" w:type="dxa"/>
            <w:tcBorders>
              <w:top w:val="single" w:sz="4" w:space="0" w:color="auto"/>
              <w:left w:val="single" w:sz="6" w:space="0" w:color="auto"/>
              <w:bottom w:val="single" w:sz="6" w:space="0" w:color="auto"/>
            </w:tcBorders>
          </w:tcPr>
          <w:p w14:paraId="5E2A0400" w14:textId="77777777" w:rsidR="00187E66" w:rsidRPr="00C23EE3" w:rsidRDefault="00187E66">
            <w:pPr>
              <w:rPr>
                <w:rFonts w:cs="Arial"/>
              </w:rPr>
            </w:pPr>
            <w:r w:rsidRPr="00C23EE3">
              <w:rPr>
                <w:rFonts w:cs="Arial"/>
              </w:rPr>
              <w:t>Communications Channels</w:t>
            </w:r>
          </w:p>
        </w:tc>
        <w:tc>
          <w:tcPr>
            <w:tcW w:w="2552" w:type="dxa"/>
            <w:tcBorders>
              <w:top w:val="single" w:sz="4" w:space="0" w:color="auto"/>
              <w:left w:val="single" w:sz="6" w:space="0" w:color="auto"/>
              <w:bottom w:val="single" w:sz="6" w:space="0" w:color="auto"/>
            </w:tcBorders>
          </w:tcPr>
          <w:p w14:paraId="0CE8673E" w14:textId="77777777" w:rsidR="00187E66" w:rsidRPr="00C23EE3" w:rsidRDefault="00187E66">
            <w:pPr>
              <w:rPr>
                <w:rFonts w:cs="Arial"/>
              </w:rPr>
            </w:pPr>
            <w:r w:rsidRPr="00C23EE3">
              <w:rPr>
                <w:rFonts w:cs="Arial"/>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4ACD76EF" w14:textId="77777777" w:rsidR="00187E66" w:rsidRPr="00C23EE3" w:rsidRDefault="00187E66">
            <w:pPr>
              <w:rPr>
                <w:rFonts w:cs="Arial"/>
              </w:rPr>
            </w:pPr>
          </w:p>
        </w:tc>
      </w:tr>
    </w:tbl>
    <w:p w14:paraId="2DC9ED8A" w14:textId="77777777" w:rsidR="00187E66" w:rsidRPr="004002AB" w:rsidRDefault="00187E66">
      <w:pPr>
        <w:rPr>
          <w:rFonts w:cs="Arial"/>
        </w:rPr>
      </w:pPr>
    </w:p>
    <w:p w14:paraId="36AA8E51" w14:textId="4FA56FAA" w:rsidR="00187E66" w:rsidRPr="00BC2824" w:rsidRDefault="00187E66">
      <w:pPr>
        <w:rPr>
          <w:rFonts w:cs="Arial"/>
        </w:rPr>
      </w:pPr>
      <w:proofErr w:type="gramStart"/>
      <w:r w:rsidRPr="004002AB">
        <w:rPr>
          <w:rFonts w:cs="Arial"/>
        </w:rPr>
        <w:t>In the event that</w:t>
      </w:r>
      <w:proofErr w:type="gramEnd"/>
      <w:r w:rsidRPr="004002AB">
        <w:rPr>
          <w:rFonts w:cs="Arial"/>
        </w:rPr>
        <w:t xml:space="preserve">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A223F9">
        <w:rPr>
          <w:rFonts w:cs="Arial"/>
        </w:rPr>
        <w:t>CATO Transmission Interface Point</w:t>
      </w:r>
      <w:r w:rsidRPr="00BC2824">
        <w:rPr>
          <w:rFonts w:cs="Arial"/>
        </w:rPr>
        <w:t>.</w:t>
      </w:r>
    </w:p>
    <w:p w14:paraId="48228255" w14:textId="77777777" w:rsidR="00187E66" w:rsidRPr="00BC2824" w:rsidRDefault="00187E66">
      <w:pPr>
        <w:rPr>
          <w:rFonts w:cs="Arial"/>
        </w:rPr>
      </w:pPr>
    </w:p>
    <w:p w14:paraId="6EEEC69A" w14:textId="77777777" w:rsidR="00187E66" w:rsidRPr="004002AB" w:rsidRDefault="00187E66">
      <w:pPr>
        <w:rPr>
          <w:rFonts w:cs="Arial"/>
        </w:rPr>
      </w:pPr>
      <w:proofErr w:type="gramStart"/>
      <w:r w:rsidRPr="00BC2824">
        <w:rPr>
          <w:rFonts w:cs="Arial"/>
        </w:rPr>
        <w:t>Note:-</w:t>
      </w:r>
      <w:proofErr w:type="gramEnd"/>
      <w:r w:rsidRPr="00BC2824">
        <w:rPr>
          <w:rFonts w:cs="Arial"/>
        </w:rPr>
        <w:t xml:space="preserve"> The specification and performance requirements for Dynamic System Monitoring is detailed in Technical Specification TS 3.24.70-RES (Dynamic System Monitoring (DSM)).</w:t>
      </w:r>
    </w:p>
    <w:p w14:paraId="4A260FCC" w14:textId="1205147C" w:rsidR="00914857" w:rsidRPr="004002AB" w:rsidRDefault="00914857" w:rsidP="00914857">
      <w:pPr>
        <w:tabs>
          <w:tab w:val="left" w:pos="4253"/>
        </w:tabs>
        <w:spacing w:before="100" w:beforeAutospacing="1" w:after="100" w:afterAutospacing="1"/>
        <w:jc w:val="both"/>
        <w:rPr>
          <w:rFonts w:eastAsia="Calibri" w:cs="Arial"/>
          <w:sz w:val="22"/>
          <w:szCs w:val="22"/>
        </w:rPr>
      </w:pPr>
    </w:p>
    <w:p w14:paraId="062EB0FB"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61BFAB1F"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140A7FA1" w14:textId="101E0E63" w:rsidR="0055519F" w:rsidRPr="004002AB" w:rsidRDefault="0055519F" w:rsidP="00914857">
      <w:pPr>
        <w:tabs>
          <w:tab w:val="left" w:pos="4253"/>
        </w:tabs>
        <w:spacing w:before="100" w:beforeAutospacing="1" w:after="100" w:afterAutospacing="1"/>
        <w:jc w:val="both"/>
        <w:rPr>
          <w:rFonts w:eastAsia="Calibri" w:cs="Arial"/>
          <w:sz w:val="22"/>
          <w:szCs w:val="22"/>
        </w:rPr>
        <w:sectPr w:rsidR="0055519F" w:rsidRPr="004002AB" w:rsidSect="00475D97">
          <w:headerReference w:type="default" r:id="rId16"/>
          <w:footerReference w:type="default" r:id="rId17"/>
          <w:pgSz w:w="16838" w:h="11906" w:orient="landscape"/>
          <w:pgMar w:top="1800" w:right="1440" w:bottom="1800" w:left="1440" w:header="720" w:footer="720" w:gutter="0"/>
          <w:cols w:space="720"/>
          <w:docGrid w:linePitch="272"/>
        </w:sectPr>
      </w:pPr>
    </w:p>
    <w:p w14:paraId="0DCF96AF" w14:textId="5A7C6B51" w:rsidR="0055519F" w:rsidRPr="004002AB" w:rsidRDefault="0055519F" w:rsidP="0055519F">
      <w:pPr>
        <w:spacing w:after="0"/>
        <w:outlineLvl w:val="4"/>
        <w:rPr>
          <w:rFonts w:cs="Arial"/>
          <w:b/>
          <w:i/>
          <w:sz w:val="24"/>
        </w:rPr>
      </w:pPr>
      <w:r w:rsidRPr="004002AB">
        <w:rPr>
          <w:rFonts w:cs="Arial"/>
          <w:b/>
          <w:i/>
          <w:sz w:val="24"/>
        </w:rPr>
        <w:lastRenderedPageBreak/>
        <w:t>Appendi</w:t>
      </w:r>
      <w:r w:rsidR="00FC1D26" w:rsidRPr="004002AB">
        <w:rPr>
          <w:rFonts w:cs="Arial"/>
          <w:b/>
          <w:i/>
          <w:sz w:val="24"/>
        </w:rPr>
        <w:t>x A</w:t>
      </w:r>
      <w:proofErr w:type="gramStart"/>
      <w:r w:rsidR="00FC1D26" w:rsidRPr="004002AB">
        <w:rPr>
          <w:rFonts w:cs="Arial"/>
          <w:b/>
          <w:i/>
          <w:sz w:val="24"/>
        </w:rPr>
        <w:t>2</w:t>
      </w:r>
      <w:r w:rsidRPr="004002AB">
        <w:rPr>
          <w:rFonts w:cs="Arial"/>
          <w:b/>
          <w:i/>
          <w:sz w:val="24"/>
        </w:rPr>
        <w:t xml:space="preserve"> :</w:t>
      </w:r>
      <w:proofErr w:type="gramEnd"/>
      <w:r w:rsidRPr="004002AB">
        <w:rPr>
          <w:rFonts w:cs="Arial"/>
          <w:b/>
          <w:i/>
          <w:sz w:val="24"/>
        </w:rPr>
        <w:t xml:space="preserve"> CATO-TO Connection Deliverables Timetable</w:t>
      </w:r>
    </w:p>
    <w:p w14:paraId="6FD47756" w14:textId="77777777" w:rsidR="0055519F" w:rsidRPr="004002AB" w:rsidRDefault="0055519F" w:rsidP="0055519F">
      <w:pPr>
        <w:spacing w:after="0"/>
        <w:outlineLvl w:val="4"/>
        <w:rPr>
          <w:rFonts w:cs="Arial"/>
          <w:b/>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16"/>
        <w:gridCol w:w="2109"/>
        <w:gridCol w:w="2100"/>
        <w:gridCol w:w="2481"/>
        <w:gridCol w:w="2503"/>
      </w:tblGrid>
      <w:tr w:rsidR="0055519F" w:rsidRPr="0067034B" w14:paraId="5C7316F4" w14:textId="77777777" w:rsidTr="00C62F69">
        <w:tc>
          <w:tcPr>
            <w:tcW w:w="3340" w:type="dxa"/>
          </w:tcPr>
          <w:p w14:paraId="44F30E2F" w14:textId="77777777" w:rsidR="0055519F" w:rsidRPr="004002AB" w:rsidRDefault="0055519F" w:rsidP="0055519F">
            <w:pPr>
              <w:spacing w:after="0"/>
              <w:jc w:val="center"/>
              <w:outlineLvl w:val="4"/>
              <w:rPr>
                <w:rFonts w:cs="Arial"/>
                <w:b/>
              </w:rPr>
            </w:pPr>
            <w:r w:rsidRPr="004002AB">
              <w:rPr>
                <w:rFonts w:cs="Arial"/>
                <w:b/>
              </w:rPr>
              <w:t xml:space="preserve">Item/process/Agreements </w:t>
            </w:r>
          </w:p>
        </w:tc>
        <w:tc>
          <w:tcPr>
            <w:tcW w:w="1416" w:type="dxa"/>
          </w:tcPr>
          <w:p w14:paraId="3B74094D" w14:textId="77777777" w:rsidR="0055519F" w:rsidRPr="004002AB" w:rsidRDefault="0055519F" w:rsidP="0055519F">
            <w:pPr>
              <w:spacing w:after="0"/>
              <w:jc w:val="center"/>
              <w:outlineLvl w:val="4"/>
              <w:rPr>
                <w:rFonts w:cs="Arial"/>
                <w:b/>
              </w:rPr>
            </w:pPr>
            <w:r w:rsidRPr="004002AB">
              <w:rPr>
                <w:rFonts w:cs="Arial"/>
                <w:b/>
              </w:rPr>
              <w:t>STC/STCP Reference</w:t>
            </w:r>
          </w:p>
        </w:tc>
        <w:tc>
          <w:tcPr>
            <w:tcW w:w="2109" w:type="dxa"/>
          </w:tcPr>
          <w:p w14:paraId="6D959BD9" w14:textId="77777777" w:rsidR="0055519F" w:rsidRPr="004002AB" w:rsidRDefault="0055519F" w:rsidP="0055519F">
            <w:pPr>
              <w:spacing w:after="0"/>
              <w:jc w:val="center"/>
              <w:outlineLvl w:val="4"/>
              <w:rPr>
                <w:rFonts w:cs="Arial"/>
                <w:b/>
              </w:rPr>
            </w:pPr>
            <w:r w:rsidRPr="004002AB">
              <w:rPr>
                <w:rFonts w:cs="Arial"/>
                <w:b/>
              </w:rPr>
              <w:t xml:space="preserve">Drafting Responsibility </w:t>
            </w:r>
          </w:p>
        </w:tc>
        <w:tc>
          <w:tcPr>
            <w:tcW w:w="2100" w:type="dxa"/>
          </w:tcPr>
          <w:p w14:paraId="1F88BB9C" w14:textId="77777777" w:rsidR="0055519F" w:rsidRPr="004002AB" w:rsidRDefault="0055519F" w:rsidP="0055519F">
            <w:pPr>
              <w:spacing w:after="0"/>
              <w:jc w:val="center"/>
              <w:outlineLvl w:val="4"/>
              <w:rPr>
                <w:rFonts w:cs="Arial"/>
                <w:b/>
              </w:rPr>
            </w:pPr>
            <w:r w:rsidRPr="004002AB">
              <w:rPr>
                <w:rFonts w:cs="Arial"/>
                <w:b/>
              </w:rPr>
              <w:t>First Draft Due by</w:t>
            </w:r>
          </w:p>
        </w:tc>
        <w:tc>
          <w:tcPr>
            <w:tcW w:w="2481" w:type="dxa"/>
          </w:tcPr>
          <w:p w14:paraId="5B92192D" w14:textId="77777777" w:rsidR="0055519F" w:rsidRPr="004002AB" w:rsidRDefault="0055519F" w:rsidP="0055519F">
            <w:pPr>
              <w:spacing w:after="0"/>
              <w:jc w:val="center"/>
              <w:outlineLvl w:val="4"/>
              <w:rPr>
                <w:rFonts w:cs="Arial"/>
                <w:b/>
              </w:rPr>
            </w:pPr>
            <w:r w:rsidRPr="004002AB">
              <w:rPr>
                <w:rFonts w:cs="Arial"/>
                <w:b/>
              </w:rPr>
              <w:t>Final To be Agreed By</w:t>
            </w:r>
          </w:p>
        </w:tc>
        <w:tc>
          <w:tcPr>
            <w:tcW w:w="2504" w:type="dxa"/>
          </w:tcPr>
          <w:p w14:paraId="0EDCB475" w14:textId="77777777" w:rsidR="0055519F" w:rsidRPr="004002AB" w:rsidRDefault="0055519F" w:rsidP="0055519F">
            <w:pPr>
              <w:spacing w:after="0"/>
              <w:jc w:val="center"/>
              <w:outlineLvl w:val="4"/>
              <w:rPr>
                <w:rFonts w:cs="Arial"/>
                <w:b/>
              </w:rPr>
            </w:pPr>
            <w:r w:rsidRPr="004002AB">
              <w:rPr>
                <w:rFonts w:cs="Arial"/>
                <w:b/>
              </w:rPr>
              <w:t>To be Agreed By</w:t>
            </w:r>
          </w:p>
          <w:p w14:paraId="4403AF91" w14:textId="77777777" w:rsidR="0055519F" w:rsidRPr="004002AB" w:rsidRDefault="0055519F" w:rsidP="0055519F">
            <w:pPr>
              <w:rPr>
                <w:rFonts w:cs="Arial"/>
              </w:rPr>
            </w:pPr>
          </w:p>
        </w:tc>
      </w:tr>
      <w:tr w:rsidR="0055519F" w:rsidRPr="0067034B" w14:paraId="6C7F9D1E" w14:textId="77777777" w:rsidTr="00C62F69">
        <w:tc>
          <w:tcPr>
            <w:tcW w:w="3340" w:type="dxa"/>
          </w:tcPr>
          <w:p w14:paraId="46448135" w14:textId="77777777" w:rsidR="0055519F" w:rsidRPr="000727DD" w:rsidRDefault="0055519F" w:rsidP="0055519F">
            <w:pPr>
              <w:spacing w:after="0"/>
              <w:outlineLvl w:val="4"/>
              <w:rPr>
                <w:rFonts w:cs="Arial"/>
              </w:rPr>
            </w:pPr>
            <w:r w:rsidRPr="000727DD">
              <w:rPr>
                <w:rFonts w:cs="Arial"/>
              </w:rPr>
              <w:t>Transmission interface Agreement</w:t>
            </w:r>
          </w:p>
        </w:tc>
        <w:tc>
          <w:tcPr>
            <w:tcW w:w="1416" w:type="dxa"/>
          </w:tcPr>
          <w:p w14:paraId="4D1D9DAD" w14:textId="77777777" w:rsidR="0055519F" w:rsidRPr="000727DD" w:rsidRDefault="0055519F" w:rsidP="0055519F">
            <w:pPr>
              <w:spacing w:after="0"/>
              <w:outlineLvl w:val="4"/>
              <w:rPr>
                <w:rFonts w:cs="Arial"/>
              </w:rPr>
            </w:pPr>
            <w:r w:rsidRPr="000727DD">
              <w:rPr>
                <w:rFonts w:cs="Arial"/>
              </w:rPr>
              <w:t xml:space="preserve">STC Section D, </w:t>
            </w:r>
          </w:p>
          <w:p w14:paraId="0436E45F" w14:textId="77777777" w:rsidR="0055519F" w:rsidRPr="000727DD" w:rsidRDefault="0055519F" w:rsidP="0055519F">
            <w:pPr>
              <w:spacing w:after="0"/>
              <w:outlineLvl w:val="4"/>
              <w:rPr>
                <w:rFonts w:cs="Arial"/>
              </w:rPr>
            </w:pPr>
            <w:r w:rsidRPr="000727DD">
              <w:rPr>
                <w:rFonts w:cs="Arial"/>
              </w:rPr>
              <w:t>Part Three</w:t>
            </w:r>
          </w:p>
        </w:tc>
        <w:tc>
          <w:tcPr>
            <w:tcW w:w="2109" w:type="dxa"/>
          </w:tcPr>
          <w:p w14:paraId="48E3C0EA"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646CB7E2"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39D74200"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120BDF3B"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6C2B97CB" w14:textId="77777777" w:rsidTr="00C62F69">
        <w:tc>
          <w:tcPr>
            <w:tcW w:w="3340" w:type="dxa"/>
          </w:tcPr>
          <w:p w14:paraId="76BB7B0F" w14:textId="3DECEE1F" w:rsidR="0055519F" w:rsidRPr="000727DD" w:rsidRDefault="007C58EF" w:rsidP="0055519F">
            <w:pPr>
              <w:spacing w:after="0"/>
              <w:outlineLvl w:val="4"/>
              <w:rPr>
                <w:rFonts w:cs="Arial"/>
              </w:rPr>
            </w:pPr>
            <w:r w:rsidRPr="000727DD">
              <w:rPr>
                <w:rFonts w:cs="Arial"/>
              </w:rPr>
              <w:t xml:space="preserve">CATO </w:t>
            </w:r>
            <w:r w:rsidR="0055519F" w:rsidRPr="000727DD">
              <w:rPr>
                <w:rFonts w:cs="Arial"/>
              </w:rPr>
              <w:t xml:space="preserve">Transmission Interface Site Specification </w:t>
            </w:r>
          </w:p>
        </w:tc>
        <w:tc>
          <w:tcPr>
            <w:tcW w:w="1416" w:type="dxa"/>
          </w:tcPr>
          <w:p w14:paraId="116CF5B3" w14:textId="77777777" w:rsidR="0055519F" w:rsidRPr="000727DD" w:rsidRDefault="0055519F" w:rsidP="0055519F">
            <w:pPr>
              <w:spacing w:after="0"/>
              <w:outlineLvl w:val="4"/>
              <w:rPr>
                <w:rFonts w:cs="Arial"/>
              </w:rPr>
            </w:pPr>
            <w:r w:rsidRPr="000727DD">
              <w:rPr>
                <w:rFonts w:cs="Arial"/>
              </w:rPr>
              <w:t xml:space="preserve">STC Section D, </w:t>
            </w:r>
          </w:p>
          <w:p w14:paraId="1C1A8243" w14:textId="77777777" w:rsidR="0055519F" w:rsidRPr="000727DD" w:rsidRDefault="0055519F" w:rsidP="0055519F">
            <w:pPr>
              <w:spacing w:after="0"/>
              <w:outlineLvl w:val="4"/>
              <w:rPr>
                <w:rFonts w:cs="Arial"/>
              </w:rPr>
            </w:pPr>
            <w:r w:rsidRPr="000727DD">
              <w:rPr>
                <w:rFonts w:cs="Arial"/>
              </w:rPr>
              <w:t>Part Three</w:t>
            </w:r>
          </w:p>
        </w:tc>
        <w:tc>
          <w:tcPr>
            <w:tcW w:w="2109" w:type="dxa"/>
          </w:tcPr>
          <w:p w14:paraId="4003FA97"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73B139CF"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7103BAEC"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3726F256"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7E7F22E" w14:textId="77777777" w:rsidTr="00C62F69">
        <w:tc>
          <w:tcPr>
            <w:tcW w:w="3340" w:type="dxa"/>
          </w:tcPr>
          <w:p w14:paraId="5F6B3CAF" w14:textId="77777777" w:rsidR="0055519F" w:rsidRPr="000727DD" w:rsidRDefault="0055519F" w:rsidP="0055519F">
            <w:pPr>
              <w:spacing w:after="0"/>
              <w:outlineLvl w:val="4"/>
              <w:rPr>
                <w:rFonts w:cs="Arial"/>
              </w:rPr>
            </w:pPr>
            <w:r w:rsidRPr="000727DD">
              <w:rPr>
                <w:rFonts w:cs="Arial"/>
              </w:rPr>
              <w:t>Completion Report</w:t>
            </w:r>
          </w:p>
        </w:tc>
        <w:tc>
          <w:tcPr>
            <w:tcW w:w="1416" w:type="dxa"/>
          </w:tcPr>
          <w:p w14:paraId="3003DBD1" w14:textId="77777777" w:rsidR="0055519F" w:rsidRPr="000727DD" w:rsidRDefault="0055519F" w:rsidP="0055519F">
            <w:pPr>
              <w:spacing w:after="0"/>
              <w:outlineLvl w:val="4"/>
              <w:rPr>
                <w:rFonts w:cs="Arial"/>
              </w:rPr>
            </w:pPr>
            <w:r w:rsidRPr="000727DD">
              <w:rPr>
                <w:rFonts w:cs="Arial"/>
              </w:rPr>
              <w:t>STCP 18-5</w:t>
            </w:r>
          </w:p>
          <w:p w14:paraId="1F14BD64" w14:textId="77777777" w:rsidR="0055519F" w:rsidRPr="000727DD" w:rsidRDefault="0055519F" w:rsidP="0055519F">
            <w:pPr>
              <w:rPr>
                <w:rFonts w:cs="Arial"/>
              </w:rPr>
            </w:pPr>
            <w:r w:rsidRPr="000727DD">
              <w:rPr>
                <w:rFonts w:cs="Arial"/>
              </w:rPr>
              <w:t>Appendix **</w:t>
            </w:r>
          </w:p>
        </w:tc>
        <w:tc>
          <w:tcPr>
            <w:tcW w:w="2109" w:type="dxa"/>
          </w:tcPr>
          <w:p w14:paraId="79B25E58" w14:textId="77777777" w:rsidR="0055519F" w:rsidRPr="000727DD" w:rsidRDefault="0055519F" w:rsidP="0055519F">
            <w:pPr>
              <w:spacing w:after="0"/>
              <w:outlineLvl w:val="4"/>
              <w:rPr>
                <w:rFonts w:cs="Arial"/>
              </w:rPr>
            </w:pPr>
            <w:r w:rsidRPr="000727DD">
              <w:rPr>
                <w:rFonts w:cs="Arial"/>
              </w:rPr>
              <w:t>Relevant TO</w:t>
            </w:r>
          </w:p>
        </w:tc>
        <w:tc>
          <w:tcPr>
            <w:tcW w:w="2100" w:type="dxa"/>
          </w:tcPr>
          <w:p w14:paraId="4ADA5EF0"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tcPr>
          <w:p w14:paraId="3678F887"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tcPr>
          <w:p w14:paraId="59E316A1"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46DA7E7E" w14:textId="77777777" w:rsidTr="00C62F69">
        <w:tc>
          <w:tcPr>
            <w:tcW w:w="3340" w:type="dxa"/>
          </w:tcPr>
          <w:p w14:paraId="1842CACC" w14:textId="77777777" w:rsidR="0055519F" w:rsidRPr="000727DD" w:rsidRDefault="0055519F" w:rsidP="0055519F">
            <w:pPr>
              <w:spacing w:after="0"/>
              <w:outlineLvl w:val="4"/>
              <w:rPr>
                <w:rFonts w:cs="Arial"/>
              </w:rPr>
            </w:pPr>
            <w:r w:rsidRPr="000727DD">
              <w:rPr>
                <w:rFonts w:cs="Arial"/>
              </w:rPr>
              <w:t>Provision of Asset Operational Information</w:t>
            </w:r>
          </w:p>
        </w:tc>
        <w:tc>
          <w:tcPr>
            <w:tcW w:w="1416" w:type="dxa"/>
          </w:tcPr>
          <w:p w14:paraId="556A9FCB" w14:textId="77777777" w:rsidR="0055519F" w:rsidRPr="000727DD" w:rsidRDefault="0055519F" w:rsidP="0055519F">
            <w:pPr>
              <w:spacing w:after="0"/>
              <w:outlineLvl w:val="4"/>
              <w:rPr>
                <w:rFonts w:cs="Arial"/>
              </w:rPr>
            </w:pPr>
            <w:r w:rsidRPr="000727DD">
              <w:rPr>
                <w:rFonts w:cs="Arial"/>
              </w:rPr>
              <w:t>STCP04-4</w:t>
            </w:r>
          </w:p>
        </w:tc>
        <w:tc>
          <w:tcPr>
            <w:tcW w:w="2109" w:type="dxa"/>
          </w:tcPr>
          <w:p w14:paraId="7681049C"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4E9ADB05" w14:textId="77777777" w:rsidR="0055519F" w:rsidRPr="000727DD" w:rsidRDefault="0055519F" w:rsidP="0055519F">
            <w:pPr>
              <w:spacing w:after="0" w:line="259" w:lineRule="auto"/>
              <w:outlineLvl w:val="4"/>
              <w:rPr>
                <w:rFonts w:cs="Arial"/>
                <w:b/>
                <w:i/>
                <w:sz w:val="24"/>
              </w:rPr>
            </w:pPr>
          </w:p>
        </w:tc>
        <w:tc>
          <w:tcPr>
            <w:tcW w:w="2481" w:type="dxa"/>
          </w:tcPr>
          <w:p w14:paraId="25D11C85" w14:textId="77777777" w:rsidR="0055519F" w:rsidRPr="000727DD" w:rsidRDefault="0055519F" w:rsidP="0055519F">
            <w:pPr>
              <w:spacing w:after="0"/>
              <w:outlineLvl w:val="4"/>
              <w:rPr>
                <w:rFonts w:cs="Arial"/>
              </w:rPr>
            </w:pPr>
          </w:p>
        </w:tc>
        <w:tc>
          <w:tcPr>
            <w:tcW w:w="2504" w:type="dxa"/>
          </w:tcPr>
          <w:p w14:paraId="623FDBA7"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7C9F395" w14:textId="77777777" w:rsidTr="00C62F69">
        <w:tc>
          <w:tcPr>
            <w:tcW w:w="3340" w:type="dxa"/>
          </w:tcPr>
          <w:p w14:paraId="47338608" w14:textId="77777777" w:rsidR="0055519F" w:rsidRPr="000727DD" w:rsidRDefault="0055519F" w:rsidP="0055519F">
            <w:pPr>
              <w:spacing w:after="0"/>
              <w:outlineLvl w:val="4"/>
              <w:rPr>
                <w:rFonts w:cs="Arial"/>
              </w:rPr>
            </w:pPr>
            <w:r w:rsidRPr="000727DD">
              <w:rPr>
                <w:rFonts w:cs="Arial"/>
              </w:rPr>
              <w:t>Communication Arrangements</w:t>
            </w:r>
          </w:p>
        </w:tc>
        <w:tc>
          <w:tcPr>
            <w:tcW w:w="1416" w:type="dxa"/>
          </w:tcPr>
          <w:p w14:paraId="1EA9CE14" w14:textId="77777777" w:rsidR="0055519F" w:rsidRPr="000727DD" w:rsidRDefault="0055519F" w:rsidP="0055519F">
            <w:pPr>
              <w:spacing w:after="0"/>
              <w:outlineLvl w:val="4"/>
              <w:rPr>
                <w:rFonts w:cs="Arial"/>
              </w:rPr>
            </w:pPr>
            <w:r w:rsidRPr="000727DD">
              <w:rPr>
                <w:rFonts w:cs="Arial"/>
              </w:rPr>
              <w:t>STCP04-6</w:t>
            </w:r>
          </w:p>
        </w:tc>
        <w:tc>
          <w:tcPr>
            <w:tcW w:w="2109" w:type="dxa"/>
          </w:tcPr>
          <w:p w14:paraId="7353A1B1"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6A6EE7A1" w14:textId="77777777" w:rsidR="0055519F" w:rsidRPr="000727DD" w:rsidRDefault="0055519F" w:rsidP="0055519F">
            <w:pPr>
              <w:spacing w:after="0"/>
              <w:outlineLvl w:val="4"/>
              <w:rPr>
                <w:rFonts w:cs="Arial"/>
              </w:rPr>
            </w:pPr>
          </w:p>
        </w:tc>
        <w:tc>
          <w:tcPr>
            <w:tcW w:w="2481" w:type="dxa"/>
          </w:tcPr>
          <w:p w14:paraId="3BB8EDB8" w14:textId="77777777" w:rsidR="0055519F" w:rsidRPr="000727DD" w:rsidRDefault="0055519F" w:rsidP="0055519F">
            <w:pPr>
              <w:spacing w:after="0"/>
              <w:outlineLvl w:val="4"/>
              <w:rPr>
                <w:rFonts w:cs="Arial"/>
              </w:rPr>
            </w:pPr>
          </w:p>
        </w:tc>
        <w:tc>
          <w:tcPr>
            <w:tcW w:w="2504" w:type="dxa"/>
          </w:tcPr>
          <w:p w14:paraId="40848AB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5D55A3F0" w14:textId="77777777" w:rsidTr="00C62F69">
        <w:tc>
          <w:tcPr>
            <w:tcW w:w="3340" w:type="dxa"/>
          </w:tcPr>
          <w:p w14:paraId="59926CF3" w14:textId="77777777" w:rsidR="0055519F" w:rsidRPr="000727DD" w:rsidRDefault="0055519F" w:rsidP="0055519F">
            <w:pPr>
              <w:spacing w:after="0"/>
              <w:outlineLvl w:val="4"/>
              <w:rPr>
                <w:rFonts w:cs="Arial"/>
              </w:rPr>
            </w:pPr>
            <w:r w:rsidRPr="000727DD">
              <w:rPr>
                <w:rFonts w:cs="Arial"/>
              </w:rPr>
              <w:t>Safety Coordination</w:t>
            </w:r>
          </w:p>
        </w:tc>
        <w:tc>
          <w:tcPr>
            <w:tcW w:w="1416" w:type="dxa"/>
          </w:tcPr>
          <w:p w14:paraId="616A8D9A" w14:textId="77777777" w:rsidR="0055519F" w:rsidRPr="000727DD" w:rsidRDefault="0055519F" w:rsidP="0055519F">
            <w:pPr>
              <w:spacing w:after="0"/>
              <w:outlineLvl w:val="4"/>
              <w:rPr>
                <w:rFonts w:cs="Arial"/>
              </w:rPr>
            </w:pPr>
            <w:r w:rsidRPr="000727DD">
              <w:rPr>
                <w:rFonts w:cs="Arial"/>
              </w:rPr>
              <w:t>STCP09-1</w:t>
            </w:r>
          </w:p>
        </w:tc>
        <w:tc>
          <w:tcPr>
            <w:tcW w:w="2109" w:type="dxa"/>
          </w:tcPr>
          <w:p w14:paraId="4FC7394A"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28EDBEC0" w14:textId="77777777" w:rsidR="0055519F" w:rsidRPr="000727DD" w:rsidRDefault="0055519F" w:rsidP="0055519F">
            <w:pPr>
              <w:spacing w:after="0"/>
              <w:outlineLvl w:val="4"/>
              <w:rPr>
                <w:rFonts w:cs="Arial"/>
              </w:rPr>
            </w:pPr>
          </w:p>
        </w:tc>
        <w:tc>
          <w:tcPr>
            <w:tcW w:w="2481" w:type="dxa"/>
          </w:tcPr>
          <w:p w14:paraId="43BB90AF" w14:textId="77777777" w:rsidR="0055519F" w:rsidRPr="000727DD" w:rsidRDefault="0055519F" w:rsidP="0055519F">
            <w:pPr>
              <w:spacing w:after="0"/>
              <w:outlineLvl w:val="4"/>
              <w:rPr>
                <w:rFonts w:cs="Arial"/>
              </w:rPr>
            </w:pPr>
          </w:p>
        </w:tc>
        <w:tc>
          <w:tcPr>
            <w:tcW w:w="2504" w:type="dxa"/>
          </w:tcPr>
          <w:p w14:paraId="0DAA67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443DEB7" w14:textId="77777777" w:rsidTr="00C62F69">
        <w:tc>
          <w:tcPr>
            <w:tcW w:w="3340" w:type="dxa"/>
          </w:tcPr>
          <w:p w14:paraId="397F06FA" w14:textId="77777777" w:rsidR="0055519F" w:rsidRPr="000727DD" w:rsidRDefault="0055519F" w:rsidP="0055519F">
            <w:pPr>
              <w:spacing w:after="0"/>
              <w:outlineLvl w:val="4"/>
              <w:rPr>
                <w:rFonts w:cs="Arial"/>
              </w:rPr>
            </w:pPr>
            <w:r w:rsidRPr="000727DD">
              <w:rPr>
                <w:rFonts w:cs="Arial"/>
              </w:rPr>
              <w:t>Outage Planning Information</w:t>
            </w:r>
          </w:p>
        </w:tc>
        <w:tc>
          <w:tcPr>
            <w:tcW w:w="1416" w:type="dxa"/>
          </w:tcPr>
          <w:p w14:paraId="593B8806" w14:textId="77777777" w:rsidR="0055519F" w:rsidRPr="000727DD" w:rsidRDefault="0055519F" w:rsidP="0055519F">
            <w:pPr>
              <w:spacing w:after="0"/>
              <w:outlineLvl w:val="4"/>
              <w:rPr>
                <w:rFonts w:cs="Arial"/>
              </w:rPr>
            </w:pPr>
            <w:r w:rsidRPr="000727DD">
              <w:rPr>
                <w:rFonts w:cs="Arial"/>
              </w:rPr>
              <w:t>STCP12-2</w:t>
            </w:r>
          </w:p>
        </w:tc>
        <w:tc>
          <w:tcPr>
            <w:tcW w:w="2109" w:type="dxa"/>
          </w:tcPr>
          <w:p w14:paraId="5BDE3AE6"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778678E5" w14:textId="77777777" w:rsidR="0055519F" w:rsidRPr="000727DD" w:rsidRDefault="0055519F" w:rsidP="0055519F">
            <w:pPr>
              <w:spacing w:after="0"/>
              <w:outlineLvl w:val="4"/>
              <w:rPr>
                <w:rFonts w:cs="Arial"/>
              </w:rPr>
            </w:pPr>
          </w:p>
        </w:tc>
        <w:tc>
          <w:tcPr>
            <w:tcW w:w="2481" w:type="dxa"/>
          </w:tcPr>
          <w:p w14:paraId="7CD8E63E" w14:textId="77777777" w:rsidR="0055519F" w:rsidRPr="000727DD" w:rsidRDefault="0055519F" w:rsidP="0055519F">
            <w:pPr>
              <w:spacing w:after="0"/>
              <w:outlineLvl w:val="4"/>
              <w:rPr>
                <w:rFonts w:cs="Arial"/>
              </w:rPr>
            </w:pPr>
          </w:p>
        </w:tc>
        <w:tc>
          <w:tcPr>
            <w:tcW w:w="2504" w:type="dxa"/>
          </w:tcPr>
          <w:p w14:paraId="2805DEDF"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01049C0" w14:textId="77777777" w:rsidTr="00C62F69">
        <w:tc>
          <w:tcPr>
            <w:tcW w:w="3340" w:type="dxa"/>
          </w:tcPr>
          <w:p w14:paraId="3AC3D3D2" w14:textId="77777777" w:rsidR="0055519F" w:rsidRPr="000727DD" w:rsidRDefault="0055519F" w:rsidP="0055519F">
            <w:pPr>
              <w:spacing w:after="0"/>
              <w:outlineLvl w:val="4"/>
              <w:rPr>
                <w:rFonts w:cs="Arial"/>
              </w:rPr>
            </w:pPr>
            <w:r w:rsidRPr="000727DD">
              <w:rPr>
                <w:rFonts w:cs="Arial"/>
              </w:rPr>
              <w:t>Connection Process</w:t>
            </w:r>
          </w:p>
        </w:tc>
        <w:tc>
          <w:tcPr>
            <w:tcW w:w="1416" w:type="dxa"/>
          </w:tcPr>
          <w:p w14:paraId="05A1E1C1" w14:textId="77777777" w:rsidR="0055519F" w:rsidRPr="000727DD" w:rsidRDefault="0055519F" w:rsidP="0055519F">
            <w:pPr>
              <w:spacing w:after="0"/>
              <w:outlineLvl w:val="4"/>
              <w:rPr>
                <w:rFonts w:cs="Arial"/>
              </w:rPr>
            </w:pPr>
            <w:r w:rsidRPr="000727DD">
              <w:rPr>
                <w:rFonts w:cs="Arial"/>
              </w:rPr>
              <w:t>STCP18-5</w:t>
            </w:r>
          </w:p>
        </w:tc>
        <w:tc>
          <w:tcPr>
            <w:tcW w:w="2109" w:type="dxa"/>
          </w:tcPr>
          <w:p w14:paraId="2E5E6103"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75BC76E5" w14:textId="77777777" w:rsidR="0055519F" w:rsidRPr="000727DD" w:rsidRDefault="0055519F" w:rsidP="0055519F">
            <w:pPr>
              <w:spacing w:after="0"/>
              <w:outlineLvl w:val="4"/>
              <w:rPr>
                <w:rFonts w:cs="Arial"/>
              </w:rPr>
            </w:pPr>
          </w:p>
        </w:tc>
        <w:tc>
          <w:tcPr>
            <w:tcW w:w="2481" w:type="dxa"/>
          </w:tcPr>
          <w:p w14:paraId="5A2A21FB" w14:textId="77777777" w:rsidR="0055519F" w:rsidRPr="000727DD" w:rsidRDefault="0055519F" w:rsidP="0055519F">
            <w:pPr>
              <w:spacing w:after="0"/>
              <w:outlineLvl w:val="4"/>
              <w:rPr>
                <w:rFonts w:cs="Arial"/>
              </w:rPr>
            </w:pPr>
          </w:p>
        </w:tc>
        <w:tc>
          <w:tcPr>
            <w:tcW w:w="2504" w:type="dxa"/>
          </w:tcPr>
          <w:p w14:paraId="1D667E8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1770B6D8" w14:textId="77777777" w:rsidTr="00C62F69">
        <w:tc>
          <w:tcPr>
            <w:tcW w:w="3340" w:type="dxa"/>
          </w:tcPr>
          <w:p w14:paraId="0BE9FC48" w14:textId="77777777" w:rsidR="0055519F" w:rsidRPr="000727DD" w:rsidRDefault="0055519F" w:rsidP="0055519F">
            <w:pPr>
              <w:spacing w:after="0"/>
              <w:outlineLvl w:val="4"/>
              <w:rPr>
                <w:rFonts w:cs="Arial"/>
              </w:rPr>
            </w:pPr>
            <w:r w:rsidRPr="000727DD">
              <w:rPr>
                <w:rFonts w:cs="Arial"/>
              </w:rPr>
              <w:t>Construction Programme</w:t>
            </w:r>
          </w:p>
        </w:tc>
        <w:tc>
          <w:tcPr>
            <w:tcW w:w="1416" w:type="dxa"/>
          </w:tcPr>
          <w:p w14:paraId="2A800C1C" w14:textId="77777777" w:rsidR="0055519F" w:rsidRPr="000727DD" w:rsidRDefault="0055519F" w:rsidP="0055519F">
            <w:pPr>
              <w:spacing w:after="0"/>
              <w:outlineLvl w:val="4"/>
              <w:rPr>
                <w:rFonts w:cs="Arial"/>
              </w:rPr>
            </w:pPr>
            <w:r w:rsidRPr="000727DD">
              <w:rPr>
                <w:rFonts w:cs="Arial"/>
              </w:rPr>
              <w:t>STCP19-7</w:t>
            </w:r>
          </w:p>
        </w:tc>
        <w:tc>
          <w:tcPr>
            <w:tcW w:w="2109" w:type="dxa"/>
          </w:tcPr>
          <w:p w14:paraId="0D5D46EA"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4E763DDF" w14:textId="77777777" w:rsidR="0055519F" w:rsidRPr="000727DD" w:rsidRDefault="0055519F" w:rsidP="0055519F">
            <w:pPr>
              <w:spacing w:after="0"/>
              <w:outlineLvl w:val="4"/>
              <w:rPr>
                <w:rFonts w:cs="Arial"/>
              </w:rPr>
            </w:pPr>
          </w:p>
        </w:tc>
        <w:tc>
          <w:tcPr>
            <w:tcW w:w="2481" w:type="dxa"/>
          </w:tcPr>
          <w:p w14:paraId="29307D10" w14:textId="77777777" w:rsidR="0055519F" w:rsidRPr="000727DD" w:rsidRDefault="0055519F" w:rsidP="0055519F">
            <w:pPr>
              <w:spacing w:after="0"/>
              <w:outlineLvl w:val="4"/>
              <w:rPr>
                <w:rFonts w:cs="Arial"/>
              </w:rPr>
            </w:pPr>
          </w:p>
        </w:tc>
        <w:tc>
          <w:tcPr>
            <w:tcW w:w="2504" w:type="dxa"/>
          </w:tcPr>
          <w:p w14:paraId="443A9B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21296C81" w14:textId="77777777" w:rsidTr="00C62F69">
        <w:tc>
          <w:tcPr>
            <w:tcW w:w="3340" w:type="dxa"/>
          </w:tcPr>
          <w:p w14:paraId="5A234A05" w14:textId="77777777" w:rsidR="0055519F" w:rsidRPr="000727DD" w:rsidRDefault="0055519F" w:rsidP="0055519F">
            <w:pPr>
              <w:spacing w:after="0"/>
              <w:outlineLvl w:val="4"/>
              <w:rPr>
                <w:rFonts w:cs="Arial"/>
              </w:rPr>
            </w:pPr>
            <w:r w:rsidRPr="000727DD">
              <w:rPr>
                <w:rFonts w:cs="Arial"/>
              </w:rPr>
              <w:t>Operational Notification Process</w:t>
            </w:r>
          </w:p>
        </w:tc>
        <w:tc>
          <w:tcPr>
            <w:tcW w:w="1416" w:type="dxa"/>
          </w:tcPr>
          <w:p w14:paraId="16DB7B95" w14:textId="77777777" w:rsidR="0055519F" w:rsidRPr="000727DD" w:rsidRDefault="0055519F" w:rsidP="0055519F">
            <w:pPr>
              <w:spacing w:after="0"/>
              <w:outlineLvl w:val="4"/>
              <w:rPr>
                <w:rFonts w:cs="Arial"/>
              </w:rPr>
            </w:pPr>
            <w:r w:rsidRPr="000727DD">
              <w:rPr>
                <w:rFonts w:cs="Arial"/>
              </w:rPr>
              <w:t>STCP19-7</w:t>
            </w:r>
          </w:p>
        </w:tc>
        <w:tc>
          <w:tcPr>
            <w:tcW w:w="2109" w:type="dxa"/>
          </w:tcPr>
          <w:p w14:paraId="7D20CDD4"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6E8541E3" w14:textId="77777777" w:rsidR="0055519F" w:rsidRPr="000727DD" w:rsidRDefault="0055519F" w:rsidP="0055519F">
            <w:pPr>
              <w:spacing w:after="0"/>
              <w:outlineLvl w:val="4"/>
              <w:rPr>
                <w:rFonts w:cs="Arial"/>
              </w:rPr>
            </w:pPr>
          </w:p>
        </w:tc>
        <w:tc>
          <w:tcPr>
            <w:tcW w:w="2481" w:type="dxa"/>
          </w:tcPr>
          <w:p w14:paraId="093D95AF" w14:textId="77777777" w:rsidR="0055519F" w:rsidRPr="000727DD" w:rsidRDefault="0055519F" w:rsidP="0055519F">
            <w:pPr>
              <w:spacing w:after="0"/>
              <w:outlineLvl w:val="4"/>
              <w:rPr>
                <w:rFonts w:cs="Arial"/>
              </w:rPr>
            </w:pPr>
          </w:p>
        </w:tc>
        <w:tc>
          <w:tcPr>
            <w:tcW w:w="2504" w:type="dxa"/>
          </w:tcPr>
          <w:p w14:paraId="1AA40390"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DC9E6E8" w14:textId="77777777" w:rsidTr="00C62F69">
        <w:tc>
          <w:tcPr>
            <w:tcW w:w="3340" w:type="dxa"/>
          </w:tcPr>
          <w:p w14:paraId="4D344563" w14:textId="77777777" w:rsidR="0055519F" w:rsidRPr="000727DD" w:rsidRDefault="0055519F" w:rsidP="0055519F">
            <w:pPr>
              <w:spacing w:after="0"/>
              <w:outlineLvl w:val="4"/>
              <w:rPr>
                <w:rFonts w:cs="Arial"/>
              </w:rPr>
            </w:pPr>
            <w:r w:rsidRPr="000727DD">
              <w:rPr>
                <w:rFonts w:cs="Arial"/>
              </w:rPr>
              <w:t>Commissioning Process</w:t>
            </w:r>
          </w:p>
        </w:tc>
        <w:tc>
          <w:tcPr>
            <w:tcW w:w="1416" w:type="dxa"/>
          </w:tcPr>
          <w:p w14:paraId="6956CD77" w14:textId="77777777" w:rsidR="0055519F" w:rsidRPr="000727DD" w:rsidRDefault="0055519F" w:rsidP="0055519F">
            <w:pPr>
              <w:spacing w:after="0"/>
              <w:outlineLvl w:val="4"/>
              <w:rPr>
                <w:rFonts w:cs="Arial"/>
              </w:rPr>
            </w:pPr>
            <w:r w:rsidRPr="000727DD">
              <w:rPr>
                <w:rFonts w:cs="Arial"/>
              </w:rPr>
              <w:t>STCP19-4</w:t>
            </w:r>
          </w:p>
        </w:tc>
        <w:tc>
          <w:tcPr>
            <w:tcW w:w="2109" w:type="dxa"/>
          </w:tcPr>
          <w:p w14:paraId="42153AA7" w14:textId="77777777" w:rsidR="0055519F" w:rsidRPr="000727DD" w:rsidRDefault="0055519F" w:rsidP="0055519F">
            <w:pPr>
              <w:spacing w:after="0"/>
              <w:outlineLvl w:val="4"/>
              <w:rPr>
                <w:rFonts w:cs="Arial"/>
              </w:rPr>
            </w:pPr>
            <w:r w:rsidRPr="000727DD">
              <w:rPr>
                <w:rFonts w:cs="Arial"/>
              </w:rPr>
              <w:t xml:space="preserve">Existing Procedure </w:t>
            </w:r>
            <w:proofErr w:type="gramStart"/>
            <w:r w:rsidRPr="000727DD">
              <w:rPr>
                <w:rFonts w:cs="Arial"/>
              </w:rPr>
              <w:t>to  be</w:t>
            </w:r>
            <w:proofErr w:type="gramEnd"/>
            <w:r w:rsidRPr="000727DD">
              <w:rPr>
                <w:rFonts w:cs="Arial"/>
              </w:rPr>
              <w:t xml:space="preserve"> followed</w:t>
            </w:r>
          </w:p>
        </w:tc>
        <w:tc>
          <w:tcPr>
            <w:tcW w:w="2100" w:type="dxa"/>
          </w:tcPr>
          <w:p w14:paraId="4377EC23" w14:textId="77777777" w:rsidR="0055519F" w:rsidRPr="000727DD" w:rsidRDefault="0055519F" w:rsidP="0055519F">
            <w:pPr>
              <w:spacing w:after="0"/>
              <w:outlineLvl w:val="4"/>
              <w:rPr>
                <w:rFonts w:cs="Arial"/>
              </w:rPr>
            </w:pPr>
          </w:p>
        </w:tc>
        <w:tc>
          <w:tcPr>
            <w:tcW w:w="2481" w:type="dxa"/>
          </w:tcPr>
          <w:p w14:paraId="6AAAE1E4" w14:textId="77777777" w:rsidR="0055519F" w:rsidRPr="000727DD" w:rsidRDefault="0055519F" w:rsidP="0055519F">
            <w:pPr>
              <w:spacing w:after="0"/>
              <w:outlineLvl w:val="4"/>
              <w:rPr>
                <w:rFonts w:cs="Arial"/>
              </w:rPr>
            </w:pPr>
          </w:p>
        </w:tc>
        <w:tc>
          <w:tcPr>
            <w:tcW w:w="2504" w:type="dxa"/>
          </w:tcPr>
          <w:p w14:paraId="38A8C63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9710487" w14:textId="77777777" w:rsidTr="00C62F69">
        <w:tc>
          <w:tcPr>
            <w:tcW w:w="3340" w:type="dxa"/>
          </w:tcPr>
          <w:p w14:paraId="05AC1678" w14:textId="77777777" w:rsidR="0055519F" w:rsidRPr="000727DD" w:rsidRDefault="0055519F" w:rsidP="0055519F">
            <w:pPr>
              <w:spacing w:after="0"/>
              <w:outlineLvl w:val="4"/>
              <w:rPr>
                <w:rFonts w:cs="Arial"/>
              </w:rPr>
            </w:pPr>
            <w:r w:rsidRPr="000727DD">
              <w:rPr>
                <w:rFonts w:cs="Arial"/>
              </w:rPr>
              <w:t>Production of Models for NETS Planning</w:t>
            </w:r>
          </w:p>
        </w:tc>
        <w:tc>
          <w:tcPr>
            <w:tcW w:w="1416" w:type="dxa"/>
          </w:tcPr>
          <w:p w14:paraId="35E6B84F" w14:textId="77777777" w:rsidR="0055519F" w:rsidRPr="000727DD" w:rsidRDefault="0055519F" w:rsidP="0055519F">
            <w:pPr>
              <w:spacing w:after="0"/>
              <w:outlineLvl w:val="4"/>
              <w:rPr>
                <w:rFonts w:cs="Arial"/>
              </w:rPr>
            </w:pPr>
            <w:r w:rsidRPr="000727DD">
              <w:rPr>
                <w:rFonts w:cs="Arial"/>
              </w:rPr>
              <w:t>STCP22-1</w:t>
            </w:r>
          </w:p>
        </w:tc>
        <w:tc>
          <w:tcPr>
            <w:tcW w:w="2109" w:type="dxa"/>
          </w:tcPr>
          <w:p w14:paraId="6F3989CF" w14:textId="7EB0CADC" w:rsidR="0055519F" w:rsidRPr="000727DD" w:rsidRDefault="0055519F" w:rsidP="0055519F">
            <w:pPr>
              <w:spacing w:after="0"/>
              <w:outlineLvl w:val="4"/>
              <w:rPr>
                <w:rFonts w:cs="Arial"/>
              </w:rPr>
            </w:pPr>
            <w:r w:rsidRPr="000727DD">
              <w:rPr>
                <w:rFonts w:cs="Arial"/>
              </w:rPr>
              <w:t xml:space="preserve">Existing Procedure </w:t>
            </w:r>
            <w:r w:rsidR="00187BBB" w:rsidRPr="000727DD">
              <w:rPr>
                <w:rFonts w:cs="Arial"/>
              </w:rPr>
              <w:t>to be</w:t>
            </w:r>
            <w:r w:rsidRPr="000727DD">
              <w:rPr>
                <w:rFonts w:cs="Arial"/>
              </w:rPr>
              <w:t xml:space="preserve"> followed</w:t>
            </w:r>
          </w:p>
        </w:tc>
        <w:tc>
          <w:tcPr>
            <w:tcW w:w="2100" w:type="dxa"/>
          </w:tcPr>
          <w:p w14:paraId="0D68C59C" w14:textId="77777777" w:rsidR="0055519F" w:rsidRPr="000727DD" w:rsidRDefault="0055519F" w:rsidP="0055519F">
            <w:pPr>
              <w:spacing w:after="0"/>
              <w:outlineLvl w:val="4"/>
              <w:rPr>
                <w:rFonts w:cs="Arial"/>
              </w:rPr>
            </w:pPr>
          </w:p>
        </w:tc>
        <w:tc>
          <w:tcPr>
            <w:tcW w:w="2481" w:type="dxa"/>
          </w:tcPr>
          <w:p w14:paraId="0771AB72" w14:textId="77777777" w:rsidR="0055519F" w:rsidRPr="000727DD" w:rsidRDefault="0055519F" w:rsidP="0055519F">
            <w:pPr>
              <w:spacing w:after="0"/>
              <w:outlineLvl w:val="4"/>
              <w:rPr>
                <w:rFonts w:cs="Arial"/>
              </w:rPr>
            </w:pPr>
          </w:p>
        </w:tc>
        <w:tc>
          <w:tcPr>
            <w:tcW w:w="2504" w:type="dxa"/>
          </w:tcPr>
          <w:p w14:paraId="2ECAE9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9EBA029" w14:textId="77777777" w:rsidTr="00C62F69">
        <w:tc>
          <w:tcPr>
            <w:tcW w:w="3340" w:type="dxa"/>
          </w:tcPr>
          <w:p w14:paraId="3FC77660" w14:textId="77777777" w:rsidR="0055519F" w:rsidRPr="0067034B" w:rsidRDefault="0055519F" w:rsidP="0055519F">
            <w:pPr>
              <w:spacing w:after="0"/>
              <w:outlineLvl w:val="4"/>
              <w:rPr>
                <w:rFonts w:cs="Arial"/>
              </w:rPr>
            </w:pPr>
            <w:r w:rsidRPr="0067034B">
              <w:rPr>
                <w:rFonts w:cs="Arial"/>
              </w:rPr>
              <w:lastRenderedPageBreak/>
              <w:t>GIDFS</w:t>
            </w:r>
          </w:p>
        </w:tc>
        <w:tc>
          <w:tcPr>
            <w:tcW w:w="1416" w:type="dxa"/>
          </w:tcPr>
          <w:p w14:paraId="621517B7" w14:textId="77777777" w:rsidR="0055519F" w:rsidRPr="0067034B" w:rsidRDefault="0055519F" w:rsidP="0055519F">
            <w:pPr>
              <w:spacing w:after="0"/>
              <w:outlineLvl w:val="4"/>
              <w:rPr>
                <w:rFonts w:cs="Arial"/>
              </w:rPr>
            </w:pPr>
            <w:r w:rsidRPr="0067034B">
              <w:rPr>
                <w:rFonts w:cs="Arial"/>
              </w:rPr>
              <w:t>STCP 19-7 Appendix **</w:t>
            </w:r>
          </w:p>
        </w:tc>
        <w:tc>
          <w:tcPr>
            <w:tcW w:w="2109" w:type="dxa"/>
          </w:tcPr>
          <w:p w14:paraId="5E3BB553" w14:textId="290CD5CE" w:rsidR="0055519F" w:rsidRPr="0067034B" w:rsidRDefault="0055519F" w:rsidP="0055519F">
            <w:pPr>
              <w:spacing w:after="0"/>
              <w:outlineLvl w:val="4"/>
              <w:rPr>
                <w:rFonts w:cs="Arial"/>
              </w:rPr>
            </w:pPr>
            <w:r w:rsidRPr="0067034B">
              <w:rPr>
                <w:rFonts w:cs="Arial"/>
              </w:rPr>
              <w:t>Existing Procedure to be followed</w:t>
            </w:r>
          </w:p>
        </w:tc>
        <w:tc>
          <w:tcPr>
            <w:tcW w:w="2100" w:type="dxa"/>
          </w:tcPr>
          <w:p w14:paraId="33A815EF" w14:textId="77777777" w:rsidR="0055519F" w:rsidRPr="0067034B" w:rsidRDefault="0055519F" w:rsidP="0055519F">
            <w:pPr>
              <w:spacing w:after="0"/>
              <w:outlineLvl w:val="4"/>
              <w:rPr>
                <w:rFonts w:cs="Arial"/>
              </w:rPr>
            </w:pPr>
          </w:p>
        </w:tc>
        <w:tc>
          <w:tcPr>
            <w:tcW w:w="2481" w:type="dxa"/>
          </w:tcPr>
          <w:p w14:paraId="525E3110" w14:textId="77777777" w:rsidR="0055519F" w:rsidRPr="0067034B" w:rsidRDefault="0055519F" w:rsidP="0055519F">
            <w:pPr>
              <w:spacing w:after="0"/>
              <w:outlineLvl w:val="4"/>
              <w:rPr>
                <w:rFonts w:cs="Arial"/>
              </w:rPr>
            </w:pPr>
          </w:p>
        </w:tc>
        <w:tc>
          <w:tcPr>
            <w:tcW w:w="2504" w:type="dxa"/>
          </w:tcPr>
          <w:p w14:paraId="028D1858" w14:textId="77777777" w:rsidR="0055519F" w:rsidRPr="0067034B" w:rsidRDefault="0055519F" w:rsidP="0055519F">
            <w:pPr>
              <w:spacing w:after="0"/>
              <w:outlineLvl w:val="4"/>
              <w:rPr>
                <w:rFonts w:cs="Arial"/>
              </w:rPr>
            </w:pPr>
            <w:r w:rsidRPr="0067034B">
              <w:rPr>
                <w:rFonts w:cs="Arial"/>
              </w:rPr>
              <w:t>Lead Parties</w:t>
            </w:r>
          </w:p>
        </w:tc>
      </w:tr>
    </w:tbl>
    <w:p w14:paraId="5F6C4DF0" w14:textId="77777777" w:rsidR="0055519F" w:rsidRPr="0067034B" w:rsidRDefault="0055519F" w:rsidP="0055519F">
      <w:pPr>
        <w:spacing w:after="0"/>
        <w:outlineLvl w:val="4"/>
        <w:rPr>
          <w:rFonts w:cs="Arial"/>
          <w:b/>
          <w:i/>
          <w:sz w:val="24"/>
        </w:rPr>
      </w:pPr>
    </w:p>
    <w:p w14:paraId="58F6E97F" w14:textId="77777777" w:rsidR="0055519F" w:rsidRPr="000727DD" w:rsidRDefault="0055519F" w:rsidP="0055519F">
      <w:pPr>
        <w:rPr>
          <w:rFonts w:cs="Arial"/>
        </w:rPr>
      </w:pPr>
      <w:r w:rsidRPr="000727DD">
        <w:rPr>
          <w:rFonts w:cs="Arial"/>
        </w:rPr>
        <w:t>The above Party Entry Process Timetable has been agreed by:</w:t>
      </w:r>
    </w:p>
    <w:p w14:paraId="136889E7" w14:textId="77777777" w:rsidR="0055519F" w:rsidRPr="000727DD" w:rsidRDefault="0055519F" w:rsidP="0055519F">
      <w:pPr>
        <w:rPr>
          <w:rFonts w:cs="Arial"/>
        </w:rPr>
      </w:pPr>
    </w:p>
    <w:p w14:paraId="2C7F1173" w14:textId="77777777" w:rsidR="0055519F" w:rsidRPr="000727DD" w:rsidRDefault="0055519F" w:rsidP="0055519F">
      <w:pPr>
        <w:rPr>
          <w:rFonts w:cs="Arial"/>
        </w:rPr>
      </w:pPr>
      <w:r w:rsidRPr="000727DD">
        <w:rPr>
          <w:rFonts w:cs="Arial"/>
        </w:rPr>
        <w:t>Party:</w:t>
      </w:r>
      <w:r w:rsidRPr="000727DD">
        <w:rPr>
          <w:rFonts w:cs="Arial"/>
        </w:rPr>
        <w:tab/>
        <w:t>…………………………………STC Committee Representative</w:t>
      </w:r>
      <w:r w:rsidRPr="000727DD">
        <w:rPr>
          <w:rFonts w:cs="Arial"/>
        </w:rPr>
        <w:tab/>
        <w:t>………………………………….</w:t>
      </w:r>
      <w:r w:rsidRPr="000727DD">
        <w:rPr>
          <w:rFonts w:cs="Arial"/>
        </w:rPr>
        <w:tab/>
      </w:r>
      <w:r w:rsidRPr="000727DD">
        <w:rPr>
          <w:rFonts w:cs="Arial"/>
        </w:rPr>
        <w:tab/>
      </w:r>
      <w:proofErr w:type="gramStart"/>
      <w:r w:rsidRPr="000727DD">
        <w:rPr>
          <w:rFonts w:cs="Arial"/>
        </w:rPr>
        <w:t>Date:…</w:t>
      </w:r>
      <w:proofErr w:type="gramEnd"/>
      <w:r w:rsidRPr="000727DD">
        <w:rPr>
          <w:rFonts w:cs="Arial"/>
        </w:rPr>
        <w:t>………………………………...</w:t>
      </w:r>
    </w:p>
    <w:p w14:paraId="21CD3AE7" w14:textId="77777777" w:rsidR="0055519F" w:rsidRPr="000727DD" w:rsidRDefault="0055519F" w:rsidP="0055519F">
      <w:pPr>
        <w:rPr>
          <w:rFonts w:cs="Arial"/>
        </w:rPr>
      </w:pPr>
      <w:r w:rsidRPr="000727DD">
        <w:rPr>
          <w:rFonts w:cs="Arial"/>
        </w:rPr>
        <w:t>Party:</w:t>
      </w:r>
      <w:r w:rsidRPr="000727DD">
        <w:rPr>
          <w:rFonts w:cs="Arial"/>
        </w:rPr>
        <w:tab/>
        <w:t>…………………………………. STC Committee Representative</w:t>
      </w:r>
      <w:r w:rsidRPr="000727DD">
        <w:rPr>
          <w:rFonts w:cs="Arial"/>
        </w:rPr>
        <w:tab/>
        <w:t>…………………………………….</w:t>
      </w:r>
      <w:r w:rsidRPr="000727DD">
        <w:rPr>
          <w:rFonts w:cs="Arial"/>
        </w:rPr>
        <w:tab/>
      </w:r>
      <w:r w:rsidRPr="000727DD">
        <w:rPr>
          <w:rFonts w:cs="Arial"/>
        </w:rPr>
        <w:tab/>
      </w:r>
      <w:proofErr w:type="gramStart"/>
      <w:r w:rsidRPr="000727DD">
        <w:rPr>
          <w:rFonts w:cs="Arial"/>
        </w:rPr>
        <w:t>Date:…</w:t>
      </w:r>
      <w:proofErr w:type="gramEnd"/>
      <w:r w:rsidRPr="000727DD">
        <w:rPr>
          <w:rFonts w:cs="Arial"/>
        </w:rPr>
        <w:t>………………………………...</w:t>
      </w:r>
    </w:p>
    <w:p w14:paraId="0FE4A39B" w14:textId="6C02B7BF" w:rsidR="009B421D" w:rsidRPr="0067034B" w:rsidRDefault="0055519F" w:rsidP="0055519F">
      <w:pPr>
        <w:tabs>
          <w:tab w:val="left" w:pos="4253"/>
        </w:tabs>
        <w:spacing w:before="100" w:beforeAutospacing="1" w:after="100" w:afterAutospacing="1"/>
        <w:jc w:val="both"/>
        <w:rPr>
          <w:rFonts w:cs="Arial"/>
        </w:rPr>
        <w:sectPr w:rsidR="009B421D" w:rsidRPr="0067034B" w:rsidSect="0055519F">
          <w:pgSz w:w="16838" w:h="11906" w:orient="landscape"/>
          <w:pgMar w:top="1800" w:right="1440" w:bottom="1800" w:left="1440" w:header="720" w:footer="720" w:gutter="0"/>
          <w:cols w:space="720"/>
          <w:docGrid w:linePitch="272"/>
        </w:sectPr>
      </w:pPr>
      <w:r w:rsidRPr="000727DD">
        <w:rPr>
          <w:rFonts w:cs="Arial"/>
        </w:rPr>
        <w:t>Party:</w:t>
      </w:r>
      <w:r w:rsidR="00456F6D" w:rsidRPr="000727DD">
        <w:rPr>
          <w:rFonts w:cs="Arial"/>
        </w:rPr>
        <w:t xml:space="preserve">     </w:t>
      </w:r>
      <w:r w:rsidRPr="000727DD">
        <w:rPr>
          <w:rFonts w:cs="Arial"/>
        </w:rPr>
        <w:t>…………………………………. STC Committee Representative</w:t>
      </w:r>
      <w:r w:rsidRPr="000727DD">
        <w:rPr>
          <w:rFonts w:cs="Arial"/>
        </w:rPr>
        <w:tab/>
        <w:t>…………………………………….</w:t>
      </w:r>
      <w:r w:rsidRPr="000727DD">
        <w:rPr>
          <w:rFonts w:cs="Arial"/>
        </w:rPr>
        <w:tab/>
      </w:r>
      <w:r w:rsidRPr="000727DD">
        <w:rPr>
          <w:rFonts w:cs="Arial"/>
        </w:rPr>
        <w:tab/>
        <w:t>Date:</w:t>
      </w:r>
      <w:r w:rsidR="00456F6D" w:rsidRPr="000727DD">
        <w:rPr>
          <w:rFonts w:cs="Arial"/>
        </w:rPr>
        <w:t xml:space="preserve"> …………………………………...</w:t>
      </w:r>
    </w:p>
    <w:p w14:paraId="152DAFAA" w14:textId="79B38E01" w:rsidR="009E202D" w:rsidRPr="000727DD" w:rsidRDefault="009E202D" w:rsidP="00FC1D26">
      <w:pPr>
        <w:spacing w:before="20" w:after="0" w:line="360" w:lineRule="auto"/>
        <w:textAlignment w:val="baseline"/>
        <w:rPr>
          <w:rFonts w:eastAsia="Arial" w:cs="Arial"/>
          <w:b/>
          <w:color w:val="000000"/>
          <w:szCs w:val="22"/>
          <w:u w:val="single"/>
          <w:lang w:val="en-US"/>
        </w:rPr>
      </w:pPr>
      <w:r w:rsidRPr="000727DD">
        <w:rPr>
          <w:rFonts w:eastAsia="Arial" w:cs="Arial"/>
          <w:b/>
          <w:color w:val="000000"/>
          <w:szCs w:val="22"/>
          <w:u w:val="single"/>
          <w:lang w:val="en-US"/>
        </w:rPr>
        <w:lastRenderedPageBreak/>
        <w:t xml:space="preserve">APPENDIX </w:t>
      </w:r>
      <w:r w:rsidR="00FC1D26" w:rsidRPr="000727DD">
        <w:rPr>
          <w:rFonts w:eastAsia="Arial" w:cs="Arial"/>
          <w:b/>
          <w:color w:val="000000"/>
          <w:szCs w:val="22"/>
          <w:u w:val="single"/>
          <w:lang w:val="en-US"/>
        </w:rPr>
        <w:t>A3</w:t>
      </w:r>
    </w:p>
    <w:p w14:paraId="14B8C5A2" w14:textId="77777777" w:rsidR="009E202D" w:rsidRPr="000727DD" w:rsidRDefault="009E202D" w:rsidP="009E202D">
      <w:pPr>
        <w:spacing w:before="20" w:after="0" w:line="360" w:lineRule="auto"/>
        <w:jc w:val="center"/>
        <w:textAlignment w:val="baseline"/>
        <w:rPr>
          <w:rFonts w:eastAsia="Arial" w:cs="Arial"/>
          <w:b/>
          <w:color w:val="000000"/>
          <w:szCs w:val="22"/>
          <w:u w:val="single"/>
          <w:lang w:val="en-US"/>
        </w:rPr>
      </w:pPr>
      <w:r w:rsidRPr="000727DD">
        <w:rPr>
          <w:rFonts w:eastAsia="Arial" w:cs="Arial"/>
          <w:b/>
          <w:color w:val="000000"/>
          <w:szCs w:val="22"/>
          <w:u w:val="single"/>
          <w:lang w:val="en-US"/>
        </w:rPr>
        <w:t>CATO-TO CONSTRUCTION PROGRAMME</w:t>
      </w:r>
    </w:p>
    <w:p w14:paraId="0F828629" w14:textId="77777777" w:rsidR="009E202D" w:rsidRPr="000727DD" w:rsidRDefault="009E202D" w:rsidP="009E202D">
      <w:pPr>
        <w:spacing w:after="0"/>
        <w:ind w:left="2835" w:hanging="2835"/>
        <w:rPr>
          <w:rFonts w:eastAsia="PMingLiU" w:cs="Arial"/>
          <w:lang w:val="en-US"/>
        </w:rPr>
      </w:pPr>
    </w:p>
    <w:p w14:paraId="1D61901D"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CATO:</w:t>
      </w:r>
      <w:r w:rsidRPr="000727DD">
        <w:rPr>
          <w:rFonts w:eastAsia="PMingLiU" w:cs="Arial"/>
          <w:lang w:val="en-US"/>
        </w:rPr>
        <w:tab/>
      </w:r>
      <w:r w:rsidRPr="000727DD">
        <w:rPr>
          <w:rFonts w:eastAsia="PMingLiU" w:cs="Arial"/>
          <w:lang w:val="en-US"/>
        </w:rPr>
        <w:tab/>
      </w:r>
      <w:r w:rsidRPr="000727DD">
        <w:rPr>
          <w:rFonts w:eastAsia="PMingLiU" w:cs="Arial"/>
          <w:lang w:val="en-US"/>
        </w:rPr>
        <w:tab/>
        <w:t>*********</w:t>
      </w:r>
    </w:p>
    <w:p w14:paraId="42E26B5F" w14:textId="77777777" w:rsidR="009E202D" w:rsidRPr="000727DD" w:rsidRDefault="009E202D" w:rsidP="009E202D">
      <w:pPr>
        <w:spacing w:after="0"/>
        <w:ind w:left="2835" w:hanging="2835"/>
        <w:rPr>
          <w:rFonts w:eastAsia="PMingLiU" w:cs="Arial"/>
          <w:lang w:val="en-US"/>
        </w:rPr>
      </w:pPr>
    </w:p>
    <w:p w14:paraId="033DF641"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Connection Site</w:t>
      </w:r>
      <w:proofErr w:type="gramStart"/>
      <w:r w:rsidRPr="000727DD">
        <w:rPr>
          <w:rFonts w:eastAsia="PMingLiU" w:cs="Arial"/>
          <w:lang w:val="en-US"/>
        </w:rPr>
        <w:t>:</w:t>
      </w:r>
      <w:r w:rsidRPr="000727DD">
        <w:rPr>
          <w:rFonts w:eastAsia="PMingLiU" w:cs="Arial"/>
          <w:lang w:val="en-US"/>
        </w:rPr>
        <w:tab/>
      </w:r>
      <w:r w:rsidRPr="000727DD">
        <w:rPr>
          <w:rFonts w:eastAsia="PMingLiU" w:cs="Arial"/>
          <w:lang w:val="en-US"/>
        </w:rPr>
        <w:tab/>
      </w:r>
      <w:r w:rsidRPr="000727DD">
        <w:rPr>
          <w:rFonts w:eastAsia="PMingLiU" w:cs="Arial"/>
          <w:lang w:val="en-US"/>
        </w:rPr>
        <w:tab/>
      </w:r>
      <w:proofErr w:type="gramEnd"/>
      <w:r w:rsidRPr="000727DD">
        <w:rPr>
          <w:rFonts w:eastAsia="PMingLiU" w:cs="Arial"/>
          <w:lang w:val="en-US"/>
        </w:rPr>
        <w:t>********* Substation</w:t>
      </w:r>
    </w:p>
    <w:p w14:paraId="7B1CCDD0" w14:textId="77777777" w:rsidR="009E202D" w:rsidRPr="000727DD" w:rsidRDefault="009E202D" w:rsidP="009E202D">
      <w:pPr>
        <w:spacing w:after="0"/>
        <w:ind w:right="-1949"/>
        <w:rPr>
          <w:rFonts w:eastAsia="PMingLiU" w:cs="Arial"/>
          <w:sz w:val="22"/>
          <w:szCs w:val="22"/>
          <w:lang w:val="en-US"/>
        </w:rPr>
      </w:pPr>
      <w:r w:rsidRPr="000727DD">
        <w:rPr>
          <w:rFonts w:eastAsia="PMingLiU" w:cs="Arial"/>
          <w:sz w:val="22"/>
          <w:szCs w:val="22"/>
          <w:lang w:val="en-US"/>
        </w:rPr>
        <w:t>_________________________________________________________________________________</w:t>
      </w:r>
    </w:p>
    <w:p w14:paraId="1B10993B" w14:textId="77777777" w:rsidR="009E202D" w:rsidRPr="000727DD" w:rsidRDefault="009E202D" w:rsidP="009E202D">
      <w:pPr>
        <w:spacing w:before="482" w:after="203" w:line="235" w:lineRule="exact"/>
        <w:textAlignment w:val="baseline"/>
        <w:rPr>
          <w:rFonts w:eastAsia="Arial" w:cs="Arial"/>
          <w:color w:val="000000"/>
          <w:szCs w:val="22"/>
          <w:lang w:val="en-US"/>
        </w:rPr>
      </w:pPr>
      <w:r w:rsidRPr="000727DD">
        <w:rPr>
          <w:rFonts w:eastAsia="Arial" w:cs="Arial"/>
          <w:color w:val="000000"/>
          <w:szCs w:val="22"/>
          <w:lang w:val="en-US"/>
        </w:rPr>
        <w:t xml:space="preserve">The Construction </w:t>
      </w:r>
      <w:proofErr w:type="spellStart"/>
      <w:r w:rsidRPr="000727DD">
        <w:rPr>
          <w:rFonts w:eastAsia="Arial" w:cs="Arial"/>
          <w:color w:val="000000"/>
          <w:szCs w:val="22"/>
          <w:lang w:val="en-US"/>
        </w:rPr>
        <w:t>Programme</w:t>
      </w:r>
      <w:proofErr w:type="spellEnd"/>
      <w:r w:rsidRPr="000727DD">
        <w:rPr>
          <w:rFonts w:eastAsia="Arial" w:cs="Arial"/>
          <w:color w:val="000000"/>
          <w:szCs w:val="22"/>
          <w:lang w:val="en-US"/>
        </w:rPr>
        <w:t xml:space="preserve"> comprises the following:</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EDD63E6"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6D32FCB" w14:textId="77777777" w:rsidR="009E202D" w:rsidRPr="000727DD" w:rsidRDefault="009E202D" w:rsidP="009E202D">
            <w:pPr>
              <w:spacing w:before="74" w:after="58"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CATO Requirements</w:t>
            </w:r>
          </w:p>
        </w:tc>
      </w:tr>
      <w:tr w:rsidR="009E202D" w:rsidRPr="0067034B" w14:paraId="684D03E0"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E4E50A3"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3D784E23" w14:textId="77777777" w:rsidR="009E202D" w:rsidRPr="000727DD" w:rsidRDefault="009E202D" w:rsidP="009E202D">
            <w:pPr>
              <w:spacing w:before="76" w:after="59" w:line="206" w:lineRule="exact"/>
              <w:ind w:left="36" w:right="180"/>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CATO expects to apply for Planning consent</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4B5A7526"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1EEF963C"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D9A96BE"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5E95E637"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Financial Investment Decision is achieved by the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37ADBB1A"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4712E9D9"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6341B4"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2DC824A"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CATO to confirm to PTO the design of the CATO’s substation bays</w:t>
            </w:r>
          </w:p>
        </w:tc>
        <w:tc>
          <w:tcPr>
            <w:tcW w:w="1992" w:type="dxa"/>
            <w:tcBorders>
              <w:top w:val="single" w:sz="6" w:space="0" w:color="000000"/>
              <w:left w:val="single" w:sz="6" w:space="0" w:color="000000"/>
              <w:bottom w:val="single" w:sz="6" w:space="0" w:color="000000"/>
              <w:right w:val="single" w:sz="6" w:space="0" w:color="000000"/>
            </w:tcBorders>
            <w:vAlign w:val="center"/>
          </w:tcPr>
          <w:p w14:paraId="207F19F1"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7FB9D33A"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BA2059F"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6" w:space="0" w:color="000000"/>
              <w:left w:val="single" w:sz="6" w:space="0" w:color="000000"/>
              <w:bottom w:val="single" w:sz="6" w:space="0" w:color="000000"/>
              <w:right w:val="single" w:sz="6" w:space="0" w:color="000000"/>
            </w:tcBorders>
            <w:hideMark/>
          </w:tcPr>
          <w:p w14:paraId="51BE6BCB" w14:textId="77777777" w:rsidR="009E202D" w:rsidRPr="000727DD" w:rsidRDefault="009E202D" w:rsidP="009E202D">
            <w:pPr>
              <w:spacing w:before="76" w:after="59" w:line="206" w:lineRule="exact"/>
              <w:ind w:left="36" w:right="396"/>
              <w:textAlignment w:val="baseline"/>
              <w:rPr>
                <w:rFonts w:eastAsia="Arial" w:cs="Arial"/>
                <w:color w:val="000000"/>
                <w:sz w:val="18"/>
                <w:szCs w:val="22"/>
                <w:lang w:val="en-US"/>
              </w:rPr>
            </w:pPr>
            <w:r w:rsidRPr="000727DD">
              <w:rPr>
                <w:rFonts w:eastAsia="Arial" w:cs="Arial"/>
                <w:color w:val="000000"/>
                <w:sz w:val="18"/>
                <w:szCs w:val="22"/>
                <w:lang w:val="en-US"/>
              </w:rPr>
              <w:t>Data exchange as outlined in the STCP 12-1</w:t>
            </w:r>
          </w:p>
        </w:tc>
        <w:tc>
          <w:tcPr>
            <w:tcW w:w="1992" w:type="dxa"/>
            <w:tcBorders>
              <w:top w:val="single" w:sz="6" w:space="0" w:color="000000"/>
              <w:left w:val="single" w:sz="6" w:space="0" w:color="000000"/>
              <w:bottom w:val="single" w:sz="6" w:space="0" w:color="000000"/>
              <w:right w:val="single" w:sz="6" w:space="0" w:color="000000"/>
            </w:tcBorders>
            <w:vAlign w:val="center"/>
          </w:tcPr>
          <w:p w14:paraId="113A2C15"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2D3A8868" w14:textId="77777777" w:rsidTr="00C62F69">
        <w:trPr>
          <w:trHeight w:hRule="exact" w:val="52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6E961B7" w14:textId="77777777" w:rsidR="009E202D" w:rsidRPr="000727DD" w:rsidRDefault="009E202D" w:rsidP="009E202D">
            <w:pPr>
              <w:spacing w:before="74" w:after="4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125676E2" w14:textId="77777777" w:rsidR="009E202D" w:rsidRPr="000727DD" w:rsidRDefault="009E202D" w:rsidP="009E202D">
            <w:pPr>
              <w:spacing w:before="74" w:after="49" w:line="208" w:lineRule="exact"/>
              <w:ind w:left="57"/>
              <w:textAlignment w:val="baseline"/>
              <w:rPr>
                <w:rFonts w:eastAsia="Arial" w:cs="Arial"/>
                <w:color w:val="000000"/>
                <w:sz w:val="18"/>
                <w:szCs w:val="22"/>
                <w:lang w:val="en-US"/>
              </w:rPr>
            </w:pPr>
            <w:r w:rsidRPr="000727DD">
              <w:rPr>
                <w:rFonts w:eastAsia="Arial" w:cs="Arial"/>
                <w:color w:val="000000"/>
                <w:sz w:val="18"/>
                <w:szCs w:val="22"/>
                <w:lang w:val="en-US"/>
              </w:rPr>
              <w:t xml:space="preserve">The </w:t>
            </w:r>
            <w:proofErr w:type="gramStart"/>
            <w:r w:rsidRPr="000727DD">
              <w:rPr>
                <w:rFonts w:eastAsia="Arial" w:cs="Arial"/>
                <w:color w:val="000000"/>
                <w:sz w:val="18"/>
                <w:szCs w:val="22"/>
                <w:lang w:val="en-US"/>
              </w:rPr>
              <w:t>date by</w:t>
            </w:r>
            <w:proofErr w:type="gramEnd"/>
            <w:r w:rsidRPr="000727DD">
              <w:rPr>
                <w:rFonts w:eastAsia="Arial" w:cs="Arial"/>
                <w:color w:val="000000"/>
                <w:sz w:val="18"/>
                <w:szCs w:val="22"/>
                <w:lang w:val="en-US"/>
              </w:rPr>
              <w:t xml:space="preserve"> when final diagrams are exchanged and agreed between The PTO and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1A1B87EE" w14:textId="77777777" w:rsidR="009E202D" w:rsidRPr="000727DD" w:rsidRDefault="009E202D" w:rsidP="009E202D">
            <w:pPr>
              <w:spacing w:before="74" w:after="49" w:line="208" w:lineRule="exact"/>
              <w:ind w:left="67"/>
              <w:textAlignment w:val="baseline"/>
              <w:rPr>
                <w:rFonts w:eastAsia="Arial" w:cs="Arial"/>
                <w:color w:val="000000"/>
                <w:sz w:val="18"/>
                <w:szCs w:val="22"/>
                <w:lang w:val="en-US"/>
              </w:rPr>
            </w:pPr>
          </w:p>
        </w:tc>
      </w:tr>
      <w:tr w:rsidR="009E202D" w:rsidRPr="0067034B" w14:paraId="031DE19E"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98FDA8B" w14:textId="77777777" w:rsidR="009E202D" w:rsidRPr="000727DD" w:rsidRDefault="009E202D" w:rsidP="009E202D">
            <w:pPr>
              <w:spacing w:before="180" w:after="163"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6</w:t>
            </w:r>
          </w:p>
        </w:tc>
        <w:tc>
          <w:tcPr>
            <w:tcW w:w="6518" w:type="dxa"/>
            <w:tcBorders>
              <w:top w:val="single" w:sz="6" w:space="0" w:color="000000"/>
              <w:left w:val="single" w:sz="6" w:space="0" w:color="000000"/>
              <w:bottom w:val="single" w:sz="6" w:space="0" w:color="000000"/>
              <w:right w:val="single" w:sz="6" w:space="0" w:color="000000"/>
            </w:tcBorders>
            <w:hideMark/>
          </w:tcPr>
          <w:p w14:paraId="5EBFDB63" w14:textId="77777777" w:rsidR="009E202D" w:rsidRPr="000727DD" w:rsidRDefault="009E202D" w:rsidP="009E202D">
            <w:pPr>
              <w:spacing w:before="81" w:after="58" w:line="206" w:lineRule="exact"/>
              <w:ind w:left="36" w:right="360"/>
              <w:textAlignment w:val="baseline"/>
              <w:rPr>
                <w:rFonts w:eastAsia="Arial" w:cs="Arial"/>
                <w:color w:val="000000"/>
                <w:sz w:val="18"/>
                <w:szCs w:val="22"/>
                <w:lang w:val="en-US"/>
              </w:rPr>
            </w:pPr>
            <w:r w:rsidRPr="000727DD">
              <w:rPr>
                <w:rFonts w:eastAsia="Arial" w:cs="Arial"/>
                <w:color w:val="000000"/>
                <w:sz w:val="18"/>
                <w:szCs w:val="22"/>
                <w:lang w:val="en-US"/>
              </w:rPr>
              <w:t>The date by which all CATO's Works are to be completed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01505D74" w14:textId="77777777" w:rsidR="009E202D" w:rsidRPr="000727DD" w:rsidRDefault="009E202D" w:rsidP="009E202D">
            <w:pPr>
              <w:spacing w:before="180" w:after="163" w:line="208" w:lineRule="exact"/>
              <w:ind w:left="67"/>
              <w:textAlignment w:val="baseline"/>
              <w:rPr>
                <w:rFonts w:eastAsia="Arial" w:cs="Arial"/>
                <w:color w:val="000000"/>
                <w:sz w:val="18"/>
                <w:szCs w:val="22"/>
                <w:lang w:val="en-US"/>
              </w:rPr>
            </w:pPr>
          </w:p>
        </w:tc>
      </w:tr>
    </w:tbl>
    <w:p w14:paraId="2C651FE6" w14:textId="77777777" w:rsidR="009E202D" w:rsidRPr="000727DD" w:rsidRDefault="009E202D" w:rsidP="009E202D">
      <w:pPr>
        <w:spacing w:after="0"/>
        <w:jc w:val="both"/>
        <w:rPr>
          <w:rFonts w:eastAsia="PMingLiU" w:cs="Arial"/>
          <w:sz w:val="22"/>
          <w:szCs w:val="22"/>
          <w:lang w:val="en-US"/>
        </w:rPr>
      </w:pPr>
    </w:p>
    <w:p w14:paraId="3E85940E" w14:textId="77777777" w:rsidR="009E202D" w:rsidRPr="000727DD" w:rsidRDefault="009E202D" w:rsidP="009E202D">
      <w:pPr>
        <w:spacing w:before="2" w:after="215"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Pre-Construction </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7F04C68"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258DB1F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Optioneering</w:t>
            </w:r>
          </w:p>
        </w:tc>
      </w:tr>
      <w:tr w:rsidR="009E202D" w:rsidRPr="0067034B" w14:paraId="6ABA64D2" w14:textId="77777777" w:rsidTr="00C62F69">
        <w:trPr>
          <w:trHeight w:hRule="exact" w:val="55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B01429"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460255B1" w14:textId="77777777" w:rsidR="009E202D" w:rsidRPr="000727DD" w:rsidRDefault="009E202D" w:rsidP="009E202D">
            <w:pPr>
              <w:spacing w:before="75" w:after="63" w:line="207" w:lineRule="exact"/>
              <w:ind w:left="36" w:right="432"/>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PTO should review the relevant reinforcement works to deliver a compliant CATO Transmission Interface </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629E373F"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r w:rsidR="009E202D" w:rsidRPr="0067034B" w14:paraId="137B468B" w14:textId="77777777" w:rsidTr="00C62F69">
        <w:trPr>
          <w:trHeight w:val="482"/>
        </w:trPr>
        <w:tc>
          <w:tcPr>
            <w:tcW w:w="9091" w:type="dxa"/>
            <w:gridSpan w:val="3"/>
            <w:tcBorders>
              <w:top w:val="single" w:sz="6" w:space="0" w:color="000000"/>
              <w:left w:val="single" w:sz="6" w:space="0" w:color="000000"/>
              <w:bottom w:val="single" w:sz="6" w:space="0" w:color="000000"/>
              <w:right w:val="single" w:sz="6" w:space="0" w:color="000000"/>
            </w:tcBorders>
            <w:hideMark/>
          </w:tcPr>
          <w:p w14:paraId="0BBAAC93" w14:textId="77777777" w:rsidR="009E202D" w:rsidRPr="000727DD" w:rsidRDefault="009E202D" w:rsidP="009E202D">
            <w:pPr>
              <w:spacing w:before="180" w:after="164" w:line="208" w:lineRule="exact"/>
              <w:ind w:right="591"/>
              <w:textAlignment w:val="baseline"/>
              <w:rPr>
                <w:rFonts w:eastAsia="Arial" w:cs="Arial"/>
                <w:b/>
                <w:color w:val="000000"/>
                <w:sz w:val="18"/>
                <w:szCs w:val="22"/>
                <w:lang w:val="en-US"/>
              </w:rPr>
            </w:pPr>
            <w:r w:rsidRPr="000727DD">
              <w:rPr>
                <w:rFonts w:eastAsia="Arial" w:cs="Arial"/>
                <w:b/>
                <w:color w:val="000000"/>
                <w:sz w:val="18"/>
                <w:szCs w:val="22"/>
                <w:lang w:val="en-US"/>
              </w:rPr>
              <w:t>Detailed Engineering</w:t>
            </w:r>
          </w:p>
        </w:tc>
      </w:tr>
      <w:tr w:rsidR="009E202D" w:rsidRPr="0067034B" w14:paraId="68F63753" w14:textId="77777777" w:rsidTr="00C62F69">
        <w:trPr>
          <w:trHeight w:hRule="exact" w:val="999"/>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7B4DEC61"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hideMark/>
          </w:tcPr>
          <w:p w14:paraId="777233AE" w14:textId="77777777" w:rsidR="009E202D" w:rsidRPr="000727DD" w:rsidRDefault="009E202D" w:rsidP="009E202D">
            <w:pPr>
              <w:spacing w:before="75" w:after="63" w:line="207" w:lineRule="exact"/>
              <w:ind w:left="36" w:right="432"/>
              <w:textAlignment w:val="baseline"/>
              <w:rPr>
                <w:rFonts w:eastAsia="Arial" w:cs="Arial"/>
                <w:b/>
                <w:color w:val="000000"/>
                <w:sz w:val="18"/>
                <w:szCs w:val="22"/>
                <w:lang w:val="en-US"/>
              </w:rPr>
            </w:pPr>
            <w:r w:rsidRPr="000727DD">
              <w:rPr>
                <w:rFonts w:eastAsia="Arial" w:cs="Arial"/>
                <w:color w:val="000000"/>
                <w:sz w:val="18"/>
                <w:szCs w:val="22"/>
                <w:lang w:val="en-US"/>
              </w:rPr>
              <w:t xml:space="preserve">PTO and the CATO jointly carry out site investigations to confirm ground </w:t>
            </w:r>
            <w:proofErr w:type="gramStart"/>
            <w:r w:rsidRPr="000727DD">
              <w:rPr>
                <w:rFonts w:eastAsia="Arial" w:cs="Arial"/>
                <w:color w:val="000000"/>
                <w:sz w:val="18"/>
                <w:szCs w:val="22"/>
                <w:lang w:val="en-US"/>
              </w:rPr>
              <w:t>condition</w:t>
            </w:r>
            <w:proofErr w:type="gramEnd"/>
            <w:r w:rsidRPr="000727DD">
              <w:rPr>
                <w:rFonts w:eastAsia="Arial" w:cs="Arial"/>
                <w:color w:val="000000"/>
                <w:sz w:val="18"/>
                <w:szCs w:val="22"/>
                <w:lang w:val="en-US"/>
              </w:rPr>
              <w:t xml:space="preserve"> to inform tender specifications at CATO Transmission Interface Site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73359085"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bl>
    <w:p w14:paraId="48B5527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p>
    <w:p w14:paraId="6F29FEA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Construction </w:t>
      </w:r>
    </w:p>
    <w:tbl>
      <w:tblPr>
        <w:tblW w:w="9105" w:type="dxa"/>
        <w:tblInd w:w="122" w:type="dxa"/>
        <w:tblLayout w:type="fixed"/>
        <w:tblCellMar>
          <w:left w:w="0" w:type="dxa"/>
          <w:right w:w="0" w:type="dxa"/>
        </w:tblCellMar>
        <w:tblLook w:val="04A0" w:firstRow="1" w:lastRow="0" w:firstColumn="1" w:lastColumn="0" w:noHBand="0" w:noVBand="1"/>
      </w:tblPr>
      <w:tblGrid>
        <w:gridCol w:w="13"/>
        <w:gridCol w:w="569"/>
        <w:gridCol w:w="12"/>
        <w:gridCol w:w="6507"/>
        <w:gridCol w:w="12"/>
        <w:gridCol w:w="1980"/>
        <w:gridCol w:w="12"/>
      </w:tblGrid>
      <w:tr w:rsidR="009E202D" w:rsidRPr="0067034B" w14:paraId="76A06922" w14:textId="77777777" w:rsidTr="00C62F69">
        <w:trPr>
          <w:gridBefore w:val="1"/>
          <w:wBefore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391BB2A0"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Tendering</w:t>
            </w:r>
          </w:p>
        </w:tc>
      </w:tr>
      <w:tr w:rsidR="009E202D" w:rsidRPr="0067034B" w14:paraId="3BBFBCC3" w14:textId="77777777" w:rsidTr="00C62F69">
        <w:trPr>
          <w:gridBefore w:val="1"/>
          <w:wBefore w:w="12" w:type="dxa"/>
          <w:trHeight w:hRule="exact" w:val="740"/>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02EE225C" w14:textId="77777777" w:rsidR="009E202D" w:rsidRPr="000727DD" w:rsidRDefault="009E202D" w:rsidP="009E202D">
            <w:pPr>
              <w:spacing w:before="180" w:after="164"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04A8D135" w14:textId="77777777" w:rsidR="009E202D" w:rsidRPr="000727DD" w:rsidRDefault="009E202D" w:rsidP="009E202D">
            <w:pPr>
              <w:spacing w:before="75" w:after="63" w:line="207" w:lineRule="exact"/>
              <w:ind w:left="36" w:right="648"/>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commence the tender process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B6E910E" w14:textId="77777777" w:rsidR="009E202D" w:rsidRPr="000727DD" w:rsidRDefault="009E202D" w:rsidP="009E202D">
            <w:pPr>
              <w:spacing w:before="180" w:after="164" w:line="208" w:lineRule="exact"/>
              <w:ind w:right="351"/>
              <w:jc w:val="center"/>
              <w:textAlignment w:val="baseline"/>
              <w:rPr>
                <w:rFonts w:eastAsia="Arial" w:cs="Arial"/>
                <w:color w:val="000000"/>
                <w:sz w:val="18"/>
                <w:szCs w:val="22"/>
                <w:lang w:val="en-US"/>
              </w:rPr>
            </w:pPr>
          </w:p>
        </w:tc>
      </w:tr>
      <w:tr w:rsidR="009E202D" w:rsidRPr="0067034B" w14:paraId="754975AC" w14:textId="77777777" w:rsidTr="00C62F69">
        <w:trPr>
          <w:gridAfter w:val="1"/>
          <w:wAfter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45B96AF8" w14:textId="77777777" w:rsidR="009E202D" w:rsidRPr="000727DD" w:rsidRDefault="009E202D" w:rsidP="009E202D">
            <w:pPr>
              <w:spacing w:before="74" w:after="49"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Contract Award</w:t>
            </w:r>
          </w:p>
        </w:tc>
      </w:tr>
      <w:tr w:rsidR="009E202D" w:rsidRPr="0067034B" w14:paraId="638DAAA3" w14:textId="77777777" w:rsidTr="00C62F69">
        <w:trPr>
          <w:gridAfter w:val="1"/>
          <w:wAfter w:w="12" w:type="dxa"/>
          <w:trHeight w:hRule="exact" w:val="798"/>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1E342F90" w14:textId="77777777" w:rsidR="009E202D" w:rsidRPr="000727DD" w:rsidRDefault="009E202D" w:rsidP="009E202D">
            <w:pPr>
              <w:spacing w:before="179"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53116654" w14:textId="77777777" w:rsidR="009E202D" w:rsidRPr="000727DD" w:rsidRDefault="009E202D" w:rsidP="009E202D">
            <w:pPr>
              <w:spacing w:before="71" w:after="58" w:line="211" w:lineRule="exact"/>
              <w:ind w:left="36" w:right="720"/>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award contracts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D8F7523" w14:textId="77777777" w:rsidR="009E202D" w:rsidRPr="000727DD" w:rsidRDefault="009E202D" w:rsidP="009E202D">
            <w:pPr>
              <w:spacing w:before="179" w:after="164" w:line="208" w:lineRule="exact"/>
              <w:jc w:val="center"/>
              <w:textAlignment w:val="baseline"/>
              <w:rPr>
                <w:rFonts w:eastAsia="Arial" w:cs="Arial"/>
                <w:color w:val="000000"/>
                <w:sz w:val="18"/>
                <w:szCs w:val="22"/>
                <w:lang w:val="en-US"/>
              </w:rPr>
            </w:pPr>
          </w:p>
        </w:tc>
      </w:tr>
    </w:tbl>
    <w:p w14:paraId="4CD810C5" w14:textId="77777777" w:rsidR="009E202D" w:rsidRPr="000727DD" w:rsidRDefault="009E202D" w:rsidP="009E202D">
      <w:pPr>
        <w:spacing w:after="201" w:line="20" w:lineRule="exact"/>
        <w:rPr>
          <w:rFonts w:eastAsia="PMingLiU" w:cs="Arial"/>
          <w:sz w:val="22"/>
          <w:szCs w:val="22"/>
          <w:lang w:val="en-US"/>
        </w:rPr>
      </w:pPr>
    </w:p>
    <w:p w14:paraId="18084271" w14:textId="77777777" w:rsidR="009E202D" w:rsidRPr="000727DD" w:rsidRDefault="009E202D" w:rsidP="009E202D">
      <w:pPr>
        <w:spacing w:after="201" w:line="20" w:lineRule="exact"/>
        <w:rPr>
          <w:rFonts w:eastAsia="PMingLiU" w:cs="Arial"/>
          <w:sz w:val="22"/>
          <w:szCs w:val="22"/>
          <w:lang w:val="en-US"/>
        </w:rPr>
      </w:pPr>
    </w:p>
    <w:p w14:paraId="0FE9999C" w14:textId="77777777" w:rsidR="009E202D" w:rsidRPr="000727DD" w:rsidRDefault="009E202D" w:rsidP="009E202D">
      <w:pPr>
        <w:spacing w:after="201" w:line="20" w:lineRule="exact"/>
        <w:rPr>
          <w:rFonts w:eastAsia="PMingLiU" w:cs="Arial"/>
          <w:sz w:val="22"/>
          <w:szCs w:val="22"/>
          <w:lang w:val="en-US"/>
        </w:rPr>
      </w:pPr>
    </w:p>
    <w:p w14:paraId="0FB69DC3" w14:textId="77777777" w:rsidR="009E202D" w:rsidRPr="000727DD" w:rsidRDefault="009E202D" w:rsidP="009E202D">
      <w:pPr>
        <w:spacing w:after="201" w:line="20" w:lineRule="exact"/>
        <w:rPr>
          <w:rFonts w:eastAsia="PMingLiU" w:cs="Arial"/>
          <w:sz w:val="22"/>
          <w:szCs w:val="22"/>
          <w:lang w:val="en-US"/>
        </w:rPr>
      </w:pPr>
    </w:p>
    <w:tbl>
      <w:tblPr>
        <w:tblW w:w="0" w:type="auto"/>
        <w:tblInd w:w="134" w:type="dxa"/>
        <w:tblLayout w:type="fixed"/>
        <w:tblCellMar>
          <w:left w:w="0" w:type="dxa"/>
          <w:right w:w="0" w:type="dxa"/>
        </w:tblCellMar>
        <w:tblLook w:val="04A0" w:firstRow="1" w:lastRow="0" w:firstColumn="1" w:lastColumn="0" w:noHBand="0" w:noVBand="1"/>
      </w:tblPr>
      <w:tblGrid>
        <w:gridCol w:w="581"/>
        <w:gridCol w:w="6518"/>
        <w:gridCol w:w="1992"/>
      </w:tblGrid>
      <w:tr w:rsidR="009E202D" w:rsidRPr="0067034B" w14:paraId="7EAB8A53"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BCEFC2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lastRenderedPageBreak/>
              <w:t>Equipment Order</w:t>
            </w:r>
          </w:p>
        </w:tc>
      </w:tr>
      <w:tr w:rsidR="009E202D" w:rsidRPr="0067034B" w14:paraId="24170F93" w14:textId="77777777" w:rsidTr="00C62F69">
        <w:trPr>
          <w:trHeight w:hRule="exact" w:val="70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5E69A9A"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AC5B094" w14:textId="77777777" w:rsidR="009E202D" w:rsidRPr="000727DD" w:rsidRDefault="009E202D" w:rsidP="009E202D">
            <w:pPr>
              <w:spacing w:before="80" w:after="58" w:line="207" w:lineRule="exact"/>
              <w:ind w:left="36" w:right="936"/>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place orders for equipment for the transmission reinforcement works at the CATO Transmission Interface Site.</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1D14052B" w14:textId="77777777" w:rsidR="009E202D" w:rsidRPr="000727DD" w:rsidRDefault="009E202D" w:rsidP="009E202D">
            <w:pPr>
              <w:spacing w:before="180" w:after="164" w:line="208" w:lineRule="exact"/>
              <w:ind w:right="293"/>
              <w:jc w:val="right"/>
              <w:textAlignment w:val="baseline"/>
              <w:rPr>
                <w:rFonts w:eastAsia="Arial" w:cs="Arial"/>
                <w:color w:val="000000"/>
                <w:sz w:val="18"/>
                <w:szCs w:val="22"/>
                <w:lang w:val="en-US"/>
              </w:rPr>
            </w:pPr>
          </w:p>
        </w:tc>
      </w:tr>
    </w:tbl>
    <w:p w14:paraId="23BD42C9" w14:textId="77777777" w:rsidR="009E202D" w:rsidRPr="000727DD" w:rsidRDefault="009E202D" w:rsidP="009E202D">
      <w:pPr>
        <w:spacing w:after="0"/>
        <w:jc w:val="both"/>
        <w:rPr>
          <w:rFonts w:eastAsia="PMingLiU" w:cs="Arial"/>
          <w:sz w:val="22"/>
          <w:szCs w:val="22"/>
          <w:lang w:val="en-US"/>
        </w:rPr>
      </w:pPr>
    </w:p>
    <w:p w14:paraId="2EB7DE54" w14:textId="77777777" w:rsidR="009E202D" w:rsidRPr="000727DD" w:rsidRDefault="009E202D" w:rsidP="009E202D">
      <w:pPr>
        <w:spacing w:after="0"/>
        <w:jc w:val="both"/>
        <w:rPr>
          <w:rFonts w:eastAsia="PMingLiU" w:cs="Arial"/>
          <w:sz w:val="22"/>
          <w:szCs w:val="22"/>
          <w:lang w:val="en-US"/>
        </w:rPr>
      </w:pP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9555191" w14:textId="77777777" w:rsidTr="00C62F69">
        <w:trPr>
          <w:trHeight w:val="341"/>
        </w:trPr>
        <w:tc>
          <w:tcPr>
            <w:tcW w:w="9091" w:type="dxa"/>
            <w:gridSpan w:val="3"/>
            <w:tcBorders>
              <w:top w:val="single" w:sz="6" w:space="0" w:color="000000"/>
              <w:left w:val="single" w:sz="6" w:space="0" w:color="000000"/>
              <w:bottom w:val="nil"/>
              <w:right w:val="single" w:sz="6" w:space="0" w:color="000000"/>
            </w:tcBorders>
            <w:vAlign w:val="center"/>
            <w:hideMark/>
          </w:tcPr>
          <w:p w14:paraId="5ED91707"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Construction / Commissioning</w:t>
            </w:r>
          </w:p>
        </w:tc>
      </w:tr>
      <w:tr w:rsidR="009E202D" w:rsidRPr="0067034B" w14:paraId="7132D568"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6927025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4" w:space="0" w:color="000000"/>
              <w:left w:val="single" w:sz="4" w:space="0" w:color="000000"/>
              <w:bottom w:val="nil"/>
              <w:right w:val="single" w:sz="4" w:space="0" w:color="000000"/>
            </w:tcBorders>
            <w:hideMark/>
          </w:tcPr>
          <w:p w14:paraId="18919535" w14:textId="77777777"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detailed requirements in relation to the communications links, trip facilities and monitoring facilities have been discussed and agreed between the CATO and PTO</w:t>
            </w:r>
          </w:p>
        </w:tc>
        <w:tc>
          <w:tcPr>
            <w:tcW w:w="1992" w:type="dxa"/>
            <w:tcBorders>
              <w:top w:val="single" w:sz="4" w:space="0" w:color="000000"/>
              <w:left w:val="single" w:sz="4" w:space="0" w:color="000000"/>
              <w:bottom w:val="nil"/>
              <w:right w:val="single" w:sz="4" w:space="0" w:color="000000"/>
            </w:tcBorders>
            <w:vAlign w:val="center"/>
            <w:hideMark/>
          </w:tcPr>
          <w:p w14:paraId="2415BE50"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r w:rsidR="009E202D" w:rsidRPr="0067034B" w14:paraId="7FD44B2A"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4631E88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4" w:space="0" w:color="000000"/>
              <w:left w:val="single" w:sz="4" w:space="0" w:color="000000"/>
              <w:bottom w:val="nil"/>
              <w:right w:val="single" w:sz="4" w:space="0" w:color="000000"/>
            </w:tcBorders>
            <w:hideMark/>
          </w:tcPr>
          <w:p w14:paraId="03B22C55" w14:textId="2184B3AE"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detailed requirements in relation to the metering equipment (the meters and communication links) have been discussed and agreed between the CATO and the PTO as defined in the </w:t>
            </w:r>
            <w:r w:rsidR="0059621D" w:rsidRPr="000727DD">
              <w:rPr>
                <w:rFonts w:eastAsia="Arial" w:cs="Arial"/>
                <w:color w:val="000000"/>
                <w:sz w:val="18"/>
                <w:szCs w:val="22"/>
                <w:lang w:val="en-US"/>
              </w:rPr>
              <w:t>Appendix A</w:t>
            </w:r>
            <w:r w:rsidRPr="000727DD">
              <w:rPr>
                <w:rFonts w:eastAsia="Arial" w:cs="Arial"/>
                <w:color w:val="000000"/>
                <w:sz w:val="18"/>
                <w:szCs w:val="22"/>
                <w:lang w:val="en-US"/>
              </w:rPr>
              <w:t xml:space="preserve"> STCP 18-5.</w:t>
            </w:r>
          </w:p>
        </w:tc>
        <w:tc>
          <w:tcPr>
            <w:tcW w:w="1992" w:type="dxa"/>
            <w:tcBorders>
              <w:top w:val="single" w:sz="4" w:space="0" w:color="000000"/>
              <w:left w:val="single" w:sz="4" w:space="0" w:color="000000"/>
              <w:bottom w:val="nil"/>
              <w:right w:val="single" w:sz="4" w:space="0" w:color="000000"/>
            </w:tcBorders>
            <w:vAlign w:val="center"/>
            <w:hideMark/>
          </w:tcPr>
          <w:p w14:paraId="655B6F93"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bl>
    <w:tbl>
      <w:tblPr>
        <w:tblStyle w:val="TableGrid2"/>
        <w:tblW w:w="9072" w:type="dxa"/>
        <w:tblInd w:w="137" w:type="dxa"/>
        <w:tblBorders>
          <w:top w:val="none" w:sz="0" w:space="0" w:color="auto"/>
          <w:left w:val="single" w:sz="6" w:space="0" w:color="auto"/>
          <w:bottom w:val="none" w:sz="0" w:space="0" w:color="auto"/>
          <w:right w:val="single" w:sz="6" w:space="0" w:color="auto"/>
          <w:insideH w:val="single" w:sz="6" w:space="0" w:color="auto"/>
          <w:insideV w:val="single" w:sz="6" w:space="0" w:color="auto"/>
        </w:tblBorders>
        <w:tblLook w:val="04A0" w:firstRow="1" w:lastRow="0" w:firstColumn="1" w:lastColumn="0" w:noHBand="0" w:noVBand="1"/>
      </w:tblPr>
      <w:tblGrid>
        <w:gridCol w:w="567"/>
        <w:gridCol w:w="6521"/>
        <w:gridCol w:w="1984"/>
      </w:tblGrid>
      <w:tr w:rsidR="009E202D" w:rsidRPr="0067034B" w14:paraId="3D02319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5498A0" w14:textId="77777777" w:rsidR="009E202D" w:rsidRPr="000727DD" w:rsidRDefault="009E202D" w:rsidP="009E202D">
            <w:pPr>
              <w:spacing w:after="0"/>
              <w:jc w:val="both"/>
              <w:rPr>
                <w:rFonts w:eastAsia="PMingLiU" w:cs="Arial"/>
                <w:color w:val="FF0000"/>
                <w:lang w:val="en-US" w:eastAsia="en-GB"/>
              </w:rPr>
            </w:pPr>
          </w:p>
          <w:p w14:paraId="5E6FEA18" w14:textId="77777777" w:rsidR="009E202D" w:rsidRPr="000727DD" w:rsidRDefault="009E202D" w:rsidP="009E202D">
            <w:pPr>
              <w:spacing w:after="0"/>
              <w:jc w:val="both"/>
              <w:rPr>
                <w:rFonts w:eastAsia="PMingLiU" w:cs="Arial"/>
                <w:color w:val="FF0000"/>
                <w:lang w:val="en-US" w:eastAsia="en-GB"/>
              </w:rPr>
            </w:pPr>
            <w:r w:rsidRPr="000727DD">
              <w:rPr>
                <w:rFonts w:eastAsia="PMingLiU" w:cs="Arial"/>
                <w:color w:val="000000" w:themeColor="text1"/>
                <w:lang w:val="en-US" w:eastAsia="en-GB"/>
              </w:rPr>
              <w:t>6</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48EDD" w14:textId="77777777" w:rsidR="009E202D" w:rsidRPr="000727DD" w:rsidRDefault="009E202D" w:rsidP="009E202D">
            <w:pPr>
              <w:spacing w:after="0"/>
              <w:jc w:val="both"/>
              <w:rPr>
                <w:rFonts w:cs="Arial"/>
                <w:color w:val="FF0000"/>
                <w:sz w:val="18"/>
                <w:lang w:val="en-US"/>
              </w:rPr>
            </w:pPr>
          </w:p>
          <w:p w14:paraId="4099563A" w14:textId="77777777" w:rsidR="009E202D" w:rsidRPr="000727DD" w:rsidRDefault="009E202D" w:rsidP="009E202D">
            <w:pPr>
              <w:spacing w:after="0"/>
              <w:jc w:val="both"/>
              <w:rPr>
                <w:rFonts w:cs="Arial"/>
                <w:color w:val="FF0000"/>
                <w:sz w:val="18"/>
                <w:lang w:val="en-US"/>
              </w:rPr>
            </w:pPr>
            <w:r w:rsidRPr="000727DD">
              <w:rPr>
                <w:rFonts w:cs="Arial"/>
                <w:color w:val="000000" w:themeColor="text1"/>
                <w:sz w:val="18"/>
                <w:lang w:val="en-US"/>
              </w:rPr>
              <w:t xml:space="preserve">First </w:t>
            </w:r>
            <w:proofErr w:type="spellStart"/>
            <w:r w:rsidRPr="000727DD">
              <w:rPr>
                <w:rFonts w:cs="Arial"/>
                <w:color w:val="000000" w:themeColor="text1"/>
                <w:sz w:val="18"/>
                <w:lang w:val="en-US"/>
              </w:rPr>
              <w:t>energisation</w:t>
            </w:r>
            <w:proofErr w:type="spellEnd"/>
            <w:r w:rsidRPr="000727DD">
              <w:rPr>
                <w:rFonts w:cs="Arial"/>
                <w:color w:val="000000" w:themeColor="text1"/>
                <w:sz w:val="18"/>
                <w:lang w:val="en-US"/>
              </w:rPr>
              <w:t xml:space="preserve"> Available from CATO Transmission Interface Site to CATO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8DD3C6" w14:textId="77777777" w:rsidR="009E202D" w:rsidRPr="000727DD" w:rsidRDefault="009E202D" w:rsidP="009E202D">
            <w:pPr>
              <w:spacing w:after="0"/>
              <w:jc w:val="both"/>
              <w:rPr>
                <w:rFonts w:eastAsia="PMingLiU" w:cs="Arial"/>
                <w:lang w:val="en-US" w:eastAsia="en-GB"/>
              </w:rPr>
            </w:pPr>
          </w:p>
        </w:tc>
      </w:tr>
      <w:tr w:rsidR="009E202D" w:rsidRPr="0067034B" w14:paraId="6A73F625"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44AF7"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7</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2C9D8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One Off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106D" w14:textId="77777777" w:rsidR="009E202D" w:rsidRPr="000727DD" w:rsidRDefault="009E202D" w:rsidP="009E202D">
            <w:pPr>
              <w:spacing w:after="0"/>
              <w:jc w:val="both"/>
              <w:rPr>
                <w:rFonts w:eastAsia="PMingLiU" w:cs="Arial"/>
                <w:lang w:val="en-US" w:eastAsia="en-GB"/>
              </w:rPr>
            </w:pPr>
          </w:p>
        </w:tc>
      </w:tr>
      <w:tr w:rsidR="009E202D" w:rsidRPr="0067034B" w14:paraId="24E8774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B6CD64"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8</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F2815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Completion Date- as agreed in Schedule X</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9DFB8" w14:textId="77777777" w:rsidR="009E202D" w:rsidRPr="000727DD" w:rsidRDefault="009E202D" w:rsidP="009E202D">
            <w:pPr>
              <w:spacing w:after="0"/>
              <w:jc w:val="both"/>
              <w:rPr>
                <w:rFonts w:eastAsia="PMingLiU" w:cs="Arial"/>
                <w:lang w:val="en-US" w:eastAsia="en-GB"/>
              </w:rPr>
            </w:pPr>
          </w:p>
        </w:tc>
      </w:tr>
      <w:tr w:rsidR="009E202D" w:rsidRPr="0067034B" w14:paraId="19DBDDD7"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3B130"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9</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21373C"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the PTO Transmission Reinforcement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0C680" w14:textId="77777777" w:rsidR="009E202D" w:rsidRPr="000727DD" w:rsidRDefault="009E202D" w:rsidP="009E202D">
            <w:pPr>
              <w:spacing w:after="0"/>
              <w:jc w:val="both"/>
              <w:rPr>
                <w:rFonts w:eastAsia="PMingLiU" w:cs="Arial"/>
                <w:lang w:val="en-US" w:eastAsia="en-GB"/>
              </w:rPr>
            </w:pPr>
          </w:p>
        </w:tc>
      </w:tr>
    </w:tbl>
    <w:p w14:paraId="22DA4392" w14:textId="77777777" w:rsidR="009E202D" w:rsidRPr="000727DD" w:rsidRDefault="009E202D" w:rsidP="009E202D">
      <w:pPr>
        <w:spacing w:after="0"/>
        <w:rPr>
          <w:rFonts w:eastAsia="PMingLiU" w:cs="Arial"/>
          <w:sz w:val="22"/>
          <w:szCs w:val="22"/>
          <w:lang w:val="en-US"/>
        </w:rPr>
      </w:pPr>
    </w:p>
    <w:p w14:paraId="2A5EEFF0" w14:textId="77777777" w:rsidR="009E202D" w:rsidRPr="000727DD" w:rsidRDefault="009E202D" w:rsidP="009E202D">
      <w:pPr>
        <w:spacing w:after="0"/>
        <w:rPr>
          <w:rFonts w:eastAsia="Arial" w:cs="Arial"/>
          <w:b/>
          <w:bCs/>
          <w:color w:val="000000"/>
          <w:sz w:val="18"/>
          <w:szCs w:val="22"/>
          <w:lang w:val="en-US"/>
        </w:rPr>
      </w:pPr>
      <w:r w:rsidRPr="000727DD">
        <w:rPr>
          <w:rFonts w:eastAsia="Arial" w:cs="Arial"/>
          <w:b/>
          <w:bCs/>
          <w:color w:val="000000"/>
          <w:sz w:val="18"/>
          <w:szCs w:val="22"/>
          <w:lang w:val="en-US"/>
        </w:rPr>
        <w:t xml:space="preserve">Notes: </w:t>
      </w:r>
    </w:p>
    <w:p w14:paraId="172790FF"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 xml:space="preserve">1. The Construction </w:t>
      </w:r>
      <w:proofErr w:type="spellStart"/>
      <w:r w:rsidRPr="000727DD">
        <w:rPr>
          <w:rFonts w:eastAsia="Arial" w:cs="Arial"/>
          <w:color w:val="000000"/>
          <w:sz w:val="18"/>
          <w:szCs w:val="22"/>
          <w:lang w:val="en-US"/>
        </w:rPr>
        <w:t>Programme</w:t>
      </w:r>
      <w:proofErr w:type="spellEnd"/>
      <w:r w:rsidRPr="000727DD">
        <w:rPr>
          <w:rFonts w:eastAsia="Arial" w:cs="Arial"/>
          <w:color w:val="000000"/>
          <w:sz w:val="18"/>
          <w:szCs w:val="22"/>
          <w:lang w:val="en-US"/>
        </w:rPr>
        <w:t xml:space="preserve"> is based upon the assumption that both parties </w:t>
      </w:r>
      <w:proofErr w:type="gramStart"/>
      <w:r w:rsidRPr="000727DD">
        <w:rPr>
          <w:rFonts w:eastAsia="Arial" w:cs="Arial"/>
          <w:color w:val="000000"/>
          <w:sz w:val="18"/>
          <w:szCs w:val="22"/>
          <w:lang w:val="en-US"/>
        </w:rPr>
        <w:t>agree</w:t>
      </w:r>
      <w:proofErr w:type="gramEnd"/>
      <w:r w:rsidRPr="000727DD">
        <w:rPr>
          <w:rFonts w:eastAsia="Arial" w:cs="Arial"/>
          <w:color w:val="000000"/>
          <w:sz w:val="18"/>
          <w:szCs w:val="22"/>
          <w:lang w:val="en-US"/>
        </w:rPr>
        <w:t xml:space="preserve"> outages. </w:t>
      </w:r>
    </w:p>
    <w:p w14:paraId="63F25310"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2. These dates may be amended by agreement of both parties.</w:t>
      </w:r>
    </w:p>
    <w:p w14:paraId="62697124"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3. Changes to the Completion Date must be reported to The Authority and approved.</w:t>
      </w:r>
    </w:p>
    <w:p w14:paraId="2C92327B" w14:textId="59596664" w:rsidR="0057150E" w:rsidRPr="000727DD" w:rsidRDefault="0057150E" w:rsidP="0055519F">
      <w:pPr>
        <w:tabs>
          <w:tab w:val="left" w:pos="4253"/>
        </w:tabs>
        <w:spacing w:before="100" w:beforeAutospacing="1" w:after="100" w:afterAutospacing="1"/>
        <w:jc w:val="both"/>
        <w:rPr>
          <w:rFonts w:eastAsia="Calibri" w:cs="Arial"/>
          <w:sz w:val="22"/>
          <w:szCs w:val="22"/>
        </w:rPr>
      </w:pPr>
    </w:p>
    <w:p w14:paraId="7FA11A67" w14:textId="77777777" w:rsidR="0057150E" w:rsidRPr="000727DD" w:rsidRDefault="0057150E">
      <w:pPr>
        <w:spacing w:after="0"/>
        <w:rPr>
          <w:rFonts w:eastAsia="Calibri" w:cs="Arial"/>
          <w:sz w:val="22"/>
          <w:szCs w:val="22"/>
        </w:rPr>
      </w:pPr>
      <w:r w:rsidRPr="000727DD">
        <w:rPr>
          <w:rFonts w:eastAsia="Calibri" w:cs="Arial"/>
          <w:sz w:val="22"/>
          <w:szCs w:val="22"/>
        </w:rPr>
        <w:br w:type="page"/>
      </w:r>
    </w:p>
    <w:p w14:paraId="045BD2BF" w14:textId="77777777" w:rsidR="00D76724" w:rsidRPr="000727DD" w:rsidRDefault="00D76724" w:rsidP="00914857">
      <w:pPr>
        <w:tabs>
          <w:tab w:val="left" w:pos="4253"/>
        </w:tabs>
        <w:spacing w:before="100" w:beforeAutospacing="1" w:after="100" w:afterAutospacing="1"/>
        <w:jc w:val="both"/>
        <w:rPr>
          <w:rFonts w:eastAsia="Calibri" w:cs="Arial"/>
          <w:sz w:val="22"/>
          <w:szCs w:val="22"/>
        </w:rPr>
      </w:pPr>
    </w:p>
    <w:p w14:paraId="386C3DA0" w14:textId="1ED8CE94" w:rsidR="00530C16" w:rsidRPr="000727DD" w:rsidRDefault="00530C16" w:rsidP="00530C16">
      <w:pPr>
        <w:spacing w:after="0"/>
        <w:rPr>
          <w:rFonts w:eastAsia="Calibri" w:cs="Arial"/>
          <w:b/>
          <w:bCs/>
          <w:sz w:val="22"/>
          <w:szCs w:val="22"/>
        </w:rPr>
      </w:pPr>
      <w:r w:rsidRPr="000727DD">
        <w:rPr>
          <w:rFonts w:eastAsia="Calibri" w:cs="Arial"/>
          <w:b/>
          <w:bCs/>
          <w:sz w:val="22"/>
          <w:szCs w:val="22"/>
        </w:rPr>
        <w:t xml:space="preserve">APPENDIX </w:t>
      </w:r>
      <w:r w:rsidR="00FC1D26" w:rsidRPr="000727DD">
        <w:rPr>
          <w:rFonts w:eastAsia="Calibri" w:cs="Arial"/>
          <w:b/>
          <w:bCs/>
          <w:sz w:val="22"/>
          <w:szCs w:val="22"/>
        </w:rPr>
        <w:t>A4</w:t>
      </w:r>
    </w:p>
    <w:p w14:paraId="2B850821" w14:textId="77777777" w:rsidR="00530C16" w:rsidRPr="000727DD" w:rsidRDefault="00530C16" w:rsidP="00530C16">
      <w:pPr>
        <w:spacing w:after="0"/>
        <w:rPr>
          <w:rFonts w:eastAsia="Calibri" w:cs="Arial"/>
          <w:sz w:val="22"/>
          <w:szCs w:val="22"/>
        </w:rPr>
      </w:pPr>
    </w:p>
    <w:p w14:paraId="2995AE22"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MATTERS FOR COMPLETION REPORT </w:t>
      </w:r>
    </w:p>
    <w:p w14:paraId="6E462784" w14:textId="77777777" w:rsidR="00530C16" w:rsidRPr="000727DD" w:rsidRDefault="00530C16" w:rsidP="00530C16">
      <w:pPr>
        <w:spacing w:after="0"/>
        <w:rPr>
          <w:rFonts w:eastAsia="Calibri" w:cs="Arial"/>
          <w:sz w:val="22"/>
          <w:szCs w:val="22"/>
        </w:rPr>
      </w:pPr>
    </w:p>
    <w:p w14:paraId="1466D2A4"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[List matters to be included which shall contain] </w:t>
      </w:r>
    </w:p>
    <w:p w14:paraId="47AB8F68" w14:textId="77777777" w:rsidR="00530C16" w:rsidRPr="000727DD" w:rsidRDefault="00530C16" w:rsidP="00530C16">
      <w:pPr>
        <w:spacing w:after="0"/>
        <w:rPr>
          <w:rFonts w:eastAsia="Calibri" w:cs="Arial"/>
          <w:sz w:val="22"/>
          <w:szCs w:val="22"/>
        </w:rPr>
      </w:pPr>
    </w:p>
    <w:p w14:paraId="1BA95A9B"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of Compliance Statement; 19-7 </w:t>
      </w:r>
    </w:p>
    <w:p w14:paraId="4B05AD45" w14:textId="77777777" w:rsidR="00530C16" w:rsidRPr="000727DD" w:rsidRDefault="00530C16" w:rsidP="00530C16">
      <w:pPr>
        <w:spacing w:after="0"/>
        <w:rPr>
          <w:rFonts w:eastAsia="Calibri" w:cs="Arial"/>
          <w:sz w:val="22"/>
          <w:szCs w:val="22"/>
        </w:rPr>
      </w:pPr>
    </w:p>
    <w:p w14:paraId="33D51C6A" w14:textId="77777777" w:rsidR="00530C16" w:rsidRPr="000727DD" w:rsidRDefault="00530C16" w:rsidP="00530C16">
      <w:pPr>
        <w:spacing w:after="0"/>
        <w:rPr>
          <w:rFonts w:eastAsia="Calibri" w:cs="Arial"/>
          <w:sz w:val="22"/>
          <w:szCs w:val="22"/>
        </w:rPr>
      </w:pPr>
      <w:r w:rsidRPr="000727DD">
        <w:rPr>
          <w:rFonts w:eastAsia="Calibri" w:cs="Arial"/>
          <w:sz w:val="22"/>
          <w:szCs w:val="22"/>
        </w:rPr>
        <w:t>• type test results\</w:t>
      </w:r>
      <w:proofErr w:type="gramStart"/>
      <w:r w:rsidRPr="000727DD">
        <w:rPr>
          <w:rFonts w:eastAsia="Calibri" w:cs="Arial"/>
          <w:sz w:val="22"/>
          <w:szCs w:val="22"/>
        </w:rPr>
        <w:t>reports;</w:t>
      </w:r>
      <w:proofErr w:type="gramEnd"/>
      <w:r w:rsidRPr="000727DD">
        <w:rPr>
          <w:rFonts w:eastAsia="Calibri" w:cs="Arial"/>
          <w:sz w:val="22"/>
          <w:szCs w:val="22"/>
        </w:rPr>
        <w:t xml:space="preserve"> </w:t>
      </w:r>
    </w:p>
    <w:p w14:paraId="11AFDB03" w14:textId="77777777" w:rsidR="00530C16" w:rsidRPr="000727DD" w:rsidRDefault="00530C16" w:rsidP="00530C16">
      <w:pPr>
        <w:spacing w:after="0"/>
        <w:rPr>
          <w:rFonts w:eastAsia="Calibri" w:cs="Arial"/>
          <w:sz w:val="22"/>
          <w:szCs w:val="22"/>
        </w:rPr>
      </w:pPr>
    </w:p>
    <w:p w14:paraId="2271C707"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Agreement is in </w:t>
      </w:r>
      <w:proofErr w:type="gramStart"/>
      <w:r w:rsidRPr="000727DD">
        <w:rPr>
          <w:rFonts w:eastAsia="Calibri" w:cs="Arial"/>
          <w:sz w:val="22"/>
          <w:szCs w:val="22"/>
        </w:rPr>
        <w:t>place;</w:t>
      </w:r>
      <w:proofErr w:type="gramEnd"/>
      <w:r w:rsidRPr="000727DD">
        <w:rPr>
          <w:rFonts w:eastAsia="Calibri" w:cs="Arial"/>
          <w:sz w:val="22"/>
          <w:szCs w:val="22"/>
        </w:rPr>
        <w:t xml:space="preserve"> </w:t>
      </w:r>
    </w:p>
    <w:p w14:paraId="01ED0F38" w14:textId="77777777" w:rsidR="00530C16" w:rsidRPr="000727DD" w:rsidRDefault="00530C16" w:rsidP="00530C16">
      <w:pPr>
        <w:spacing w:after="0"/>
        <w:rPr>
          <w:rFonts w:eastAsia="Calibri" w:cs="Arial"/>
          <w:sz w:val="22"/>
          <w:szCs w:val="22"/>
        </w:rPr>
      </w:pPr>
    </w:p>
    <w:p w14:paraId="7E6D893E"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Site Specification is in place </w:t>
      </w:r>
    </w:p>
    <w:p w14:paraId="4B370EAE" w14:textId="77777777" w:rsidR="00530C16" w:rsidRPr="000727DD" w:rsidRDefault="00530C16" w:rsidP="00530C16">
      <w:pPr>
        <w:spacing w:after="0"/>
        <w:rPr>
          <w:rFonts w:eastAsia="Calibri" w:cs="Arial"/>
          <w:sz w:val="22"/>
          <w:szCs w:val="22"/>
        </w:rPr>
      </w:pPr>
    </w:p>
    <w:p w14:paraId="1A3AFD0F"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Safety Rules have been </w:t>
      </w:r>
      <w:proofErr w:type="gramStart"/>
      <w:r w:rsidRPr="000727DD">
        <w:rPr>
          <w:rFonts w:eastAsia="Calibri" w:cs="Arial"/>
          <w:sz w:val="22"/>
          <w:szCs w:val="22"/>
        </w:rPr>
        <w:t>exchanged;</w:t>
      </w:r>
      <w:proofErr w:type="gramEnd"/>
      <w:r w:rsidRPr="000727DD">
        <w:rPr>
          <w:rFonts w:eastAsia="Calibri" w:cs="Arial"/>
          <w:sz w:val="22"/>
          <w:szCs w:val="22"/>
        </w:rPr>
        <w:t xml:space="preserve"> </w:t>
      </w:r>
    </w:p>
    <w:p w14:paraId="640AE5BD" w14:textId="77777777" w:rsidR="00530C16" w:rsidRPr="000727DD" w:rsidRDefault="00530C16" w:rsidP="00530C16">
      <w:pPr>
        <w:spacing w:after="0"/>
        <w:rPr>
          <w:rFonts w:eastAsia="Calibri" w:cs="Arial"/>
          <w:sz w:val="22"/>
          <w:szCs w:val="22"/>
        </w:rPr>
      </w:pPr>
    </w:p>
    <w:p w14:paraId="111C73D5"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Site Responsibility Schedule is complete and in place. </w:t>
      </w:r>
    </w:p>
    <w:p w14:paraId="0B9462A3" w14:textId="77777777" w:rsidR="00530C16" w:rsidRPr="000727DD" w:rsidRDefault="00530C16" w:rsidP="00530C16">
      <w:pPr>
        <w:spacing w:after="0"/>
        <w:rPr>
          <w:rFonts w:eastAsia="Calibri" w:cs="Arial"/>
          <w:sz w:val="22"/>
          <w:szCs w:val="22"/>
        </w:rPr>
      </w:pPr>
    </w:p>
    <w:p w14:paraId="23399F8D" w14:textId="6CA77EBE" w:rsidR="000309DD" w:rsidRPr="000727DD" w:rsidRDefault="00530C16" w:rsidP="00153996">
      <w:pPr>
        <w:pStyle w:val="ListParagraph"/>
        <w:numPr>
          <w:ilvl w:val="0"/>
          <w:numId w:val="29"/>
        </w:numPr>
        <w:spacing w:after="0"/>
        <w:ind w:left="142" w:hanging="142"/>
        <w:rPr>
          <w:rFonts w:eastAsia="Calibri" w:cs="Arial"/>
          <w:sz w:val="22"/>
          <w:szCs w:val="22"/>
        </w:rPr>
      </w:pPr>
      <w:r w:rsidRPr="000727DD">
        <w:rPr>
          <w:rFonts w:eastAsia="Calibri" w:cs="Arial"/>
          <w:sz w:val="22"/>
          <w:szCs w:val="22"/>
        </w:rPr>
        <w:t xml:space="preserve">Confirmation of Construction Program </w:t>
      </w:r>
      <w:r w:rsidR="00D76724" w:rsidRPr="000727DD">
        <w:rPr>
          <w:rFonts w:eastAsia="Calibri" w:cs="Arial"/>
          <w:sz w:val="22"/>
          <w:szCs w:val="22"/>
        </w:rPr>
        <w:br w:type="page"/>
      </w:r>
    </w:p>
    <w:p w14:paraId="77FA6739" w14:textId="77777777" w:rsidR="00967BE8" w:rsidRDefault="00B326F3" w:rsidP="00967BE8">
      <w:r>
        <w:lastRenderedPageBreak/>
        <w:t xml:space="preserve">Appendix </w:t>
      </w:r>
      <w:r w:rsidR="00C81B91">
        <w:t>B</w:t>
      </w:r>
      <w:r w:rsidR="0011490B">
        <w:t>:</w:t>
      </w:r>
      <w:r>
        <w:t xml:space="preserve"> CATO-TO Connections </w:t>
      </w:r>
      <w:r w:rsidR="0011490B">
        <w:t>Project Process</w:t>
      </w:r>
      <w:bookmarkEnd w:id="0"/>
    </w:p>
    <w:p w14:paraId="3014A5BB" w14:textId="13F8E9E9" w:rsidR="00CF6B46" w:rsidRDefault="00967BE8" w:rsidP="00967BE8">
      <w:r>
        <w:object w:dxaOrig="13071" w:dyaOrig="24571" w14:anchorId="2E164D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663.6pt" o:ole="">
            <v:imagedata r:id="rId18" o:title=""/>
          </v:shape>
          <o:OLEObject Type="Embed" ProgID="Visio.Drawing.15" ShapeID="_x0000_i1025" DrawAspect="Content" ObjectID="_1830412371" r:id="rId19"/>
        </w:object>
      </w:r>
    </w:p>
    <w:p w14:paraId="4F323E53" w14:textId="77777777" w:rsidR="00CF6B46" w:rsidRDefault="00CF6B46">
      <w:pPr>
        <w:spacing w:after="0"/>
      </w:pPr>
      <w:r>
        <w:br w:type="page"/>
      </w:r>
    </w:p>
    <w:p w14:paraId="5FCEF115" w14:textId="77777777" w:rsidR="005B4F3F" w:rsidRDefault="005B4F3F" w:rsidP="004854B7">
      <w:pPr>
        <w:tabs>
          <w:tab w:val="left" w:pos="970"/>
        </w:tabs>
        <w:sectPr w:rsidR="005B4F3F" w:rsidSect="00C81B91">
          <w:pgSz w:w="11906" w:h="16838"/>
          <w:pgMar w:top="1418" w:right="1797" w:bottom="1440" w:left="1134" w:header="720" w:footer="720" w:gutter="0"/>
          <w:cols w:space="720"/>
        </w:sectPr>
      </w:pPr>
    </w:p>
    <w:p w14:paraId="0F3C09B7" w14:textId="77777777" w:rsidR="003602C2" w:rsidRDefault="003602C2" w:rsidP="004854B7">
      <w:pPr>
        <w:tabs>
          <w:tab w:val="left" w:pos="970"/>
        </w:tabs>
      </w:pPr>
    </w:p>
    <w:p w14:paraId="588EAA15" w14:textId="457A9479" w:rsidR="00E36748" w:rsidRDefault="003602C2" w:rsidP="004854B7">
      <w:pPr>
        <w:tabs>
          <w:tab w:val="left" w:pos="970"/>
        </w:tabs>
      </w:pPr>
      <w:r>
        <w:t xml:space="preserve">Appendix </w:t>
      </w:r>
      <w:r w:rsidR="00C81B91">
        <w:t>C</w:t>
      </w:r>
      <w:r>
        <w:t xml:space="preserve">- Early Competition </w:t>
      </w:r>
      <w:r w:rsidR="00F42692">
        <w:t xml:space="preserve">Asset Delivery </w:t>
      </w:r>
      <w:r w:rsidR="00D95A37">
        <w:t>Indicative Timescales</w:t>
      </w:r>
      <w:r w:rsidR="00E36748">
        <w:t>.</w:t>
      </w:r>
    </w:p>
    <w:p w14:paraId="443DAF24" w14:textId="77777777" w:rsidR="003602C2" w:rsidRDefault="003602C2" w:rsidP="004854B7">
      <w:pPr>
        <w:tabs>
          <w:tab w:val="left" w:pos="970"/>
        </w:tabs>
      </w:pPr>
    </w:p>
    <w:p w14:paraId="02CDA126" w14:textId="0D14F52C" w:rsidR="0097041E" w:rsidRPr="0097041E" w:rsidRDefault="00A05A1F" w:rsidP="006A2504">
      <w:pPr>
        <w:tabs>
          <w:tab w:val="left" w:pos="970"/>
        </w:tabs>
      </w:pPr>
      <w:r w:rsidRPr="00A05A1F">
        <w:rPr>
          <w:noProof/>
        </w:rPr>
        <w:drawing>
          <wp:inline distT="0" distB="0" distL="0" distR="0" wp14:anchorId="67EC824F" wp14:editId="73BAFE41">
            <wp:extent cx="9512048"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533827" cy="1661145"/>
                    </a:xfrm>
                    <a:prstGeom prst="rect">
                      <a:avLst/>
                    </a:prstGeom>
                    <a:noFill/>
                    <a:ln>
                      <a:noFill/>
                    </a:ln>
                  </pic:spPr>
                </pic:pic>
              </a:graphicData>
            </a:graphic>
          </wp:inline>
        </w:drawing>
      </w:r>
      <w:bookmarkStart w:id="17" w:name="RANGE!A1:T68"/>
      <w:bookmarkEnd w:id="17"/>
    </w:p>
    <w:sectPr w:rsidR="0097041E" w:rsidRPr="0097041E" w:rsidSect="005665BA">
      <w:headerReference w:type="even" r:id="rId21"/>
      <w:headerReference w:type="default" r:id="rId22"/>
      <w:footerReference w:type="default" r:id="rId23"/>
      <w:headerReference w:type="first" r:id="rId24"/>
      <w:pgSz w:w="16838" w:h="11906" w:orient="landscape"/>
      <w:pgMar w:top="1134" w:right="1418" w:bottom="1797"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51A3C" w14:textId="77777777" w:rsidR="00654DEE" w:rsidRDefault="00654DEE">
      <w:r>
        <w:separator/>
      </w:r>
    </w:p>
  </w:endnote>
  <w:endnote w:type="continuationSeparator" w:id="0">
    <w:p w14:paraId="3D9C9D61" w14:textId="77777777" w:rsidR="00654DEE" w:rsidRDefault="00654DEE">
      <w:r>
        <w:continuationSeparator/>
      </w:r>
    </w:p>
  </w:endnote>
  <w:endnote w:type="continuationNotice" w:id="1">
    <w:p w14:paraId="29723779" w14:textId="77777777" w:rsidR="00654DEE" w:rsidRDefault="00654D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756CC" w14:textId="5AB93A32" w:rsidR="00914857" w:rsidRDefault="00914857">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DCB60" w14:textId="77777777" w:rsidR="00187E66" w:rsidRDefault="00187E66">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949" w14:textId="3D178D62"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C173F" w14:textId="77777777" w:rsidR="00654DEE" w:rsidRDefault="00654DEE">
      <w:r>
        <w:separator/>
      </w:r>
    </w:p>
  </w:footnote>
  <w:footnote w:type="continuationSeparator" w:id="0">
    <w:p w14:paraId="248703AB" w14:textId="77777777" w:rsidR="00654DEE" w:rsidRDefault="00654DEE">
      <w:r>
        <w:continuationSeparator/>
      </w:r>
    </w:p>
  </w:footnote>
  <w:footnote w:type="continuationNotice" w:id="1">
    <w:p w14:paraId="41945601" w14:textId="77777777" w:rsidR="00654DEE" w:rsidRDefault="00654D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3C67D" w14:textId="7158C2F2" w:rsidR="005C70B6" w:rsidRDefault="003F10C6">
    <w:pPr>
      <w:pStyle w:val="Header"/>
    </w:pPr>
    <w:r>
      <w:t>STCP 18-</w:t>
    </w:r>
    <w:r w:rsidR="005C70B6">
      <w:t>5</w:t>
    </w:r>
    <w:r>
      <w:t xml:space="preserve"> </w:t>
    </w:r>
    <w:r w:rsidR="005C70B6">
      <w:t>C</w:t>
    </w:r>
    <w:r w:rsidR="000E40F0">
      <w:t>A</w:t>
    </w:r>
    <w:r w:rsidR="005C70B6">
      <w:t xml:space="preserve">TO-TO </w:t>
    </w:r>
    <w:r>
      <w:t>Connection</w:t>
    </w:r>
    <w:r w:rsidR="005C70B6">
      <w:t>s</w:t>
    </w:r>
    <w:r>
      <w:t xml:space="preserve"> </w:t>
    </w:r>
  </w:p>
  <w:p w14:paraId="29FDD06F" w14:textId="6F9D3799" w:rsidR="003F10C6" w:rsidRDefault="003F10C6">
    <w:pPr>
      <w:pStyle w:val="Header"/>
    </w:pPr>
    <w:r>
      <w:t>Issue 00</w:t>
    </w:r>
    <w:r w:rsidR="00173E33">
      <w:t>2</w:t>
    </w:r>
    <w:r>
      <w:t xml:space="preserve"> – </w:t>
    </w:r>
    <w:r w:rsidR="00173E33">
      <w:t>26/11/2025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A16B" w14:textId="124FE85E" w:rsidR="007B0895" w:rsidRDefault="007B0895">
    <w:pPr>
      <w:pStyle w:val="Header"/>
    </w:pPr>
    <w:r>
      <w:t>STCP 18-</w:t>
    </w:r>
    <w:r w:rsidR="00EC7847">
      <w:t>5</w:t>
    </w:r>
    <w:r>
      <w:t xml:space="preserve"> </w:t>
    </w:r>
    <w:r w:rsidR="00446D55">
      <w:t>CATO-TO Connections</w:t>
    </w:r>
  </w:p>
  <w:p w14:paraId="1C9B7AB0" w14:textId="1539D071" w:rsidR="007B0895" w:rsidRDefault="007B0895">
    <w:pPr>
      <w:pStyle w:val="Header"/>
    </w:pPr>
    <w:r>
      <w:t>Issue 0</w:t>
    </w:r>
    <w:r w:rsidR="00266854">
      <w:t>0</w:t>
    </w:r>
    <w:r w:rsidR="00F41CF6">
      <w:t>1</w:t>
    </w:r>
    <w:r>
      <w:t xml:space="preserve"> – </w:t>
    </w:r>
    <w:r w:rsidR="00201A34">
      <w:t>15/04/2025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D953" w14:textId="77777777" w:rsidR="007B0895" w:rsidRDefault="007B08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81DCF" w14:textId="541F03CD" w:rsidR="007B0895" w:rsidRPr="009358A7" w:rsidRDefault="007B0895" w:rsidP="008E583B">
    <w:pPr>
      <w:pStyle w:val="Header"/>
      <w:spacing w:after="0"/>
      <w:rPr>
        <w:color w:val="FF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2867277"/>
    <w:multiLevelType w:val="hybridMultilevel"/>
    <w:tmpl w:val="D8E219B0"/>
    <w:lvl w:ilvl="0" w:tplc="08090001">
      <w:start w:val="1"/>
      <w:numFmt w:val="bullet"/>
      <w:lvlText w:val=""/>
      <w:lvlJc w:val="left"/>
      <w:pPr>
        <w:ind w:left="1080" w:hanging="360"/>
      </w:pPr>
      <w:rPr>
        <w:rFonts w:ascii="Symbol" w:hAnsi="Symbol" w:hint="default"/>
      </w:rPr>
    </w:lvl>
    <w:lvl w:ilvl="1" w:tplc="D3AAAE3A">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EE3473F"/>
    <w:multiLevelType w:val="multilevel"/>
    <w:tmpl w:val="6D3612D8"/>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9"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1D6B56EA"/>
    <w:multiLevelType w:val="multilevel"/>
    <w:tmpl w:val="53F097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1A6180"/>
    <w:multiLevelType w:val="hybridMultilevel"/>
    <w:tmpl w:val="7C2C09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144BED"/>
    <w:multiLevelType w:val="multilevel"/>
    <w:tmpl w:val="B9AC7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7CE1D94"/>
    <w:multiLevelType w:val="hybridMultilevel"/>
    <w:tmpl w:val="25020236"/>
    <w:lvl w:ilvl="0" w:tplc="6964AB18">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19"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2F57733"/>
    <w:multiLevelType w:val="multilevel"/>
    <w:tmpl w:val="CCB253CE"/>
    <w:lvl w:ilvl="0">
      <w:start w:val="1"/>
      <w:numFmt w:val="decimal"/>
      <w:lvlText w:val="%1."/>
      <w:lvlJc w:val="left"/>
      <w:pPr>
        <w:tabs>
          <w:tab w:val="num" w:pos="360"/>
        </w:tabs>
        <w:ind w:left="340" w:hanging="340"/>
      </w:pPr>
      <w:rPr>
        <w:rFonts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21" w15:restartNumberingAfterBreak="0">
    <w:nsid w:val="453B28A2"/>
    <w:multiLevelType w:val="hybridMultilevel"/>
    <w:tmpl w:val="2502023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15:restartNumberingAfterBreak="0">
    <w:nsid w:val="47205C9E"/>
    <w:multiLevelType w:val="hybridMultilevel"/>
    <w:tmpl w:val="9618874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4A3357B0"/>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1A6417"/>
    <w:multiLevelType w:val="hybridMultilevel"/>
    <w:tmpl w:val="96188742"/>
    <w:lvl w:ilvl="0" w:tplc="F67A2EE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4E3E76EF"/>
    <w:multiLevelType w:val="hybridMultilevel"/>
    <w:tmpl w:val="C83C1DBA"/>
    <w:lvl w:ilvl="0" w:tplc="CEF2C62E">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8" w15:restartNumberingAfterBreak="0">
    <w:nsid w:val="546143FF"/>
    <w:multiLevelType w:val="multilevel"/>
    <w:tmpl w:val="D9E492E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9"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8573A38"/>
    <w:multiLevelType w:val="hybridMultilevel"/>
    <w:tmpl w:val="51CA33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2" w15:restartNumberingAfterBreak="0">
    <w:nsid w:val="700537D9"/>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B320869"/>
    <w:multiLevelType w:val="hybridMultilevel"/>
    <w:tmpl w:val="C0925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51656943">
    <w:abstractNumId w:val="26"/>
  </w:num>
  <w:num w:numId="2" w16cid:durableId="284239569">
    <w:abstractNumId w:val="11"/>
  </w:num>
  <w:num w:numId="3" w16cid:durableId="499583428">
    <w:abstractNumId w:val="0"/>
  </w:num>
  <w:num w:numId="4" w16cid:durableId="2062972177">
    <w:abstractNumId w:val="28"/>
  </w:num>
  <w:num w:numId="5" w16cid:durableId="2062558247">
    <w:abstractNumId w:val="6"/>
  </w:num>
  <w:num w:numId="6" w16cid:durableId="1158032449">
    <w:abstractNumId w:val="4"/>
  </w:num>
  <w:num w:numId="7" w16cid:durableId="1800760371">
    <w:abstractNumId w:val="3"/>
  </w:num>
  <w:num w:numId="8" w16cid:durableId="1495803331">
    <w:abstractNumId w:val="2"/>
  </w:num>
  <w:num w:numId="9" w16cid:durableId="1773161086">
    <w:abstractNumId w:val="1"/>
  </w:num>
  <w:num w:numId="10" w16cid:durableId="975142159">
    <w:abstractNumId w:val="5"/>
  </w:num>
  <w:num w:numId="11" w16cid:durableId="2030064036">
    <w:abstractNumId w:val="34"/>
  </w:num>
  <w:num w:numId="12" w16cid:durableId="1282571193">
    <w:abstractNumId w:val="16"/>
  </w:num>
  <w:num w:numId="13" w16cid:durableId="933435161">
    <w:abstractNumId w:val="15"/>
  </w:num>
  <w:num w:numId="14" w16cid:durableId="847674674">
    <w:abstractNumId w:val="19"/>
  </w:num>
  <w:num w:numId="15" w16cid:durableId="1705445531">
    <w:abstractNumId w:val="9"/>
  </w:num>
  <w:num w:numId="16" w16cid:durableId="1790275266">
    <w:abstractNumId w:val="31"/>
  </w:num>
  <w:num w:numId="17" w16cid:durableId="740099949">
    <w:abstractNumId w:val="18"/>
  </w:num>
  <w:num w:numId="18" w16cid:durableId="1054960748">
    <w:abstractNumId w:val="27"/>
  </w:num>
  <w:num w:numId="19" w16cid:durableId="559094559">
    <w:abstractNumId w:val="29"/>
  </w:num>
  <w:num w:numId="20" w16cid:durableId="1834832356">
    <w:abstractNumId w:val="10"/>
  </w:num>
  <w:num w:numId="21" w16cid:durableId="852187612">
    <w:abstractNumId w:val="7"/>
  </w:num>
  <w:num w:numId="22" w16cid:durableId="198516746">
    <w:abstractNumId w:val="25"/>
  </w:num>
  <w:num w:numId="23" w16cid:durableId="307131726">
    <w:abstractNumId w:val="12"/>
  </w:num>
  <w:num w:numId="24" w16cid:durableId="1908488335">
    <w:abstractNumId w:val="32"/>
  </w:num>
  <w:num w:numId="25" w16cid:durableId="351540035">
    <w:abstractNumId w:val="13"/>
  </w:num>
  <w:num w:numId="26" w16cid:durableId="1782916792">
    <w:abstractNumId w:val="14"/>
  </w:num>
  <w:num w:numId="27" w16cid:durableId="1367869288">
    <w:abstractNumId w:val="23"/>
  </w:num>
  <w:num w:numId="28" w16cid:durableId="1590892526">
    <w:abstractNumId w:val="30"/>
  </w:num>
  <w:num w:numId="29" w16cid:durableId="1182861044">
    <w:abstractNumId w:val="33"/>
  </w:num>
  <w:num w:numId="30" w16cid:durableId="268926620">
    <w:abstractNumId w:val="28"/>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8870683">
    <w:abstractNumId w:val="28"/>
    <w:lvlOverride w:ilvl="0">
      <w:startOverride w:val="3"/>
    </w:lvlOverride>
    <w:lvlOverride w:ilvl="1">
      <w:startOverride w:val="2"/>
    </w:lvlOverride>
    <w:lvlOverride w:ilvl="2">
      <w:startOverride w:val="5"/>
    </w:lvlOverride>
    <w:lvlOverride w:ilvl="3">
      <w:startOverride w:val="1"/>
    </w:lvlOverride>
  </w:num>
  <w:num w:numId="32" w16cid:durableId="206532281">
    <w:abstractNumId w:val="28"/>
    <w:lvlOverride w:ilvl="0">
      <w:startOverride w:val="3"/>
    </w:lvlOverride>
    <w:lvlOverride w:ilvl="1">
      <w:startOverride w:val="2"/>
    </w:lvlOverride>
    <w:lvlOverride w:ilvl="2">
      <w:startOverride w:val="6"/>
    </w:lvlOverride>
  </w:num>
  <w:num w:numId="33" w16cid:durableId="579292970">
    <w:abstractNumId w:val="28"/>
    <w:lvlOverride w:ilvl="0">
      <w:startOverride w:val="3"/>
    </w:lvlOverride>
    <w:lvlOverride w:ilvl="1">
      <w:startOverride w:val="2"/>
    </w:lvlOverride>
    <w:lvlOverride w:ilvl="2">
      <w:startOverride w:val="6"/>
    </w:lvlOverride>
  </w:num>
  <w:num w:numId="34" w16cid:durableId="7103046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8685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6198693">
    <w:abstractNumId w:val="8"/>
  </w:num>
  <w:num w:numId="37" w16cid:durableId="1112166059">
    <w:abstractNumId w:val="20"/>
  </w:num>
  <w:num w:numId="38" w16cid:durableId="1811173374">
    <w:abstractNumId w:val="17"/>
  </w:num>
  <w:num w:numId="39" w16cid:durableId="68235790">
    <w:abstractNumId w:val="21"/>
  </w:num>
  <w:num w:numId="40" w16cid:durableId="1971084477">
    <w:abstractNumId w:val="24"/>
  </w:num>
  <w:num w:numId="41" w16cid:durableId="1937860654">
    <w:abstractNumId w:val="22"/>
  </w:num>
  <w:num w:numId="42" w16cid:durableId="70124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w15:presenceInfo w15:providerId="AD" w15:userId="S::Elizabeth.Timmins2@neso.energy::f28e823e-2809-42af-abbc-7e53d8614335"/>
  </w15:person>
  <w15:person w15:author="Kat Higby">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GfAqSK8sLAqvN745pNLeKI2YMTcnQX758Z6e9NTB524q3yzREpDfSARwuCrRp7syxmTdvl2NofLJFpTRGQmDQ==" w:salt="hRll21LJtqYxZbvwo0n0uw=="/>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1E0E"/>
    <w:rsid w:val="000023CB"/>
    <w:rsid w:val="00003046"/>
    <w:rsid w:val="0000345B"/>
    <w:rsid w:val="0000458A"/>
    <w:rsid w:val="00004820"/>
    <w:rsid w:val="00006DA7"/>
    <w:rsid w:val="000075A5"/>
    <w:rsid w:val="00010E39"/>
    <w:rsid w:val="00011555"/>
    <w:rsid w:val="00011DB5"/>
    <w:rsid w:val="00011EB3"/>
    <w:rsid w:val="00012A30"/>
    <w:rsid w:val="0001475B"/>
    <w:rsid w:val="000153DE"/>
    <w:rsid w:val="0001636E"/>
    <w:rsid w:val="00017B8F"/>
    <w:rsid w:val="00017D6B"/>
    <w:rsid w:val="00017F71"/>
    <w:rsid w:val="00020A6B"/>
    <w:rsid w:val="00020CA7"/>
    <w:rsid w:val="000212F2"/>
    <w:rsid w:val="00022271"/>
    <w:rsid w:val="000227B7"/>
    <w:rsid w:val="00022BAD"/>
    <w:rsid w:val="00022E18"/>
    <w:rsid w:val="00024584"/>
    <w:rsid w:val="00024A90"/>
    <w:rsid w:val="000252DF"/>
    <w:rsid w:val="000259E8"/>
    <w:rsid w:val="00025DA9"/>
    <w:rsid w:val="00026C19"/>
    <w:rsid w:val="00027093"/>
    <w:rsid w:val="000276F9"/>
    <w:rsid w:val="00030625"/>
    <w:rsid w:val="000309DD"/>
    <w:rsid w:val="00030C7D"/>
    <w:rsid w:val="00030EF2"/>
    <w:rsid w:val="00032579"/>
    <w:rsid w:val="00032652"/>
    <w:rsid w:val="00032684"/>
    <w:rsid w:val="000345CF"/>
    <w:rsid w:val="000346D8"/>
    <w:rsid w:val="00035A20"/>
    <w:rsid w:val="00035B93"/>
    <w:rsid w:val="00036BE7"/>
    <w:rsid w:val="000370E9"/>
    <w:rsid w:val="00041385"/>
    <w:rsid w:val="0004169E"/>
    <w:rsid w:val="00041A71"/>
    <w:rsid w:val="000422B6"/>
    <w:rsid w:val="00042E1B"/>
    <w:rsid w:val="00042E31"/>
    <w:rsid w:val="000435E0"/>
    <w:rsid w:val="000439BE"/>
    <w:rsid w:val="00043A5B"/>
    <w:rsid w:val="00043DDB"/>
    <w:rsid w:val="00044ACB"/>
    <w:rsid w:val="00044C82"/>
    <w:rsid w:val="00044F97"/>
    <w:rsid w:val="00045012"/>
    <w:rsid w:val="000457D2"/>
    <w:rsid w:val="00046689"/>
    <w:rsid w:val="00046E36"/>
    <w:rsid w:val="00047053"/>
    <w:rsid w:val="0004787E"/>
    <w:rsid w:val="0005025A"/>
    <w:rsid w:val="000506E6"/>
    <w:rsid w:val="00052ACC"/>
    <w:rsid w:val="0005408A"/>
    <w:rsid w:val="00054361"/>
    <w:rsid w:val="00055796"/>
    <w:rsid w:val="00055DC6"/>
    <w:rsid w:val="00055FAF"/>
    <w:rsid w:val="000601EB"/>
    <w:rsid w:val="00060AB8"/>
    <w:rsid w:val="00061ADE"/>
    <w:rsid w:val="00062642"/>
    <w:rsid w:val="000628B1"/>
    <w:rsid w:val="00062BFF"/>
    <w:rsid w:val="00065652"/>
    <w:rsid w:val="00065F5B"/>
    <w:rsid w:val="00066B68"/>
    <w:rsid w:val="00070EB3"/>
    <w:rsid w:val="00071620"/>
    <w:rsid w:val="000727DD"/>
    <w:rsid w:val="00072D1F"/>
    <w:rsid w:val="000731C2"/>
    <w:rsid w:val="00073289"/>
    <w:rsid w:val="00073542"/>
    <w:rsid w:val="00074F4F"/>
    <w:rsid w:val="000751B6"/>
    <w:rsid w:val="000752F7"/>
    <w:rsid w:val="00077704"/>
    <w:rsid w:val="00080813"/>
    <w:rsid w:val="00080BB5"/>
    <w:rsid w:val="00081220"/>
    <w:rsid w:val="0008155E"/>
    <w:rsid w:val="00082E16"/>
    <w:rsid w:val="00083780"/>
    <w:rsid w:val="000837C9"/>
    <w:rsid w:val="0008427F"/>
    <w:rsid w:val="0008437B"/>
    <w:rsid w:val="000857A4"/>
    <w:rsid w:val="00086FF6"/>
    <w:rsid w:val="00090318"/>
    <w:rsid w:val="00090684"/>
    <w:rsid w:val="00090E13"/>
    <w:rsid w:val="00090F16"/>
    <w:rsid w:val="00091818"/>
    <w:rsid w:val="000919A4"/>
    <w:rsid w:val="00091CCB"/>
    <w:rsid w:val="000924A2"/>
    <w:rsid w:val="00092508"/>
    <w:rsid w:val="00093163"/>
    <w:rsid w:val="00093B70"/>
    <w:rsid w:val="00096C18"/>
    <w:rsid w:val="00096E52"/>
    <w:rsid w:val="000A1D8C"/>
    <w:rsid w:val="000A24BF"/>
    <w:rsid w:val="000A3BB0"/>
    <w:rsid w:val="000A3C53"/>
    <w:rsid w:val="000A4374"/>
    <w:rsid w:val="000A473B"/>
    <w:rsid w:val="000A59C0"/>
    <w:rsid w:val="000A6632"/>
    <w:rsid w:val="000A7EB8"/>
    <w:rsid w:val="000B0650"/>
    <w:rsid w:val="000B0C18"/>
    <w:rsid w:val="000B0D47"/>
    <w:rsid w:val="000B1591"/>
    <w:rsid w:val="000B212A"/>
    <w:rsid w:val="000B2974"/>
    <w:rsid w:val="000B544D"/>
    <w:rsid w:val="000B6AA1"/>
    <w:rsid w:val="000C05BF"/>
    <w:rsid w:val="000C0B2C"/>
    <w:rsid w:val="000C22F7"/>
    <w:rsid w:val="000C28F2"/>
    <w:rsid w:val="000C2C3D"/>
    <w:rsid w:val="000C2C87"/>
    <w:rsid w:val="000C30DC"/>
    <w:rsid w:val="000C3ACC"/>
    <w:rsid w:val="000C5517"/>
    <w:rsid w:val="000C5630"/>
    <w:rsid w:val="000C5E34"/>
    <w:rsid w:val="000C6524"/>
    <w:rsid w:val="000C6804"/>
    <w:rsid w:val="000C6B9B"/>
    <w:rsid w:val="000C7D90"/>
    <w:rsid w:val="000D0162"/>
    <w:rsid w:val="000D14ED"/>
    <w:rsid w:val="000D1A16"/>
    <w:rsid w:val="000D5279"/>
    <w:rsid w:val="000D565E"/>
    <w:rsid w:val="000D5FE4"/>
    <w:rsid w:val="000D671B"/>
    <w:rsid w:val="000D6E37"/>
    <w:rsid w:val="000D7369"/>
    <w:rsid w:val="000E018C"/>
    <w:rsid w:val="000E01D5"/>
    <w:rsid w:val="000E34D4"/>
    <w:rsid w:val="000E3C2C"/>
    <w:rsid w:val="000E3D63"/>
    <w:rsid w:val="000E40F0"/>
    <w:rsid w:val="000E4A45"/>
    <w:rsid w:val="000E66B6"/>
    <w:rsid w:val="000E6F3F"/>
    <w:rsid w:val="000E776B"/>
    <w:rsid w:val="000F01FF"/>
    <w:rsid w:val="000F23F7"/>
    <w:rsid w:val="000F25F7"/>
    <w:rsid w:val="000F282A"/>
    <w:rsid w:val="000F4418"/>
    <w:rsid w:val="000F4699"/>
    <w:rsid w:val="000F5122"/>
    <w:rsid w:val="000F727E"/>
    <w:rsid w:val="000F7617"/>
    <w:rsid w:val="001007B2"/>
    <w:rsid w:val="001010D5"/>
    <w:rsid w:val="00101797"/>
    <w:rsid w:val="00101B04"/>
    <w:rsid w:val="0010255D"/>
    <w:rsid w:val="0010291B"/>
    <w:rsid w:val="001031FF"/>
    <w:rsid w:val="001034EF"/>
    <w:rsid w:val="0010469B"/>
    <w:rsid w:val="00104901"/>
    <w:rsid w:val="00104EEA"/>
    <w:rsid w:val="00105266"/>
    <w:rsid w:val="0010666D"/>
    <w:rsid w:val="001072E0"/>
    <w:rsid w:val="001076D2"/>
    <w:rsid w:val="00107C10"/>
    <w:rsid w:val="00107F6B"/>
    <w:rsid w:val="0011036C"/>
    <w:rsid w:val="0011299B"/>
    <w:rsid w:val="00113C77"/>
    <w:rsid w:val="00114273"/>
    <w:rsid w:val="0011490B"/>
    <w:rsid w:val="001157BE"/>
    <w:rsid w:val="001202CC"/>
    <w:rsid w:val="001202FD"/>
    <w:rsid w:val="00120E3A"/>
    <w:rsid w:val="00121B50"/>
    <w:rsid w:val="00121C33"/>
    <w:rsid w:val="00121D75"/>
    <w:rsid w:val="00121F37"/>
    <w:rsid w:val="00122102"/>
    <w:rsid w:val="001222A0"/>
    <w:rsid w:val="0012247C"/>
    <w:rsid w:val="00123C61"/>
    <w:rsid w:val="001244C2"/>
    <w:rsid w:val="00125E6D"/>
    <w:rsid w:val="00126503"/>
    <w:rsid w:val="0012657A"/>
    <w:rsid w:val="00126C19"/>
    <w:rsid w:val="00127B71"/>
    <w:rsid w:val="0013037E"/>
    <w:rsid w:val="00130543"/>
    <w:rsid w:val="00130B14"/>
    <w:rsid w:val="001319A2"/>
    <w:rsid w:val="00131AEB"/>
    <w:rsid w:val="0013300C"/>
    <w:rsid w:val="00134B4A"/>
    <w:rsid w:val="001350C9"/>
    <w:rsid w:val="00136EC2"/>
    <w:rsid w:val="0013711A"/>
    <w:rsid w:val="00137347"/>
    <w:rsid w:val="00137B80"/>
    <w:rsid w:val="001408C9"/>
    <w:rsid w:val="00140D0A"/>
    <w:rsid w:val="00140F02"/>
    <w:rsid w:val="0014201B"/>
    <w:rsid w:val="00142D50"/>
    <w:rsid w:val="00142EEC"/>
    <w:rsid w:val="00143067"/>
    <w:rsid w:val="0014309A"/>
    <w:rsid w:val="00144308"/>
    <w:rsid w:val="001450AC"/>
    <w:rsid w:val="001455E0"/>
    <w:rsid w:val="00146A81"/>
    <w:rsid w:val="0015078A"/>
    <w:rsid w:val="00150C09"/>
    <w:rsid w:val="00150C9F"/>
    <w:rsid w:val="001530D6"/>
    <w:rsid w:val="00153996"/>
    <w:rsid w:val="00153B9A"/>
    <w:rsid w:val="00154747"/>
    <w:rsid w:val="001550DE"/>
    <w:rsid w:val="00155E07"/>
    <w:rsid w:val="00155F3D"/>
    <w:rsid w:val="00157A37"/>
    <w:rsid w:val="00157BE0"/>
    <w:rsid w:val="0016029C"/>
    <w:rsid w:val="00160377"/>
    <w:rsid w:val="001611A3"/>
    <w:rsid w:val="00161B71"/>
    <w:rsid w:val="0016201E"/>
    <w:rsid w:val="00162198"/>
    <w:rsid w:val="00162322"/>
    <w:rsid w:val="0016271F"/>
    <w:rsid w:val="0016350E"/>
    <w:rsid w:val="0016478A"/>
    <w:rsid w:val="00164D98"/>
    <w:rsid w:val="00165BF1"/>
    <w:rsid w:val="00166C70"/>
    <w:rsid w:val="00166D84"/>
    <w:rsid w:val="0017017E"/>
    <w:rsid w:val="00170C54"/>
    <w:rsid w:val="00172106"/>
    <w:rsid w:val="00172A44"/>
    <w:rsid w:val="00173AFA"/>
    <w:rsid w:val="00173E33"/>
    <w:rsid w:val="0017451C"/>
    <w:rsid w:val="0017472F"/>
    <w:rsid w:val="0017515F"/>
    <w:rsid w:val="001756FE"/>
    <w:rsid w:val="00175EF0"/>
    <w:rsid w:val="001764DE"/>
    <w:rsid w:val="00176BD6"/>
    <w:rsid w:val="00180CF3"/>
    <w:rsid w:val="00180FD7"/>
    <w:rsid w:val="001820CB"/>
    <w:rsid w:val="00182949"/>
    <w:rsid w:val="00183DFC"/>
    <w:rsid w:val="00185D51"/>
    <w:rsid w:val="00186878"/>
    <w:rsid w:val="00187AEF"/>
    <w:rsid w:val="00187BBB"/>
    <w:rsid w:val="00187E66"/>
    <w:rsid w:val="00190743"/>
    <w:rsid w:val="00191424"/>
    <w:rsid w:val="00191730"/>
    <w:rsid w:val="00192798"/>
    <w:rsid w:val="001937B4"/>
    <w:rsid w:val="00193E4B"/>
    <w:rsid w:val="001950ED"/>
    <w:rsid w:val="00195DA7"/>
    <w:rsid w:val="00196F1B"/>
    <w:rsid w:val="00197229"/>
    <w:rsid w:val="001A1007"/>
    <w:rsid w:val="001A158F"/>
    <w:rsid w:val="001A2620"/>
    <w:rsid w:val="001A30E4"/>
    <w:rsid w:val="001A41C9"/>
    <w:rsid w:val="001A59A1"/>
    <w:rsid w:val="001A5DE7"/>
    <w:rsid w:val="001A6B8D"/>
    <w:rsid w:val="001A6DA9"/>
    <w:rsid w:val="001A6E05"/>
    <w:rsid w:val="001A7448"/>
    <w:rsid w:val="001A75EA"/>
    <w:rsid w:val="001B0241"/>
    <w:rsid w:val="001B1B2B"/>
    <w:rsid w:val="001B4345"/>
    <w:rsid w:val="001B5A52"/>
    <w:rsid w:val="001B6A6B"/>
    <w:rsid w:val="001B6E42"/>
    <w:rsid w:val="001B6FFE"/>
    <w:rsid w:val="001B704B"/>
    <w:rsid w:val="001B7A0F"/>
    <w:rsid w:val="001B7B68"/>
    <w:rsid w:val="001B7ED4"/>
    <w:rsid w:val="001C0AB9"/>
    <w:rsid w:val="001C1528"/>
    <w:rsid w:val="001C1F35"/>
    <w:rsid w:val="001C3910"/>
    <w:rsid w:val="001C48B3"/>
    <w:rsid w:val="001C5226"/>
    <w:rsid w:val="001C65FE"/>
    <w:rsid w:val="001C75B5"/>
    <w:rsid w:val="001D020C"/>
    <w:rsid w:val="001D0A14"/>
    <w:rsid w:val="001D130C"/>
    <w:rsid w:val="001D1318"/>
    <w:rsid w:val="001D1816"/>
    <w:rsid w:val="001D1FD4"/>
    <w:rsid w:val="001D2E0C"/>
    <w:rsid w:val="001D2E0E"/>
    <w:rsid w:val="001D2ED2"/>
    <w:rsid w:val="001D325D"/>
    <w:rsid w:val="001D3A1B"/>
    <w:rsid w:val="001D4AB4"/>
    <w:rsid w:val="001D5073"/>
    <w:rsid w:val="001D5359"/>
    <w:rsid w:val="001D632B"/>
    <w:rsid w:val="001D6393"/>
    <w:rsid w:val="001D6A81"/>
    <w:rsid w:val="001E1474"/>
    <w:rsid w:val="001E3750"/>
    <w:rsid w:val="001E436F"/>
    <w:rsid w:val="001E6FED"/>
    <w:rsid w:val="001E7B4D"/>
    <w:rsid w:val="001F0437"/>
    <w:rsid w:val="001F16BA"/>
    <w:rsid w:val="001F21F0"/>
    <w:rsid w:val="001F232D"/>
    <w:rsid w:val="001F2C3D"/>
    <w:rsid w:val="001F2EC5"/>
    <w:rsid w:val="001F3706"/>
    <w:rsid w:val="001F4179"/>
    <w:rsid w:val="001F45F6"/>
    <w:rsid w:val="001F488D"/>
    <w:rsid w:val="001F4AB7"/>
    <w:rsid w:val="001F4B68"/>
    <w:rsid w:val="001F5281"/>
    <w:rsid w:val="001F52D2"/>
    <w:rsid w:val="001F7F24"/>
    <w:rsid w:val="00200364"/>
    <w:rsid w:val="00200A1D"/>
    <w:rsid w:val="00200A4A"/>
    <w:rsid w:val="00201333"/>
    <w:rsid w:val="00201928"/>
    <w:rsid w:val="00201A34"/>
    <w:rsid w:val="00202C14"/>
    <w:rsid w:val="00202D1C"/>
    <w:rsid w:val="002032F2"/>
    <w:rsid w:val="00203AEA"/>
    <w:rsid w:val="00204338"/>
    <w:rsid w:val="00204482"/>
    <w:rsid w:val="00206DF9"/>
    <w:rsid w:val="00207798"/>
    <w:rsid w:val="00207B95"/>
    <w:rsid w:val="0021031F"/>
    <w:rsid w:val="0021064E"/>
    <w:rsid w:val="002108EE"/>
    <w:rsid w:val="00211C58"/>
    <w:rsid w:val="00211D53"/>
    <w:rsid w:val="00211F5A"/>
    <w:rsid w:val="00212D06"/>
    <w:rsid w:val="002137B4"/>
    <w:rsid w:val="00213CC6"/>
    <w:rsid w:val="00214D9B"/>
    <w:rsid w:val="002154B5"/>
    <w:rsid w:val="0021587E"/>
    <w:rsid w:val="00217DE0"/>
    <w:rsid w:val="002203BE"/>
    <w:rsid w:val="0022046B"/>
    <w:rsid w:val="00220E3C"/>
    <w:rsid w:val="00221034"/>
    <w:rsid w:val="0022242E"/>
    <w:rsid w:val="00224953"/>
    <w:rsid w:val="002262B6"/>
    <w:rsid w:val="0022652F"/>
    <w:rsid w:val="00227F3C"/>
    <w:rsid w:val="00230142"/>
    <w:rsid w:val="00230530"/>
    <w:rsid w:val="0023073F"/>
    <w:rsid w:val="00230D57"/>
    <w:rsid w:val="0023179B"/>
    <w:rsid w:val="00231C40"/>
    <w:rsid w:val="00231D7C"/>
    <w:rsid w:val="00231F57"/>
    <w:rsid w:val="002324D0"/>
    <w:rsid w:val="00232608"/>
    <w:rsid w:val="002330AD"/>
    <w:rsid w:val="002332F5"/>
    <w:rsid w:val="00233302"/>
    <w:rsid w:val="0023461C"/>
    <w:rsid w:val="0023534E"/>
    <w:rsid w:val="0023548D"/>
    <w:rsid w:val="00235F69"/>
    <w:rsid w:val="0023644E"/>
    <w:rsid w:val="00236D1D"/>
    <w:rsid w:val="00236DA2"/>
    <w:rsid w:val="00236FC5"/>
    <w:rsid w:val="00237C2F"/>
    <w:rsid w:val="002403BB"/>
    <w:rsid w:val="0024067D"/>
    <w:rsid w:val="00240ED7"/>
    <w:rsid w:val="002422DF"/>
    <w:rsid w:val="002423B2"/>
    <w:rsid w:val="00243547"/>
    <w:rsid w:val="00243562"/>
    <w:rsid w:val="00243940"/>
    <w:rsid w:val="002448EB"/>
    <w:rsid w:val="002454D2"/>
    <w:rsid w:val="00247C70"/>
    <w:rsid w:val="002501BB"/>
    <w:rsid w:val="002507F6"/>
    <w:rsid w:val="00251F23"/>
    <w:rsid w:val="00253F54"/>
    <w:rsid w:val="00254F7F"/>
    <w:rsid w:val="00255121"/>
    <w:rsid w:val="0025548E"/>
    <w:rsid w:val="00255D2D"/>
    <w:rsid w:val="00256821"/>
    <w:rsid w:val="00256BE8"/>
    <w:rsid w:val="002579D2"/>
    <w:rsid w:val="00257A32"/>
    <w:rsid w:val="00262E9D"/>
    <w:rsid w:val="00264250"/>
    <w:rsid w:val="00264783"/>
    <w:rsid w:val="00265001"/>
    <w:rsid w:val="002657CE"/>
    <w:rsid w:val="00265E1B"/>
    <w:rsid w:val="00266854"/>
    <w:rsid w:val="00266A54"/>
    <w:rsid w:val="00266A66"/>
    <w:rsid w:val="00267532"/>
    <w:rsid w:val="00267916"/>
    <w:rsid w:val="002701AD"/>
    <w:rsid w:val="00270A8E"/>
    <w:rsid w:val="00271BCA"/>
    <w:rsid w:val="00271FBA"/>
    <w:rsid w:val="00272633"/>
    <w:rsid w:val="00273742"/>
    <w:rsid w:val="002737EF"/>
    <w:rsid w:val="00273B1C"/>
    <w:rsid w:val="00273BA8"/>
    <w:rsid w:val="00274696"/>
    <w:rsid w:val="00274E8F"/>
    <w:rsid w:val="00276BA9"/>
    <w:rsid w:val="00277A35"/>
    <w:rsid w:val="00277E48"/>
    <w:rsid w:val="002813DE"/>
    <w:rsid w:val="00282317"/>
    <w:rsid w:val="00282F2B"/>
    <w:rsid w:val="00283AF4"/>
    <w:rsid w:val="00286B40"/>
    <w:rsid w:val="00286E3D"/>
    <w:rsid w:val="00287CB8"/>
    <w:rsid w:val="0029207E"/>
    <w:rsid w:val="002922F3"/>
    <w:rsid w:val="00292659"/>
    <w:rsid w:val="00292833"/>
    <w:rsid w:val="002939ED"/>
    <w:rsid w:val="00293D0A"/>
    <w:rsid w:val="002951A0"/>
    <w:rsid w:val="00295BF9"/>
    <w:rsid w:val="002964A3"/>
    <w:rsid w:val="002964F4"/>
    <w:rsid w:val="002966D3"/>
    <w:rsid w:val="00296845"/>
    <w:rsid w:val="00296A84"/>
    <w:rsid w:val="00296BC1"/>
    <w:rsid w:val="00296DA5"/>
    <w:rsid w:val="00297F8E"/>
    <w:rsid w:val="002A0011"/>
    <w:rsid w:val="002A0A67"/>
    <w:rsid w:val="002A256F"/>
    <w:rsid w:val="002A2B39"/>
    <w:rsid w:val="002A2EDE"/>
    <w:rsid w:val="002A3407"/>
    <w:rsid w:val="002A4D1B"/>
    <w:rsid w:val="002A5BAF"/>
    <w:rsid w:val="002A5E6C"/>
    <w:rsid w:val="002A63F2"/>
    <w:rsid w:val="002A674C"/>
    <w:rsid w:val="002A6A35"/>
    <w:rsid w:val="002A6A48"/>
    <w:rsid w:val="002A6F00"/>
    <w:rsid w:val="002B03E1"/>
    <w:rsid w:val="002B10DD"/>
    <w:rsid w:val="002B188A"/>
    <w:rsid w:val="002B21A7"/>
    <w:rsid w:val="002B2B6D"/>
    <w:rsid w:val="002B2E75"/>
    <w:rsid w:val="002B4737"/>
    <w:rsid w:val="002B4D6D"/>
    <w:rsid w:val="002B591C"/>
    <w:rsid w:val="002B6ABF"/>
    <w:rsid w:val="002B778E"/>
    <w:rsid w:val="002B7BD6"/>
    <w:rsid w:val="002C0B00"/>
    <w:rsid w:val="002C1428"/>
    <w:rsid w:val="002C15FB"/>
    <w:rsid w:val="002C1A83"/>
    <w:rsid w:val="002C3969"/>
    <w:rsid w:val="002C4043"/>
    <w:rsid w:val="002C40EF"/>
    <w:rsid w:val="002C4233"/>
    <w:rsid w:val="002C43B2"/>
    <w:rsid w:val="002C4CEF"/>
    <w:rsid w:val="002C527A"/>
    <w:rsid w:val="002C5FB0"/>
    <w:rsid w:val="002C6303"/>
    <w:rsid w:val="002D07C6"/>
    <w:rsid w:val="002D0842"/>
    <w:rsid w:val="002D0C29"/>
    <w:rsid w:val="002D1786"/>
    <w:rsid w:val="002D18C5"/>
    <w:rsid w:val="002D290E"/>
    <w:rsid w:val="002D2D8B"/>
    <w:rsid w:val="002D3A7C"/>
    <w:rsid w:val="002D3E02"/>
    <w:rsid w:val="002D4E41"/>
    <w:rsid w:val="002D5199"/>
    <w:rsid w:val="002D539E"/>
    <w:rsid w:val="002D6489"/>
    <w:rsid w:val="002D6D5B"/>
    <w:rsid w:val="002D712C"/>
    <w:rsid w:val="002D78F8"/>
    <w:rsid w:val="002D799B"/>
    <w:rsid w:val="002D7DC4"/>
    <w:rsid w:val="002E00F7"/>
    <w:rsid w:val="002E03A0"/>
    <w:rsid w:val="002E199D"/>
    <w:rsid w:val="002E1D9A"/>
    <w:rsid w:val="002E1EDE"/>
    <w:rsid w:val="002E2816"/>
    <w:rsid w:val="002E324F"/>
    <w:rsid w:val="002E4862"/>
    <w:rsid w:val="002E4E2B"/>
    <w:rsid w:val="002E60CF"/>
    <w:rsid w:val="002F0E98"/>
    <w:rsid w:val="002F158C"/>
    <w:rsid w:val="002F16F3"/>
    <w:rsid w:val="002F1DDA"/>
    <w:rsid w:val="002F1EF4"/>
    <w:rsid w:val="002F2A19"/>
    <w:rsid w:val="002F323C"/>
    <w:rsid w:val="002F33B8"/>
    <w:rsid w:val="002F3E72"/>
    <w:rsid w:val="002F420B"/>
    <w:rsid w:val="002F5A79"/>
    <w:rsid w:val="002F5C78"/>
    <w:rsid w:val="002F5EC5"/>
    <w:rsid w:val="002F65E1"/>
    <w:rsid w:val="002F68B4"/>
    <w:rsid w:val="00301C93"/>
    <w:rsid w:val="00301FCD"/>
    <w:rsid w:val="003025EB"/>
    <w:rsid w:val="00302E3D"/>
    <w:rsid w:val="00303B04"/>
    <w:rsid w:val="00305039"/>
    <w:rsid w:val="00305454"/>
    <w:rsid w:val="00305AAB"/>
    <w:rsid w:val="003100F2"/>
    <w:rsid w:val="00310B08"/>
    <w:rsid w:val="00311E09"/>
    <w:rsid w:val="00312907"/>
    <w:rsid w:val="00313859"/>
    <w:rsid w:val="0031389F"/>
    <w:rsid w:val="00313E36"/>
    <w:rsid w:val="003161BA"/>
    <w:rsid w:val="00320008"/>
    <w:rsid w:val="00322479"/>
    <w:rsid w:val="00322632"/>
    <w:rsid w:val="0032508D"/>
    <w:rsid w:val="00325266"/>
    <w:rsid w:val="00325F0B"/>
    <w:rsid w:val="0032611A"/>
    <w:rsid w:val="00326242"/>
    <w:rsid w:val="0032669F"/>
    <w:rsid w:val="00326BD9"/>
    <w:rsid w:val="00326E20"/>
    <w:rsid w:val="00330A17"/>
    <w:rsid w:val="00332F04"/>
    <w:rsid w:val="00333037"/>
    <w:rsid w:val="003333F4"/>
    <w:rsid w:val="003337BB"/>
    <w:rsid w:val="00333CC3"/>
    <w:rsid w:val="0033408E"/>
    <w:rsid w:val="00334584"/>
    <w:rsid w:val="00334CC5"/>
    <w:rsid w:val="00334EE9"/>
    <w:rsid w:val="003369A1"/>
    <w:rsid w:val="00340879"/>
    <w:rsid w:val="003419B3"/>
    <w:rsid w:val="00341D71"/>
    <w:rsid w:val="0034276B"/>
    <w:rsid w:val="0034298B"/>
    <w:rsid w:val="00342B34"/>
    <w:rsid w:val="00342C9E"/>
    <w:rsid w:val="00342F95"/>
    <w:rsid w:val="00344054"/>
    <w:rsid w:val="003457E1"/>
    <w:rsid w:val="003458D7"/>
    <w:rsid w:val="00346AED"/>
    <w:rsid w:val="003518B2"/>
    <w:rsid w:val="003518EA"/>
    <w:rsid w:val="00351BEE"/>
    <w:rsid w:val="0035294F"/>
    <w:rsid w:val="00352C14"/>
    <w:rsid w:val="00355351"/>
    <w:rsid w:val="00356621"/>
    <w:rsid w:val="00356E6A"/>
    <w:rsid w:val="0036025E"/>
    <w:rsid w:val="003602C2"/>
    <w:rsid w:val="00364263"/>
    <w:rsid w:val="003656D3"/>
    <w:rsid w:val="00370265"/>
    <w:rsid w:val="003703C6"/>
    <w:rsid w:val="00370896"/>
    <w:rsid w:val="00371B52"/>
    <w:rsid w:val="00372E87"/>
    <w:rsid w:val="003733FC"/>
    <w:rsid w:val="00373489"/>
    <w:rsid w:val="003738C2"/>
    <w:rsid w:val="00374151"/>
    <w:rsid w:val="0037488A"/>
    <w:rsid w:val="00374E1D"/>
    <w:rsid w:val="0037518D"/>
    <w:rsid w:val="00375D51"/>
    <w:rsid w:val="003762BB"/>
    <w:rsid w:val="00377575"/>
    <w:rsid w:val="003777DF"/>
    <w:rsid w:val="00377C1E"/>
    <w:rsid w:val="003803BE"/>
    <w:rsid w:val="003814EE"/>
    <w:rsid w:val="003817DA"/>
    <w:rsid w:val="00381EF1"/>
    <w:rsid w:val="003821D4"/>
    <w:rsid w:val="00383585"/>
    <w:rsid w:val="0038368E"/>
    <w:rsid w:val="00384105"/>
    <w:rsid w:val="00384357"/>
    <w:rsid w:val="0038448C"/>
    <w:rsid w:val="00384957"/>
    <w:rsid w:val="003852C1"/>
    <w:rsid w:val="00385BFE"/>
    <w:rsid w:val="0038618B"/>
    <w:rsid w:val="00391040"/>
    <w:rsid w:val="00391C50"/>
    <w:rsid w:val="00392E68"/>
    <w:rsid w:val="00393B23"/>
    <w:rsid w:val="00395764"/>
    <w:rsid w:val="00396753"/>
    <w:rsid w:val="00396A07"/>
    <w:rsid w:val="003A0023"/>
    <w:rsid w:val="003A04AE"/>
    <w:rsid w:val="003A0D99"/>
    <w:rsid w:val="003A114F"/>
    <w:rsid w:val="003A1890"/>
    <w:rsid w:val="003A1B3A"/>
    <w:rsid w:val="003A2AA9"/>
    <w:rsid w:val="003A2E7A"/>
    <w:rsid w:val="003A2FF2"/>
    <w:rsid w:val="003A62BC"/>
    <w:rsid w:val="003A78D9"/>
    <w:rsid w:val="003A7CB1"/>
    <w:rsid w:val="003B0D2E"/>
    <w:rsid w:val="003B2077"/>
    <w:rsid w:val="003B335D"/>
    <w:rsid w:val="003B3742"/>
    <w:rsid w:val="003B3D08"/>
    <w:rsid w:val="003B46EB"/>
    <w:rsid w:val="003B4865"/>
    <w:rsid w:val="003B5011"/>
    <w:rsid w:val="003B588E"/>
    <w:rsid w:val="003B69B1"/>
    <w:rsid w:val="003B78A5"/>
    <w:rsid w:val="003B7971"/>
    <w:rsid w:val="003C0172"/>
    <w:rsid w:val="003C07CF"/>
    <w:rsid w:val="003C11E6"/>
    <w:rsid w:val="003C14C6"/>
    <w:rsid w:val="003C221C"/>
    <w:rsid w:val="003C2451"/>
    <w:rsid w:val="003C2F77"/>
    <w:rsid w:val="003C33A3"/>
    <w:rsid w:val="003C34A5"/>
    <w:rsid w:val="003C3A3F"/>
    <w:rsid w:val="003C3BAC"/>
    <w:rsid w:val="003C3F9D"/>
    <w:rsid w:val="003C46D6"/>
    <w:rsid w:val="003C50AF"/>
    <w:rsid w:val="003C7307"/>
    <w:rsid w:val="003C738D"/>
    <w:rsid w:val="003C7785"/>
    <w:rsid w:val="003C79C5"/>
    <w:rsid w:val="003D0020"/>
    <w:rsid w:val="003D0CF4"/>
    <w:rsid w:val="003D0DF8"/>
    <w:rsid w:val="003D10BF"/>
    <w:rsid w:val="003D18FA"/>
    <w:rsid w:val="003D2013"/>
    <w:rsid w:val="003D3179"/>
    <w:rsid w:val="003D35C4"/>
    <w:rsid w:val="003D3A53"/>
    <w:rsid w:val="003D3D92"/>
    <w:rsid w:val="003D4B44"/>
    <w:rsid w:val="003D4BCE"/>
    <w:rsid w:val="003D4CBD"/>
    <w:rsid w:val="003D4E9B"/>
    <w:rsid w:val="003D4FFD"/>
    <w:rsid w:val="003D52F5"/>
    <w:rsid w:val="003D5530"/>
    <w:rsid w:val="003D5684"/>
    <w:rsid w:val="003D58A2"/>
    <w:rsid w:val="003D6081"/>
    <w:rsid w:val="003D61BE"/>
    <w:rsid w:val="003D70D1"/>
    <w:rsid w:val="003D76D1"/>
    <w:rsid w:val="003E034E"/>
    <w:rsid w:val="003E1F1E"/>
    <w:rsid w:val="003E29C3"/>
    <w:rsid w:val="003E3218"/>
    <w:rsid w:val="003E3516"/>
    <w:rsid w:val="003E395D"/>
    <w:rsid w:val="003E3CCD"/>
    <w:rsid w:val="003E4BD8"/>
    <w:rsid w:val="003E5E42"/>
    <w:rsid w:val="003E62BE"/>
    <w:rsid w:val="003E6344"/>
    <w:rsid w:val="003E6560"/>
    <w:rsid w:val="003E6ADE"/>
    <w:rsid w:val="003E6F9F"/>
    <w:rsid w:val="003E73EA"/>
    <w:rsid w:val="003E7520"/>
    <w:rsid w:val="003E7C37"/>
    <w:rsid w:val="003F07D8"/>
    <w:rsid w:val="003F10C6"/>
    <w:rsid w:val="003F158F"/>
    <w:rsid w:val="003F33A6"/>
    <w:rsid w:val="003F408E"/>
    <w:rsid w:val="003F4C73"/>
    <w:rsid w:val="003F540B"/>
    <w:rsid w:val="003F577A"/>
    <w:rsid w:val="003F5E95"/>
    <w:rsid w:val="003F6AAA"/>
    <w:rsid w:val="003F6B49"/>
    <w:rsid w:val="003F76A6"/>
    <w:rsid w:val="003F76C6"/>
    <w:rsid w:val="004002AB"/>
    <w:rsid w:val="00400DCE"/>
    <w:rsid w:val="00400DEA"/>
    <w:rsid w:val="00400FDA"/>
    <w:rsid w:val="004016D6"/>
    <w:rsid w:val="00401CCD"/>
    <w:rsid w:val="00402017"/>
    <w:rsid w:val="0040428C"/>
    <w:rsid w:val="00404F54"/>
    <w:rsid w:val="00405E84"/>
    <w:rsid w:val="0040619B"/>
    <w:rsid w:val="004061C7"/>
    <w:rsid w:val="004065D8"/>
    <w:rsid w:val="00407E52"/>
    <w:rsid w:val="0041183B"/>
    <w:rsid w:val="00411B4F"/>
    <w:rsid w:val="00412460"/>
    <w:rsid w:val="0041404C"/>
    <w:rsid w:val="00414D85"/>
    <w:rsid w:val="00415287"/>
    <w:rsid w:val="004154D9"/>
    <w:rsid w:val="00416ADC"/>
    <w:rsid w:val="00416DEB"/>
    <w:rsid w:val="004171F7"/>
    <w:rsid w:val="00417554"/>
    <w:rsid w:val="0041755B"/>
    <w:rsid w:val="00417677"/>
    <w:rsid w:val="00417792"/>
    <w:rsid w:val="004207CA"/>
    <w:rsid w:val="00420AE6"/>
    <w:rsid w:val="00421B68"/>
    <w:rsid w:val="00421E4C"/>
    <w:rsid w:val="00422C12"/>
    <w:rsid w:val="00422C7F"/>
    <w:rsid w:val="004241BC"/>
    <w:rsid w:val="00424864"/>
    <w:rsid w:val="00424E98"/>
    <w:rsid w:val="004253A5"/>
    <w:rsid w:val="004257C2"/>
    <w:rsid w:val="004258D0"/>
    <w:rsid w:val="0042590C"/>
    <w:rsid w:val="0042741E"/>
    <w:rsid w:val="00427FA9"/>
    <w:rsid w:val="00430A03"/>
    <w:rsid w:val="004317D4"/>
    <w:rsid w:val="00431AA3"/>
    <w:rsid w:val="00433641"/>
    <w:rsid w:val="00433CF0"/>
    <w:rsid w:val="0043532F"/>
    <w:rsid w:val="0043667E"/>
    <w:rsid w:val="004366F5"/>
    <w:rsid w:val="00436750"/>
    <w:rsid w:val="00436CA3"/>
    <w:rsid w:val="00437777"/>
    <w:rsid w:val="004405F1"/>
    <w:rsid w:val="00440D4D"/>
    <w:rsid w:val="0044293C"/>
    <w:rsid w:val="004438A4"/>
    <w:rsid w:val="00443918"/>
    <w:rsid w:val="00443B8F"/>
    <w:rsid w:val="004441C4"/>
    <w:rsid w:val="004444CB"/>
    <w:rsid w:val="004445D2"/>
    <w:rsid w:val="0044486E"/>
    <w:rsid w:val="00444A39"/>
    <w:rsid w:val="0044527D"/>
    <w:rsid w:val="004453F9"/>
    <w:rsid w:val="004466A4"/>
    <w:rsid w:val="00446D55"/>
    <w:rsid w:val="00446F3B"/>
    <w:rsid w:val="0044763A"/>
    <w:rsid w:val="00447872"/>
    <w:rsid w:val="00447E58"/>
    <w:rsid w:val="00447E77"/>
    <w:rsid w:val="00447FE6"/>
    <w:rsid w:val="00450CEB"/>
    <w:rsid w:val="00451E06"/>
    <w:rsid w:val="004521A7"/>
    <w:rsid w:val="00453A3B"/>
    <w:rsid w:val="004542EE"/>
    <w:rsid w:val="004548EA"/>
    <w:rsid w:val="00454A26"/>
    <w:rsid w:val="00454BAA"/>
    <w:rsid w:val="00455602"/>
    <w:rsid w:val="00455644"/>
    <w:rsid w:val="00455D00"/>
    <w:rsid w:val="004566E0"/>
    <w:rsid w:val="00456AD2"/>
    <w:rsid w:val="00456F6D"/>
    <w:rsid w:val="0045730E"/>
    <w:rsid w:val="004579F3"/>
    <w:rsid w:val="00457A94"/>
    <w:rsid w:val="00461084"/>
    <w:rsid w:val="00461794"/>
    <w:rsid w:val="00462856"/>
    <w:rsid w:val="00462B95"/>
    <w:rsid w:val="00462C7F"/>
    <w:rsid w:val="00462F96"/>
    <w:rsid w:val="0046371D"/>
    <w:rsid w:val="00463F5F"/>
    <w:rsid w:val="00467E49"/>
    <w:rsid w:val="00470016"/>
    <w:rsid w:val="00470F4C"/>
    <w:rsid w:val="00471493"/>
    <w:rsid w:val="0047214F"/>
    <w:rsid w:val="004738FA"/>
    <w:rsid w:val="00473B73"/>
    <w:rsid w:val="00474F2C"/>
    <w:rsid w:val="00475264"/>
    <w:rsid w:val="00475D97"/>
    <w:rsid w:val="00476071"/>
    <w:rsid w:val="004760C7"/>
    <w:rsid w:val="0047722F"/>
    <w:rsid w:val="00477A24"/>
    <w:rsid w:val="0048079D"/>
    <w:rsid w:val="004812B1"/>
    <w:rsid w:val="004814B0"/>
    <w:rsid w:val="00481769"/>
    <w:rsid w:val="00481901"/>
    <w:rsid w:val="0048243F"/>
    <w:rsid w:val="0048370C"/>
    <w:rsid w:val="00483D34"/>
    <w:rsid w:val="00483E22"/>
    <w:rsid w:val="0048418B"/>
    <w:rsid w:val="0048479E"/>
    <w:rsid w:val="00485216"/>
    <w:rsid w:val="004854B7"/>
    <w:rsid w:val="00485D03"/>
    <w:rsid w:val="00486D4D"/>
    <w:rsid w:val="004870C6"/>
    <w:rsid w:val="00487E5A"/>
    <w:rsid w:val="00490877"/>
    <w:rsid w:val="00491AB2"/>
    <w:rsid w:val="004923BB"/>
    <w:rsid w:val="004927B5"/>
    <w:rsid w:val="00492842"/>
    <w:rsid w:val="00492F02"/>
    <w:rsid w:val="0049465B"/>
    <w:rsid w:val="0049492F"/>
    <w:rsid w:val="00495A8C"/>
    <w:rsid w:val="00495B1B"/>
    <w:rsid w:val="00495BC1"/>
    <w:rsid w:val="00497EE7"/>
    <w:rsid w:val="004A006C"/>
    <w:rsid w:val="004A07A1"/>
    <w:rsid w:val="004A0D39"/>
    <w:rsid w:val="004A0E52"/>
    <w:rsid w:val="004A0FE4"/>
    <w:rsid w:val="004A33E8"/>
    <w:rsid w:val="004A3B1F"/>
    <w:rsid w:val="004A3CF1"/>
    <w:rsid w:val="004A53A5"/>
    <w:rsid w:val="004A69BB"/>
    <w:rsid w:val="004A6C01"/>
    <w:rsid w:val="004A6EAE"/>
    <w:rsid w:val="004A7E7F"/>
    <w:rsid w:val="004B0B9D"/>
    <w:rsid w:val="004B0C77"/>
    <w:rsid w:val="004B1120"/>
    <w:rsid w:val="004B1993"/>
    <w:rsid w:val="004B2EB2"/>
    <w:rsid w:val="004B38FF"/>
    <w:rsid w:val="004B3AA3"/>
    <w:rsid w:val="004B44DC"/>
    <w:rsid w:val="004B48FE"/>
    <w:rsid w:val="004B5663"/>
    <w:rsid w:val="004B5AA9"/>
    <w:rsid w:val="004B5CE9"/>
    <w:rsid w:val="004B5DFC"/>
    <w:rsid w:val="004B6F5B"/>
    <w:rsid w:val="004B7C1A"/>
    <w:rsid w:val="004B7C2C"/>
    <w:rsid w:val="004C0B3A"/>
    <w:rsid w:val="004C1E31"/>
    <w:rsid w:val="004C2825"/>
    <w:rsid w:val="004C2A02"/>
    <w:rsid w:val="004C359E"/>
    <w:rsid w:val="004C3853"/>
    <w:rsid w:val="004C442E"/>
    <w:rsid w:val="004C4FAA"/>
    <w:rsid w:val="004C6970"/>
    <w:rsid w:val="004C71B7"/>
    <w:rsid w:val="004C7235"/>
    <w:rsid w:val="004C780E"/>
    <w:rsid w:val="004D151E"/>
    <w:rsid w:val="004D22AC"/>
    <w:rsid w:val="004D28A3"/>
    <w:rsid w:val="004D2CE4"/>
    <w:rsid w:val="004D357C"/>
    <w:rsid w:val="004D45A0"/>
    <w:rsid w:val="004D4A4A"/>
    <w:rsid w:val="004D4EDA"/>
    <w:rsid w:val="004D568D"/>
    <w:rsid w:val="004D6627"/>
    <w:rsid w:val="004D73A4"/>
    <w:rsid w:val="004D7C5B"/>
    <w:rsid w:val="004E0764"/>
    <w:rsid w:val="004E0C6C"/>
    <w:rsid w:val="004E16D5"/>
    <w:rsid w:val="004E18D7"/>
    <w:rsid w:val="004E36A3"/>
    <w:rsid w:val="004E3F45"/>
    <w:rsid w:val="004E423E"/>
    <w:rsid w:val="004E4368"/>
    <w:rsid w:val="004E591E"/>
    <w:rsid w:val="004E5E18"/>
    <w:rsid w:val="004E651F"/>
    <w:rsid w:val="004E6E97"/>
    <w:rsid w:val="004E71F2"/>
    <w:rsid w:val="004E7D81"/>
    <w:rsid w:val="004E7F24"/>
    <w:rsid w:val="004F071C"/>
    <w:rsid w:val="004F0A19"/>
    <w:rsid w:val="004F1391"/>
    <w:rsid w:val="004F14D5"/>
    <w:rsid w:val="004F212B"/>
    <w:rsid w:val="004F248E"/>
    <w:rsid w:val="004F37BE"/>
    <w:rsid w:val="004F37DC"/>
    <w:rsid w:val="004F3A3B"/>
    <w:rsid w:val="004F3E3E"/>
    <w:rsid w:val="004F4318"/>
    <w:rsid w:val="004F43BE"/>
    <w:rsid w:val="004F4A5C"/>
    <w:rsid w:val="004F4BA5"/>
    <w:rsid w:val="004F5310"/>
    <w:rsid w:val="004F53A8"/>
    <w:rsid w:val="004F5914"/>
    <w:rsid w:val="004F603A"/>
    <w:rsid w:val="004F654E"/>
    <w:rsid w:val="004F6916"/>
    <w:rsid w:val="004F7AE1"/>
    <w:rsid w:val="004F7B0D"/>
    <w:rsid w:val="005004DB"/>
    <w:rsid w:val="00500867"/>
    <w:rsid w:val="00502427"/>
    <w:rsid w:val="00502A7A"/>
    <w:rsid w:val="00502D63"/>
    <w:rsid w:val="005030C5"/>
    <w:rsid w:val="005047E9"/>
    <w:rsid w:val="00505825"/>
    <w:rsid w:val="005067D2"/>
    <w:rsid w:val="00506991"/>
    <w:rsid w:val="00507E49"/>
    <w:rsid w:val="00510D2A"/>
    <w:rsid w:val="00510E54"/>
    <w:rsid w:val="00512D12"/>
    <w:rsid w:val="00514757"/>
    <w:rsid w:val="005153B2"/>
    <w:rsid w:val="0051643A"/>
    <w:rsid w:val="00517135"/>
    <w:rsid w:val="00517635"/>
    <w:rsid w:val="00517DC6"/>
    <w:rsid w:val="00517E1A"/>
    <w:rsid w:val="005202F5"/>
    <w:rsid w:val="0052038A"/>
    <w:rsid w:val="00520D75"/>
    <w:rsid w:val="005215DC"/>
    <w:rsid w:val="00521E3A"/>
    <w:rsid w:val="00522B27"/>
    <w:rsid w:val="00523029"/>
    <w:rsid w:val="0052371D"/>
    <w:rsid w:val="005238FA"/>
    <w:rsid w:val="005266E0"/>
    <w:rsid w:val="00526CC0"/>
    <w:rsid w:val="00530C16"/>
    <w:rsid w:val="00535962"/>
    <w:rsid w:val="00536FD7"/>
    <w:rsid w:val="0054277A"/>
    <w:rsid w:val="00542B17"/>
    <w:rsid w:val="00542DF1"/>
    <w:rsid w:val="00542F03"/>
    <w:rsid w:val="005431AA"/>
    <w:rsid w:val="005438CA"/>
    <w:rsid w:val="00543CAD"/>
    <w:rsid w:val="00543D78"/>
    <w:rsid w:val="00543E3E"/>
    <w:rsid w:val="00544FDE"/>
    <w:rsid w:val="00545AF2"/>
    <w:rsid w:val="00545B9B"/>
    <w:rsid w:val="00546661"/>
    <w:rsid w:val="005466AC"/>
    <w:rsid w:val="00546832"/>
    <w:rsid w:val="00547037"/>
    <w:rsid w:val="00547113"/>
    <w:rsid w:val="005473B5"/>
    <w:rsid w:val="00550BE6"/>
    <w:rsid w:val="00552B91"/>
    <w:rsid w:val="00554D55"/>
    <w:rsid w:val="0055519F"/>
    <w:rsid w:val="00555B83"/>
    <w:rsid w:val="00556464"/>
    <w:rsid w:val="00557114"/>
    <w:rsid w:val="00560AA1"/>
    <w:rsid w:val="00560C19"/>
    <w:rsid w:val="00561198"/>
    <w:rsid w:val="005611C4"/>
    <w:rsid w:val="00561522"/>
    <w:rsid w:val="00561E28"/>
    <w:rsid w:val="00564779"/>
    <w:rsid w:val="00565279"/>
    <w:rsid w:val="00565771"/>
    <w:rsid w:val="00565A12"/>
    <w:rsid w:val="00565BDC"/>
    <w:rsid w:val="005665BA"/>
    <w:rsid w:val="0056753F"/>
    <w:rsid w:val="005676F9"/>
    <w:rsid w:val="00567B0B"/>
    <w:rsid w:val="00567C99"/>
    <w:rsid w:val="00570682"/>
    <w:rsid w:val="0057150E"/>
    <w:rsid w:val="0057429A"/>
    <w:rsid w:val="005742CA"/>
    <w:rsid w:val="00574A6D"/>
    <w:rsid w:val="00574FE9"/>
    <w:rsid w:val="0057581B"/>
    <w:rsid w:val="00575DC1"/>
    <w:rsid w:val="00576D87"/>
    <w:rsid w:val="00580CA8"/>
    <w:rsid w:val="00580E76"/>
    <w:rsid w:val="00582969"/>
    <w:rsid w:val="00583A59"/>
    <w:rsid w:val="00584F1F"/>
    <w:rsid w:val="005864CC"/>
    <w:rsid w:val="00586571"/>
    <w:rsid w:val="005869A3"/>
    <w:rsid w:val="005869CA"/>
    <w:rsid w:val="00586C83"/>
    <w:rsid w:val="00586D93"/>
    <w:rsid w:val="00586DF1"/>
    <w:rsid w:val="00587411"/>
    <w:rsid w:val="00587482"/>
    <w:rsid w:val="0058799B"/>
    <w:rsid w:val="00590711"/>
    <w:rsid w:val="00590D1F"/>
    <w:rsid w:val="00592255"/>
    <w:rsid w:val="00592BCB"/>
    <w:rsid w:val="005943D0"/>
    <w:rsid w:val="00594816"/>
    <w:rsid w:val="00595424"/>
    <w:rsid w:val="0059621D"/>
    <w:rsid w:val="00596CF3"/>
    <w:rsid w:val="00597B10"/>
    <w:rsid w:val="005A00DC"/>
    <w:rsid w:val="005A02BE"/>
    <w:rsid w:val="005A12A5"/>
    <w:rsid w:val="005A12DA"/>
    <w:rsid w:val="005A2081"/>
    <w:rsid w:val="005A2DC3"/>
    <w:rsid w:val="005A3FCF"/>
    <w:rsid w:val="005A419E"/>
    <w:rsid w:val="005A4828"/>
    <w:rsid w:val="005A48B1"/>
    <w:rsid w:val="005B0C77"/>
    <w:rsid w:val="005B1777"/>
    <w:rsid w:val="005B1924"/>
    <w:rsid w:val="005B19F9"/>
    <w:rsid w:val="005B1D5A"/>
    <w:rsid w:val="005B2A25"/>
    <w:rsid w:val="005B4B3B"/>
    <w:rsid w:val="005B4F3F"/>
    <w:rsid w:val="005B4F6E"/>
    <w:rsid w:val="005B50B2"/>
    <w:rsid w:val="005B5A76"/>
    <w:rsid w:val="005B5CD5"/>
    <w:rsid w:val="005B5E2B"/>
    <w:rsid w:val="005B617B"/>
    <w:rsid w:val="005B6981"/>
    <w:rsid w:val="005B6BB0"/>
    <w:rsid w:val="005B7B71"/>
    <w:rsid w:val="005C13F1"/>
    <w:rsid w:val="005C155E"/>
    <w:rsid w:val="005C2159"/>
    <w:rsid w:val="005C217C"/>
    <w:rsid w:val="005C2376"/>
    <w:rsid w:val="005C254D"/>
    <w:rsid w:val="005C4A9B"/>
    <w:rsid w:val="005C561F"/>
    <w:rsid w:val="005C70B6"/>
    <w:rsid w:val="005D0E39"/>
    <w:rsid w:val="005D1E53"/>
    <w:rsid w:val="005D38B1"/>
    <w:rsid w:val="005D6827"/>
    <w:rsid w:val="005D6CD2"/>
    <w:rsid w:val="005D73F6"/>
    <w:rsid w:val="005D7D76"/>
    <w:rsid w:val="005D7D83"/>
    <w:rsid w:val="005E0155"/>
    <w:rsid w:val="005E0DD8"/>
    <w:rsid w:val="005E10CE"/>
    <w:rsid w:val="005E25DF"/>
    <w:rsid w:val="005E275A"/>
    <w:rsid w:val="005E3D37"/>
    <w:rsid w:val="005E4541"/>
    <w:rsid w:val="005E5DB3"/>
    <w:rsid w:val="005E6233"/>
    <w:rsid w:val="005E632A"/>
    <w:rsid w:val="005E6DB2"/>
    <w:rsid w:val="005E758E"/>
    <w:rsid w:val="005F0921"/>
    <w:rsid w:val="005F15F4"/>
    <w:rsid w:val="005F1642"/>
    <w:rsid w:val="005F228F"/>
    <w:rsid w:val="005F2A96"/>
    <w:rsid w:val="005F2B13"/>
    <w:rsid w:val="005F36D3"/>
    <w:rsid w:val="005F3B74"/>
    <w:rsid w:val="005F406C"/>
    <w:rsid w:val="005F4925"/>
    <w:rsid w:val="005F4B18"/>
    <w:rsid w:val="005F69BB"/>
    <w:rsid w:val="005F7FDE"/>
    <w:rsid w:val="0060073C"/>
    <w:rsid w:val="00600F7E"/>
    <w:rsid w:val="00601DEE"/>
    <w:rsid w:val="00601E43"/>
    <w:rsid w:val="0060204C"/>
    <w:rsid w:val="00602FEA"/>
    <w:rsid w:val="0060324A"/>
    <w:rsid w:val="00603831"/>
    <w:rsid w:val="00603A13"/>
    <w:rsid w:val="00603A5A"/>
    <w:rsid w:val="00605C75"/>
    <w:rsid w:val="0060742F"/>
    <w:rsid w:val="0061001B"/>
    <w:rsid w:val="00610FD8"/>
    <w:rsid w:val="00611E47"/>
    <w:rsid w:val="006122A6"/>
    <w:rsid w:val="006136BC"/>
    <w:rsid w:val="00615B87"/>
    <w:rsid w:val="006168B4"/>
    <w:rsid w:val="0061795A"/>
    <w:rsid w:val="006200EA"/>
    <w:rsid w:val="00620A2C"/>
    <w:rsid w:val="006211C9"/>
    <w:rsid w:val="0062143A"/>
    <w:rsid w:val="0062194B"/>
    <w:rsid w:val="0062568D"/>
    <w:rsid w:val="00625702"/>
    <w:rsid w:val="00625F07"/>
    <w:rsid w:val="00626803"/>
    <w:rsid w:val="00626B6A"/>
    <w:rsid w:val="006270CC"/>
    <w:rsid w:val="00627809"/>
    <w:rsid w:val="00627C6E"/>
    <w:rsid w:val="00630434"/>
    <w:rsid w:val="006316FF"/>
    <w:rsid w:val="00631889"/>
    <w:rsid w:val="00631C9C"/>
    <w:rsid w:val="00631FAE"/>
    <w:rsid w:val="00632644"/>
    <w:rsid w:val="0063294A"/>
    <w:rsid w:val="0063450A"/>
    <w:rsid w:val="00634E95"/>
    <w:rsid w:val="00635E48"/>
    <w:rsid w:val="00636930"/>
    <w:rsid w:val="00636C78"/>
    <w:rsid w:val="006403D4"/>
    <w:rsid w:val="006409C2"/>
    <w:rsid w:val="00640D6F"/>
    <w:rsid w:val="00641AD7"/>
    <w:rsid w:val="00642AAB"/>
    <w:rsid w:val="00642F8D"/>
    <w:rsid w:val="006436BC"/>
    <w:rsid w:val="006438E9"/>
    <w:rsid w:val="00643CA1"/>
    <w:rsid w:val="00645794"/>
    <w:rsid w:val="00645FB0"/>
    <w:rsid w:val="00647A29"/>
    <w:rsid w:val="00650070"/>
    <w:rsid w:val="006512E2"/>
    <w:rsid w:val="00651B38"/>
    <w:rsid w:val="0065278D"/>
    <w:rsid w:val="006532F6"/>
    <w:rsid w:val="0065336E"/>
    <w:rsid w:val="00653BFC"/>
    <w:rsid w:val="00654C8E"/>
    <w:rsid w:val="00654DEE"/>
    <w:rsid w:val="00655039"/>
    <w:rsid w:val="0065517A"/>
    <w:rsid w:val="00655CE9"/>
    <w:rsid w:val="00655FB4"/>
    <w:rsid w:val="006561E2"/>
    <w:rsid w:val="0065735A"/>
    <w:rsid w:val="00657397"/>
    <w:rsid w:val="00657D6E"/>
    <w:rsid w:val="00657DF6"/>
    <w:rsid w:val="00660C77"/>
    <w:rsid w:val="006613EF"/>
    <w:rsid w:val="00661DE2"/>
    <w:rsid w:val="0066239B"/>
    <w:rsid w:val="00662721"/>
    <w:rsid w:val="00663567"/>
    <w:rsid w:val="006637FE"/>
    <w:rsid w:val="00663997"/>
    <w:rsid w:val="00664578"/>
    <w:rsid w:val="00664CE6"/>
    <w:rsid w:val="00665264"/>
    <w:rsid w:val="006658BC"/>
    <w:rsid w:val="00666FDE"/>
    <w:rsid w:val="00667AF1"/>
    <w:rsid w:val="00670243"/>
    <w:rsid w:val="0067034B"/>
    <w:rsid w:val="0067148C"/>
    <w:rsid w:val="00671CE3"/>
    <w:rsid w:val="0067251A"/>
    <w:rsid w:val="00672AA4"/>
    <w:rsid w:val="00674F79"/>
    <w:rsid w:val="00677BF8"/>
    <w:rsid w:val="00677CF3"/>
    <w:rsid w:val="006814EB"/>
    <w:rsid w:val="00681AF7"/>
    <w:rsid w:val="00681BA5"/>
    <w:rsid w:val="00682932"/>
    <w:rsid w:val="00682E1F"/>
    <w:rsid w:val="00684172"/>
    <w:rsid w:val="0068418B"/>
    <w:rsid w:val="00684415"/>
    <w:rsid w:val="00684F06"/>
    <w:rsid w:val="00685544"/>
    <w:rsid w:val="00687C2F"/>
    <w:rsid w:val="00687E8B"/>
    <w:rsid w:val="00691D37"/>
    <w:rsid w:val="00691D8A"/>
    <w:rsid w:val="006938EC"/>
    <w:rsid w:val="00693907"/>
    <w:rsid w:val="00695577"/>
    <w:rsid w:val="00695A7D"/>
    <w:rsid w:val="00695CFF"/>
    <w:rsid w:val="006963EA"/>
    <w:rsid w:val="006966ED"/>
    <w:rsid w:val="00696FD4"/>
    <w:rsid w:val="006A0908"/>
    <w:rsid w:val="006A1B43"/>
    <w:rsid w:val="006A1CB2"/>
    <w:rsid w:val="006A1E39"/>
    <w:rsid w:val="006A2504"/>
    <w:rsid w:val="006A2A42"/>
    <w:rsid w:val="006A49B0"/>
    <w:rsid w:val="006A4B2D"/>
    <w:rsid w:val="006A5C2B"/>
    <w:rsid w:val="006A69A9"/>
    <w:rsid w:val="006A6C93"/>
    <w:rsid w:val="006A6DCC"/>
    <w:rsid w:val="006A6EEC"/>
    <w:rsid w:val="006A7A8E"/>
    <w:rsid w:val="006A7AED"/>
    <w:rsid w:val="006B0953"/>
    <w:rsid w:val="006B182F"/>
    <w:rsid w:val="006B19A0"/>
    <w:rsid w:val="006B3274"/>
    <w:rsid w:val="006B36D3"/>
    <w:rsid w:val="006B3FF0"/>
    <w:rsid w:val="006B4EB1"/>
    <w:rsid w:val="006B530C"/>
    <w:rsid w:val="006B5426"/>
    <w:rsid w:val="006B5E6C"/>
    <w:rsid w:val="006B6107"/>
    <w:rsid w:val="006B6D80"/>
    <w:rsid w:val="006C1255"/>
    <w:rsid w:val="006C15B5"/>
    <w:rsid w:val="006C26BF"/>
    <w:rsid w:val="006C31E5"/>
    <w:rsid w:val="006C4431"/>
    <w:rsid w:val="006C47EB"/>
    <w:rsid w:val="006C4A01"/>
    <w:rsid w:val="006C4F33"/>
    <w:rsid w:val="006C5A6E"/>
    <w:rsid w:val="006C725F"/>
    <w:rsid w:val="006C79B6"/>
    <w:rsid w:val="006D04ED"/>
    <w:rsid w:val="006D1002"/>
    <w:rsid w:val="006D14D7"/>
    <w:rsid w:val="006D1DDF"/>
    <w:rsid w:val="006D2037"/>
    <w:rsid w:val="006D23B8"/>
    <w:rsid w:val="006D3283"/>
    <w:rsid w:val="006D5760"/>
    <w:rsid w:val="006D5954"/>
    <w:rsid w:val="006D5A72"/>
    <w:rsid w:val="006D5B66"/>
    <w:rsid w:val="006D6ED2"/>
    <w:rsid w:val="006D76A2"/>
    <w:rsid w:val="006E0CE4"/>
    <w:rsid w:val="006E23B0"/>
    <w:rsid w:val="006E2A1E"/>
    <w:rsid w:val="006E3125"/>
    <w:rsid w:val="006E378B"/>
    <w:rsid w:val="006E387C"/>
    <w:rsid w:val="006E399F"/>
    <w:rsid w:val="006E3E23"/>
    <w:rsid w:val="006E60AF"/>
    <w:rsid w:val="006F17A5"/>
    <w:rsid w:val="006F261D"/>
    <w:rsid w:val="006F291D"/>
    <w:rsid w:val="006F2D95"/>
    <w:rsid w:val="006F31CF"/>
    <w:rsid w:val="006F3F25"/>
    <w:rsid w:val="006F4C8D"/>
    <w:rsid w:val="006F5931"/>
    <w:rsid w:val="006F5EA4"/>
    <w:rsid w:val="006F6C77"/>
    <w:rsid w:val="006F6DCF"/>
    <w:rsid w:val="006F72AE"/>
    <w:rsid w:val="006F7540"/>
    <w:rsid w:val="006F786E"/>
    <w:rsid w:val="007003BC"/>
    <w:rsid w:val="007017C4"/>
    <w:rsid w:val="00701D4F"/>
    <w:rsid w:val="007020E6"/>
    <w:rsid w:val="00702AD3"/>
    <w:rsid w:val="0070305B"/>
    <w:rsid w:val="007034DD"/>
    <w:rsid w:val="007058AC"/>
    <w:rsid w:val="00705E1A"/>
    <w:rsid w:val="007069F7"/>
    <w:rsid w:val="00707B82"/>
    <w:rsid w:val="007101D1"/>
    <w:rsid w:val="007110B7"/>
    <w:rsid w:val="00711B55"/>
    <w:rsid w:val="00712C5C"/>
    <w:rsid w:val="00712F81"/>
    <w:rsid w:val="0071333D"/>
    <w:rsid w:val="00713BE8"/>
    <w:rsid w:val="00713CC2"/>
    <w:rsid w:val="00714D03"/>
    <w:rsid w:val="00715CEF"/>
    <w:rsid w:val="00716677"/>
    <w:rsid w:val="00716885"/>
    <w:rsid w:val="00717D31"/>
    <w:rsid w:val="00721650"/>
    <w:rsid w:val="00721C0F"/>
    <w:rsid w:val="0072209E"/>
    <w:rsid w:val="00722918"/>
    <w:rsid w:val="007230D3"/>
    <w:rsid w:val="007235C0"/>
    <w:rsid w:val="00723A7F"/>
    <w:rsid w:val="00724F30"/>
    <w:rsid w:val="00725226"/>
    <w:rsid w:val="007257B4"/>
    <w:rsid w:val="00726D6D"/>
    <w:rsid w:val="00726FE0"/>
    <w:rsid w:val="007311B4"/>
    <w:rsid w:val="007317F1"/>
    <w:rsid w:val="00731AF7"/>
    <w:rsid w:val="00731EB9"/>
    <w:rsid w:val="007320AB"/>
    <w:rsid w:val="00733369"/>
    <w:rsid w:val="00734F87"/>
    <w:rsid w:val="00736534"/>
    <w:rsid w:val="007374B5"/>
    <w:rsid w:val="00737AB8"/>
    <w:rsid w:val="00737C8A"/>
    <w:rsid w:val="00737D5B"/>
    <w:rsid w:val="0074145E"/>
    <w:rsid w:val="00742232"/>
    <w:rsid w:val="00742719"/>
    <w:rsid w:val="007427D4"/>
    <w:rsid w:val="00742AD2"/>
    <w:rsid w:val="00742D39"/>
    <w:rsid w:val="007439A7"/>
    <w:rsid w:val="00743BE2"/>
    <w:rsid w:val="007452B9"/>
    <w:rsid w:val="007507C3"/>
    <w:rsid w:val="00750D21"/>
    <w:rsid w:val="00751D83"/>
    <w:rsid w:val="00752F79"/>
    <w:rsid w:val="007536FA"/>
    <w:rsid w:val="007548B5"/>
    <w:rsid w:val="007548F4"/>
    <w:rsid w:val="00754B35"/>
    <w:rsid w:val="00754BB5"/>
    <w:rsid w:val="00756889"/>
    <w:rsid w:val="007569F8"/>
    <w:rsid w:val="00756A5A"/>
    <w:rsid w:val="00756AB9"/>
    <w:rsid w:val="00757598"/>
    <w:rsid w:val="0076133F"/>
    <w:rsid w:val="00762649"/>
    <w:rsid w:val="00762BE0"/>
    <w:rsid w:val="007630D4"/>
    <w:rsid w:val="0076374A"/>
    <w:rsid w:val="007641BE"/>
    <w:rsid w:val="00766135"/>
    <w:rsid w:val="00766C3A"/>
    <w:rsid w:val="00770D56"/>
    <w:rsid w:val="0077129F"/>
    <w:rsid w:val="0077243B"/>
    <w:rsid w:val="00773F1E"/>
    <w:rsid w:val="007750C5"/>
    <w:rsid w:val="00780A73"/>
    <w:rsid w:val="007814C6"/>
    <w:rsid w:val="0078256A"/>
    <w:rsid w:val="00782723"/>
    <w:rsid w:val="00782C5B"/>
    <w:rsid w:val="007847A7"/>
    <w:rsid w:val="00784D20"/>
    <w:rsid w:val="00785882"/>
    <w:rsid w:val="00786420"/>
    <w:rsid w:val="007869F5"/>
    <w:rsid w:val="0079044D"/>
    <w:rsid w:val="007905DE"/>
    <w:rsid w:val="007909F4"/>
    <w:rsid w:val="007915C4"/>
    <w:rsid w:val="00792346"/>
    <w:rsid w:val="00793245"/>
    <w:rsid w:val="00793B88"/>
    <w:rsid w:val="00794282"/>
    <w:rsid w:val="00794A7F"/>
    <w:rsid w:val="00794B60"/>
    <w:rsid w:val="007956EE"/>
    <w:rsid w:val="007968CF"/>
    <w:rsid w:val="00796F63"/>
    <w:rsid w:val="007971DD"/>
    <w:rsid w:val="00797A48"/>
    <w:rsid w:val="00797D8F"/>
    <w:rsid w:val="00797F8A"/>
    <w:rsid w:val="007A1EAB"/>
    <w:rsid w:val="007A210F"/>
    <w:rsid w:val="007A2212"/>
    <w:rsid w:val="007A325A"/>
    <w:rsid w:val="007A3486"/>
    <w:rsid w:val="007A36F8"/>
    <w:rsid w:val="007A41B3"/>
    <w:rsid w:val="007A495F"/>
    <w:rsid w:val="007A54F0"/>
    <w:rsid w:val="007A7152"/>
    <w:rsid w:val="007A7957"/>
    <w:rsid w:val="007B0220"/>
    <w:rsid w:val="007B0895"/>
    <w:rsid w:val="007B15B7"/>
    <w:rsid w:val="007B190B"/>
    <w:rsid w:val="007B2719"/>
    <w:rsid w:val="007B28BA"/>
    <w:rsid w:val="007B3501"/>
    <w:rsid w:val="007B37D2"/>
    <w:rsid w:val="007B3AD1"/>
    <w:rsid w:val="007B5112"/>
    <w:rsid w:val="007B5732"/>
    <w:rsid w:val="007B6B83"/>
    <w:rsid w:val="007B755B"/>
    <w:rsid w:val="007B75F9"/>
    <w:rsid w:val="007C013C"/>
    <w:rsid w:val="007C1B90"/>
    <w:rsid w:val="007C2623"/>
    <w:rsid w:val="007C368C"/>
    <w:rsid w:val="007C4BB9"/>
    <w:rsid w:val="007C5023"/>
    <w:rsid w:val="007C54A9"/>
    <w:rsid w:val="007C54AC"/>
    <w:rsid w:val="007C58EF"/>
    <w:rsid w:val="007C636D"/>
    <w:rsid w:val="007C6CF0"/>
    <w:rsid w:val="007C73FE"/>
    <w:rsid w:val="007D01A0"/>
    <w:rsid w:val="007D0DC9"/>
    <w:rsid w:val="007D2142"/>
    <w:rsid w:val="007D2287"/>
    <w:rsid w:val="007D32C7"/>
    <w:rsid w:val="007D36B0"/>
    <w:rsid w:val="007D3E20"/>
    <w:rsid w:val="007D4A60"/>
    <w:rsid w:val="007D4EBF"/>
    <w:rsid w:val="007D672A"/>
    <w:rsid w:val="007D6D7A"/>
    <w:rsid w:val="007E0891"/>
    <w:rsid w:val="007E1673"/>
    <w:rsid w:val="007E1787"/>
    <w:rsid w:val="007E186E"/>
    <w:rsid w:val="007E2448"/>
    <w:rsid w:val="007E2A1D"/>
    <w:rsid w:val="007E43A9"/>
    <w:rsid w:val="007E5211"/>
    <w:rsid w:val="007E563C"/>
    <w:rsid w:val="007E569D"/>
    <w:rsid w:val="007E5980"/>
    <w:rsid w:val="007E5C6D"/>
    <w:rsid w:val="007E6CAD"/>
    <w:rsid w:val="007E6D8E"/>
    <w:rsid w:val="007F000F"/>
    <w:rsid w:val="007F0DAB"/>
    <w:rsid w:val="007F0E16"/>
    <w:rsid w:val="007F1577"/>
    <w:rsid w:val="007F1CF6"/>
    <w:rsid w:val="007F272A"/>
    <w:rsid w:val="007F4609"/>
    <w:rsid w:val="007F47B3"/>
    <w:rsid w:val="007F5AEC"/>
    <w:rsid w:val="007F617D"/>
    <w:rsid w:val="007F7F4D"/>
    <w:rsid w:val="0080061F"/>
    <w:rsid w:val="00800DCC"/>
    <w:rsid w:val="008020BB"/>
    <w:rsid w:val="0080295F"/>
    <w:rsid w:val="008033B5"/>
    <w:rsid w:val="008035C2"/>
    <w:rsid w:val="00805374"/>
    <w:rsid w:val="008058D3"/>
    <w:rsid w:val="00806330"/>
    <w:rsid w:val="00806A5A"/>
    <w:rsid w:val="00806AF5"/>
    <w:rsid w:val="00806F8A"/>
    <w:rsid w:val="00807090"/>
    <w:rsid w:val="00807310"/>
    <w:rsid w:val="00810E57"/>
    <w:rsid w:val="00811133"/>
    <w:rsid w:val="008115A0"/>
    <w:rsid w:val="00812C32"/>
    <w:rsid w:val="00813ACE"/>
    <w:rsid w:val="0081410D"/>
    <w:rsid w:val="008141D0"/>
    <w:rsid w:val="00814613"/>
    <w:rsid w:val="00814B14"/>
    <w:rsid w:val="00815653"/>
    <w:rsid w:val="008157F3"/>
    <w:rsid w:val="008158FD"/>
    <w:rsid w:val="00815D2F"/>
    <w:rsid w:val="00816072"/>
    <w:rsid w:val="00816438"/>
    <w:rsid w:val="0081650B"/>
    <w:rsid w:val="00816518"/>
    <w:rsid w:val="00816ACA"/>
    <w:rsid w:val="00817787"/>
    <w:rsid w:val="00817D0D"/>
    <w:rsid w:val="00820C2F"/>
    <w:rsid w:val="008216EB"/>
    <w:rsid w:val="00821BDE"/>
    <w:rsid w:val="00821E48"/>
    <w:rsid w:val="0082358F"/>
    <w:rsid w:val="00823A57"/>
    <w:rsid w:val="008255B1"/>
    <w:rsid w:val="008256CC"/>
    <w:rsid w:val="00826190"/>
    <w:rsid w:val="00827F15"/>
    <w:rsid w:val="0083024A"/>
    <w:rsid w:val="00830772"/>
    <w:rsid w:val="00831CE4"/>
    <w:rsid w:val="00833145"/>
    <w:rsid w:val="008350D2"/>
    <w:rsid w:val="008351A2"/>
    <w:rsid w:val="00836EBF"/>
    <w:rsid w:val="00836FA7"/>
    <w:rsid w:val="008370AE"/>
    <w:rsid w:val="00837656"/>
    <w:rsid w:val="00842684"/>
    <w:rsid w:val="00842A73"/>
    <w:rsid w:val="00842B20"/>
    <w:rsid w:val="00843104"/>
    <w:rsid w:val="0084373F"/>
    <w:rsid w:val="00843E51"/>
    <w:rsid w:val="00844424"/>
    <w:rsid w:val="00844B05"/>
    <w:rsid w:val="0084524C"/>
    <w:rsid w:val="008456EF"/>
    <w:rsid w:val="00845F61"/>
    <w:rsid w:val="00845F7A"/>
    <w:rsid w:val="008470D6"/>
    <w:rsid w:val="008475FF"/>
    <w:rsid w:val="008476AA"/>
    <w:rsid w:val="00847C92"/>
    <w:rsid w:val="00850003"/>
    <w:rsid w:val="0085000F"/>
    <w:rsid w:val="00850853"/>
    <w:rsid w:val="00851188"/>
    <w:rsid w:val="0085148C"/>
    <w:rsid w:val="008519DA"/>
    <w:rsid w:val="00851FCD"/>
    <w:rsid w:val="00851FE4"/>
    <w:rsid w:val="00851FF2"/>
    <w:rsid w:val="00853973"/>
    <w:rsid w:val="00855708"/>
    <w:rsid w:val="0085587D"/>
    <w:rsid w:val="00855883"/>
    <w:rsid w:val="0085630C"/>
    <w:rsid w:val="00857929"/>
    <w:rsid w:val="00857B80"/>
    <w:rsid w:val="00857FA7"/>
    <w:rsid w:val="00860393"/>
    <w:rsid w:val="0086200F"/>
    <w:rsid w:val="008625FB"/>
    <w:rsid w:val="00863424"/>
    <w:rsid w:val="00864DE2"/>
    <w:rsid w:val="008652C5"/>
    <w:rsid w:val="00866751"/>
    <w:rsid w:val="0086684D"/>
    <w:rsid w:val="00866A0D"/>
    <w:rsid w:val="0086730C"/>
    <w:rsid w:val="00867446"/>
    <w:rsid w:val="00870E04"/>
    <w:rsid w:val="008714A8"/>
    <w:rsid w:val="00871BFD"/>
    <w:rsid w:val="0087238B"/>
    <w:rsid w:val="00872838"/>
    <w:rsid w:val="00873753"/>
    <w:rsid w:val="00873842"/>
    <w:rsid w:val="008740D8"/>
    <w:rsid w:val="00874500"/>
    <w:rsid w:val="008745E8"/>
    <w:rsid w:val="00875744"/>
    <w:rsid w:val="008766E0"/>
    <w:rsid w:val="0087692C"/>
    <w:rsid w:val="00880ED4"/>
    <w:rsid w:val="008826F8"/>
    <w:rsid w:val="00882B1F"/>
    <w:rsid w:val="00882CAA"/>
    <w:rsid w:val="00882D14"/>
    <w:rsid w:val="008843FE"/>
    <w:rsid w:val="008844E3"/>
    <w:rsid w:val="00884534"/>
    <w:rsid w:val="00884F93"/>
    <w:rsid w:val="0089024E"/>
    <w:rsid w:val="00891434"/>
    <w:rsid w:val="00892023"/>
    <w:rsid w:val="008928E9"/>
    <w:rsid w:val="00892F89"/>
    <w:rsid w:val="00893C61"/>
    <w:rsid w:val="00894139"/>
    <w:rsid w:val="00894EF6"/>
    <w:rsid w:val="0089567D"/>
    <w:rsid w:val="00896327"/>
    <w:rsid w:val="00896F46"/>
    <w:rsid w:val="008A08E5"/>
    <w:rsid w:val="008A0C85"/>
    <w:rsid w:val="008A1181"/>
    <w:rsid w:val="008A1B6E"/>
    <w:rsid w:val="008A25E4"/>
    <w:rsid w:val="008A3756"/>
    <w:rsid w:val="008A3BE6"/>
    <w:rsid w:val="008A3E0F"/>
    <w:rsid w:val="008A3FFE"/>
    <w:rsid w:val="008A423B"/>
    <w:rsid w:val="008A48A0"/>
    <w:rsid w:val="008A5ED0"/>
    <w:rsid w:val="008A6187"/>
    <w:rsid w:val="008A6812"/>
    <w:rsid w:val="008B0257"/>
    <w:rsid w:val="008B1256"/>
    <w:rsid w:val="008B12A0"/>
    <w:rsid w:val="008B2051"/>
    <w:rsid w:val="008B220C"/>
    <w:rsid w:val="008B23B4"/>
    <w:rsid w:val="008B2BA2"/>
    <w:rsid w:val="008B2D58"/>
    <w:rsid w:val="008B3DA3"/>
    <w:rsid w:val="008B3E63"/>
    <w:rsid w:val="008B43BF"/>
    <w:rsid w:val="008B4C35"/>
    <w:rsid w:val="008B4DB9"/>
    <w:rsid w:val="008B69C9"/>
    <w:rsid w:val="008B6AD1"/>
    <w:rsid w:val="008B6B10"/>
    <w:rsid w:val="008B6D1D"/>
    <w:rsid w:val="008B7A42"/>
    <w:rsid w:val="008C112E"/>
    <w:rsid w:val="008C1285"/>
    <w:rsid w:val="008C1791"/>
    <w:rsid w:val="008C34AB"/>
    <w:rsid w:val="008C3735"/>
    <w:rsid w:val="008C377A"/>
    <w:rsid w:val="008C37A4"/>
    <w:rsid w:val="008C3EB6"/>
    <w:rsid w:val="008C46A5"/>
    <w:rsid w:val="008C52F5"/>
    <w:rsid w:val="008C5D5C"/>
    <w:rsid w:val="008C5D84"/>
    <w:rsid w:val="008C5F2C"/>
    <w:rsid w:val="008C6807"/>
    <w:rsid w:val="008C6B6F"/>
    <w:rsid w:val="008C7B61"/>
    <w:rsid w:val="008D0747"/>
    <w:rsid w:val="008D0790"/>
    <w:rsid w:val="008D0EC5"/>
    <w:rsid w:val="008D232D"/>
    <w:rsid w:val="008D2544"/>
    <w:rsid w:val="008D7081"/>
    <w:rsid w:val="008D76B2"/>
    <w:rsid w:val="008E0E2D"/>
    <w:rsid w:val="008E13A4"/>
    <w:rsid w:val="008E2233"/>
    <w:rsid w:val="008E22CA"/>
    <w:rsid w:val="008E2767"/>
    <w:rsid w:val="008E3E70"/>
    <w:rsid w:val="008E42D2"/>
    <w:rsid w:val="008E444C"/>
    <w:rsid w:val="008E499D"/>
    <w:rsid w:val="008E583B"/>
    <w:rsid w:val="008E6E8A"/>
    <w:rsid w:val="008E7D8C"/>
    <w:rsid w:val="008F0F2D"/>
    <w:rsid w:val="008F1C62"/>
    <w:rsid w:val="008F1C92"/>
    <w:rsid w:val="008F20EC"/>
    <w:rsid w:val="008F232F"/>
    <w:rsid w:val="008F25A6"/>
    <w:rsid w:val="008F2E88"/>
    <w:rsid w:val="008F361D"/>
    <w:rsid w:val="008F4299"/>
    <w:rsid w:val="008F4B16"/>
    <w:rsid w:val="008F5403"/>
    <w:rsid w:val="008F5FF9"/>
    <w:rsid w:val="008F79A8"/>
    <w:rsid w:val="008F7C4F"/>
    <w:rsid w:val="00900D61"/>
    <w:rsid w:val="00901BFE"/>
    <w:rsid w:val="00902558"/>
    <w:rsid w:val="009025AD"/>
    <w:rsid w:val="00903355"/>
    <w:rsid w:val="009045A9"/>
    <w:rsid w:val="00904D01"/>
    <w:rsid w:val="00905109"/>
    <w:rsid w:val="00905DA9"/>
    <w:rsid w:val="00905FB5"/>
    <w:rsid w:val="009062B4"/>
    <w:rsid w:val="009077B6"/>
    <w:rsid w:val="0090791A"/>
    <w:rsid w:val="00910849"/>
    <w:rsid w:val="00910B5A"/>
    <w:rsid w:val="009134F7"/>
    <w:rsid w:val="009141E4"/>
    <w:rsid w:val="009143AB"/>
    <w:rsid w:val="00914857"/>
    <w:rsid w:val="0091502A"/>
    <w:rsid w:val="0091558B"/>
    <w:rsid w:val="00915825"/>
    <w:rsid w:val="009168BA"/>
    <w:rsid w:val="00917C6B"/>
    <w:rsid w:val="009204AC"/>
    <w:rsid w:val="00920A93"/>
    <w:rsid w:val="00922ABC"/>
    <w:rsid w:val="00922CE5"/>
    <w:rsid w:val="00924969"/>
    <w:rsid w:val="009261FC"/>
    <w:rsid w:val="00926299"/>
    <w:rsid w:val="009268F4"/>
    <w:rsid w:val="0093069D"/>
    <w:rsid w:val="00931499"/>
    <w:rsid w:val="00931523"/>
    <w:rsid w:val="0093214E"/>
    <w:rsid w:val="00933553"/>
    <w:rsid w:val="00933CC3"/>
    <w:rsid w:val="00936445"/>
    <w:rsid w:val="00936B74"/>
    <w:rsid w:val="00937E3E"/>
    <w:rsid w:val="00940B1C"/>
    <w:rsid w:val="0094163B"/>
    <w:rsid w:val="009421CF"/>
    <w:rsid w:val="00943E2E"/>
    <w:rsid w:val="00946498"/>
    <w:rsid w:val="009466EF"/>
    <w:rsid w:val="009468EE"/>
    <w:rsid w:val="00946902"/>
    <w:rsid w:val="009512EA"/>
    <w:rsid w:val="00951F6A"/>
    <w:rsid w:val="00952150"/>
    <w:rsid w:val="00953244"/>
    <w:rsid w:val="009533BA"/>
    <w:rsid w:val="00953408"/>
    <w:rsid w:val="00953D2A"/>
    <w:rsid w:val="00955B05"/>
    <w:rsid w:val="00955D01"/>
    <w:rsid w:val="0095679C"/>
    <w:rsid w:val="00956862"/>
    <w:rsid w:val="00956A29"/>
    <w:rsid w:val="00956E43"/>
    <w:rsid w:val="00956E66"/>
    <w:rsid w:val="0095780C"/>
    <w:rsid w:val="009578E3"/>
    <w:rsid w:val="00961443"/>
    <w:rsid w:val="009629F1"/>
    <w:rsid w:val="00963AF4"/>
    <w:rsid w:val="00963C33"/>
    <w:rsid w:val="00964C38"/>
    <w:rsid w:val="0096584D"/>
    <w:rsid w:val="0096696B"/>
    <w:rsid w:val="009676BB"/>
    <w:rsid w:val="0096784E"/>
    <w:rsid w:val="00967BE8"/>
    <w:rsid w:val="0097041E"/>
    <w:rsid w:val="0097105F"/>
    <w:rsid w:val="009716D1"/>
    <w:rsid w:val="00972419"/>
    <w:rsid w:val="009737F8"/>
    <w:rsid w:val="0097525E"/>
    <w:rsid w:val="0097572E"/>
    <w:rsid w:val="009759F7"/>
    <w:rsid w:val="00975AE8"/>
    <w:rsid w:val="0097623C"/>
    <w:rsid w:val="00976625"/>
    <w:rsid w:val="009774BC"/>
    <w:rsid w:val="00977559"/>
    <w:rsid w:val="009777B7"/>
    <w:rsid w:val="00980439"/>
    <w:rsid w:val="00980B3A"/>
    <w:rsid w:val="009819AC"/>
    <w:rsid w:val="00982F45"/>
    <w:rsid w:val="009835E7"/>
    <w:rsid w:val="00983B7A"/>
    <w:rsid w:val="0098457B"/>
    <w:rsid w:val="009847B0"/>
    <w:rsid w:val="00984946"/>
    <w:rsid w:val="00985A1C"/>
    <w:rsid w:val="00985D18"/>
    <w:rsid w:val="00986C3D"/>
    <w:rsid w:val="00986CF3"/>
    <w:rsid w:val="00986F4C"/>
    <w:rsid w:val="00986FAE"/>
    <w:rsid w:val="00987623"/>
    <w:rsid w:val="00991DC4"/>
    <w:rsid w:val="009921E2"/>
    <w:rsid w:val="00992FB7"/>
    <w:rsid w:val="00993CB6"/>
    <w:rsid w:val="00993D30"/>
    <w:rsid w:val="00995A07"/>
    <w:rsid w:val="00996A76"/>
    <w:rsid w:val="00997866"/>
    <w:rsid w:val="009A060A"/>
    <w:rsid w:val="009A0798"/>
    <w:rsid w:val="009A0A92"/>
    <w:rsid w:val="009A1787"/>
    <w:rsid w:val="009A1935"/>
    <w:rsid w:val="009A1BC8"/>
    <w:rsid w:val="009A27B9"/>
    <w:rsid w:val="009A37CB"/>
    <w:rsid w:val="009A3CC2"/>
    <w:rsid w:val="009A4787"/>
    <w:rsid w:val="009A4D00"/>
    <w:rsid w:val="009A57FB"/>
    <w:rsid w:val="009A5925"/>
    <w:rsid w:val="009A5967"/>
    <w:rsid w:val="009A67CD"/>
    <w:rsid w:val="009A6E00"/>
    <w:rsid w:val="009B0DDE"/>
    <w:rsid w:val="009B164F"/>
    <w:rsid w:val="009B2470"/>
    <w:rsid w:val="009B2744"/>
    <w:rsid w:val="009B2997"/>
    <w:rsid w:val="009B33F2"/>
    <w:rsid w:val="009B35AE"/>
    <w:rsid w:val="009B3EF5"/>
    <w:rsid w:val="009B421D"/>
    <w:rsid w:val="009B44E5"/>
    <w:rsid w:val="009B5659"/>
    <w:rsid w:val="009B5903"/>
    <w:rsid w:val="009B59E8"/>
    <w:rsid w:val="009B7C7D"/>
    <w:rsid w:val="009C001F"/>
    <w:rsid w:val="009C093B"/>
    <w:rsid w:val="009C0E5D"/>
    <w:rsid w:val="009C14B7"/>
    <w:rsid w:val="009C18E4"/>
    <w:rsid w:val="009C296B"/>
    <w:rsid w:val="009C406A"/>
    <w:rsid w:val="009C4BFC"/>
    <w:rsid w:val="009C4CA8"/>
    <w:rsid w:val="009C5008"/>
    <w:rsid w:val="009C55F8"/>
    <w:rsid w:val="009C5EB2"/>
    <w:rsid w:val="009C64AF"/>
    <w:rsid w:val="009C66BD"/>
    <w:rsid w:val="009C6CA4"/>
    <w:rsid w:val="009C7F42"/>
    <w:rsid w:val="009D06AF"/>
    <w:rsid w:val="009D1A08"/>
    <w:rsid w:val="009D2029"/>
    <w:rsid w:val="009D2503"/>
    <w:rsid w:val="009D287D"/>
    <w:rsid w:val="009D43E9"/>
    <w:rsid w:val="009D45AC"/>
    <w:rsid w:val="009D4658"/>
    <w:rsid w:val="009D4965"/>
    <w:rsid w:val="009D496A"/>
    <w:rsid w:val="009D4CCC"/>
    <w:rsid w:val="009D6D78"/>
    <w:rsid w:val="009D74EE"/>
    <w:rsid w:val="009E08D5"/>
    <w:rsid w:val="009E202D"/>
    <w:rsid w:val="009E22A5"/>
    <w:rsid w:val="009E25CD"/>
    <w:rsid w:val="009E25D9"/>
    <w:rsid w:val="009E2875"/>
    <w:rsid w:val="009E3D47"/>
    <w:rsid w:val="009E4114"/>
    <w:rsid w:val="009E576D"/>
    <w:rsid w:val="009E5A37"/>
    <w:rsid w:val="009E667D"/>
    <w:rsid w:val="009E6D82"/>
    <w:rsid w:val="009E7D6D"/>
    <w:rsid w:val="009F0360"/>
    <w:rsid w:val="009F0717"/>
    <w:rsid w:val="009F0824"/>
    <w:rsid w:val="009F0A33"/>
    <w:rsid w:val="009F16BE"/>
    <w:rsid w:val="009F17A9"/>
    <w:rsid w:val="009F2231"/>
    <w:rsid w:val="009F272A"/>
    <w:rsid w:val="009F4313"/>
    <w:rsid w:val="009F5055"/>
    <w:rsid w:val="009F5829"/>
    <w:rsid w:val="009F58EC"/>
    <w:rsid w:val="009F5D34"/>
    <w:rsid w:val="009F7EA6"/>
    <w:rsid w:val="009F7F60"/>
    <w:rsid w:val="00A0094C"/>
    <w:rsid w:val="00A02322"/>
    <w:rsid w:val="00A03267"/>
    <w:rsid w:val="00A03A79"/>
    <w:rsid w:val="00A03D56"/>
    <w:rsid w:val="00A04B58"/>
    <w:rsid w:val="00A051FA"/>
    <w:rsid w:val="00A05A1F"/>
    <w:rsid w:val="00A05A4F"/>
    <w:rsid w:val="00A05B87"/>
    <w:rsid w:val="00A05BFC"/>
    <w:rsid w:val="00A05D75"/>
    <w:rsid w:val="00A0606A"/>
    <w:rsid w:val="00A070B1"/>
    <w:rsid w:val="00A07C4B"/>
    <w:rsid w:val="00A10078"/>
    <w:rsid w:val="00A103E2"/>
    <w:rsid w:val="00A119B1"/>
    <w:rsid w:val="00A11C81"/>
    <w:rsid w:val="00A120A0"/>
    <w:rsid w:val="00A12FDF"/>
    <w:rsid w:val="00A1349B"/>
    <w:rsid w:val="00A1372D"/>
    <w:rsid w:val="00A13DDF"/>
    <w:rsid w:val="00A1406F"/>
    <w:rsid w:val="00A14B84"/>
    <w:rsid w:val="00A15475"/>
    <w:rsid w:val="00A177B7"/>
    <w:rsid w:val="00A17E6F"/>
    <w:rsid w:val="00A211F8"/>
    <w:rsid w:val="00A223F9"/>
    <w:rsid w:val="00A22440"/>
    <w:rsid w:val="00A22500"/>
    <w:rsid w:val="00A23AED"/>
    <w:rsid w:val="00A26224"/>
    <w:rsid w:val="00A26B7E"/>
    <w:rsid w:val="00A26BAE"/>
    <w:rsid w:val="00A271EB"/>
    <w:rsid w:val="00A27C6C"/>
    <w:rsid w:val="00A27FD7"/>
    <w:rsid w:val="00A302FD"/>
    <w:rsid w:val="00A3118C"/>
    <w:rsid w:val="00A3215D"/>
    <w:rsid w:val="00A350B1"/>
    <w:rsid w:val="00A355E2"/>
    <w:rsid w:val="00A378F1"/>
    <w:rsid w:val="00A40AEB"/>
    <w:rsid w:val="00A40F15"/>
    <w:rsid w:val="00A40F3A"/>
    <w:rsid w:val="00A414E3"/>
    <w:rsid w:val="00A41B1E"/>
    <w:rsid w:val="00A41BD4"/>
    <w:rsid w:val="00A41BFE"/>
    <w:rsid w:val="00A42159"/>
    <w:rsid w:val="00A4292C"/>
    <w:rsid w:val="00A43925"/>
    <w:rsid w:val="00A43B07"/>
    <w:rsid w:val="00A43DAD"/>
    <w:rsid w:val="00A44EC9"/>
    <w:rsid w:val="00A4548D"/>
    <w:rsid w:val="00A456EB"/>
    <w:rsid w:val="00A45A59"/>
    <w:rsid w:val="00A45EEC"/>
    <w:rsid w:val="00A46013"/>
    <w:rsid w:val="00A4664B"/>
    <w:rsid w:val="00A47173"/>
    <w:rsid w:val="00A47451"/>
    <w:rsid w:val="00A47903"/>
    <w:rsid w:val="00A50BF7"/>
    <w:rsid w:val="00A5135E"/>
    <w:rsid w:val="00A51F03"/>
    <w:rsid w:val="00A526C3"/>
    <w:rsid w:val="00A53F14"/>
    <w:rsid w:val="00A54C6E"/>
    <w:rsid w:val="00A54FDD"/>
    <w:rsid w:val="00A56C9C"/>
    <w:rsid w:val="00A57D3B"/>
    <w:rsid w:val="00A60F6A"/>
    <w:rsid w:val="00A61927"/>
    <w:rsid w:val="00A62356"/>
    <w:rsid w:val="00A6362A"/>
    <w:rsid w:val="00A63C2A"/>
    <w:rsid w:val="00A65880"/>
    <w:rsid w:val="00A66F78"/>
    <w:rsid w:val="00A67146"/>
    <w:rsid w:val="00A67916"/>
    <w:rsid w:val="00A709EF"/>
    <w:rsid w:val="00A718F1"/>
    <w:rsid w:val="00A71EC0"/>
    <w:rsid w:val="00A73063"/>
    <w:rsid w:val="00A75314"/>
    <w:rsid w:val="00A75A43"/>
    <w:rsid w:val="00A75C80"/>
    <w:rsid w:val="00A765F1"/>
    <w:rsid w:val="00A76D4A"/>
    <w:rsid w:val="00A8029C"/>
    <w:rsid w:val="00A807EF"/>
    <w:rsid w:val="00A81156"/>
    <w:rsid w:val="00A82139"/>
    <w:rsid w:val="00A83D5C"/>
    <w:rsid w:val="00A83F0B"/>
    <w:rsid w:val="00A84EFA"/>
    <w:rsid w:val="00A852A8"/>
    <w:rsid w:val="00A87178"/>
    <w:rsid w:val="00A872E2"/>
    <w:rsid w:val="00A87E81"/>
    <w:rsid w:val="00A90B70"/>
    <w:rsid w:val="00A91104"/>
    <w:rsid w:val="00A91110"/>
    <w:rsid w:val="00A91EFB"/>
    <w:rsid w:val="00A92246"/>
    <w:rsid w:val="00A9282B"/>
    <w:rsid w:val="00A92A02"/>
    <w:rsid w:val="00A92C63"/>
    <w:rsid w:val="00A92ECE"/>
    <w:rsid w:val="00A92FA7"/>
    <w:rsid w:val="00A949EA"/>
    <w:rsid w:val="00A959CF"/>
    <w:rsid w:val="00A966CB"/>
    <w:rsid w:val="00A9725C"/>
    <w:rsid w:val="00AA0515"/>
    <w:rsid w:val="00AA2B3C"/>
    <w:rsid w:val="00AA4EDA"/>
    <w:rsid w:val="00AA6128"/>
    <w:rsid w:val="00AA6761"/>
    <w:rsid w:val="00AB06DE"/>
    <w:rsid w:val="00AB074D"/>
    <w:rsid w:val="00AB13AD"/>
    <w:rsid w:val="00AB1A72"/>
    <w:rsid w:val="00AB254A"/>
    <w:rsid w:val="00AB2639"/>
    <w:rsid w:val="00AB29C4"/>
    <w:rsid w:val="00AB39D8"/>
    <w:rsid w:val="00AB3A4D"/>
    <w:rsid w:val="00AB5F9D"/>
    <w:rsid w:val="00AB678C"/>
    <w:rsid w:val="00AB67AE"/>
    <w:rsid w:val="00AB70F1"/>
    <w:rsid w:val="00AC091A"/>
    <w:rsid w:val="00AC2355"/>
    <w:rsid w:val="00AC2C64"/>
    <w:rsid w:val="00AC2FE8"/>
    <w:rsid w:val="00AC33B9"/>
    <w:rsid w:val="00AC3876"/>
    <w:rsid w:val="00AC3AF1"/>
    <w:rsid w:val="00AC3C66"/>
    <w:rsid w:val="00AC3D61"/>
    <w:rsid w:val="00AC3DB3"/>
    <w:rsid w:val="00AC46ED"/>
    <w:rsid w:val="00AC636F"/>
    <w:rsid w:val="00AC689E"/>
    <w:rsid w:val="00AC7650"/>
    <w:rsid w:val="00AC7CCB"/>
    <w:rsid w:val="00AC7DD5"/>
    <w:rsid w:val="00AD1DB1"/>
    <w:rsid w:val="00AD2663"/>
    <w:rsid w:val="00AD2D11"/>
    <w:rsid w:val="00AD3F5D"/>
    <w:rsid w:val="00AD43F5"/>
    <w:rsid w:val="00AD626F"/>
    <w:rsid w:val="00AD6DA8"/>
    <w:rsid w:val="00AD77BB"/>
    <w:rsid w:val="00AE0584"/>
    <w:rsid w:val="00AE0841"/>
    <w:rsid w:val="00AE1597"/>
    <w:rsid w:val="00AE221E"/>
    <w:rsid w:val="00AE2880"/>
    <w:rsid w:val="00AE2A1C"/>
    <w:rsid w:val="00AE2EE7"/>
    <w:rsid w:val="00AE308C"/>
    <w:rsid w:val="00AE3368"/>
    <w:rsid w:val="00AE3711"/>
    <w:rsid w:val="00AE3D04"/>
    <w:rsid w:val="00AE469E"/>
    <w:rsid w:val="00AE46A8"/>
    <w:rsid w:val="00AE47B9"/>
    <w:rsid w:val="00AE5CB9"/>
    <w:rsid w:val="00AE77E2"/>
    <w:rsid w:val="00AE7C4B"/>
    <w:rsid w:val="00AF051C"/>
    <w:rsid w:val="00AF1797"/>
    <w:rsid w:val="00AF2280"/>
    <w:rsid w:val="00AF5E5E"/>
    <w:rsid w:val="00AF77D9"/>
    <w:rsid w:val="00B00BD2"/>
    <w:rsid w:val="00B00C71"/>
    <w:rsid w:val="00B01082"/>
    <w:rsid w:val="00B01EDF"/>
    <w:rsid w:val="00B02F10"/>
    <w:rsid w:val="00B031A0"/>
    <w:rsid w:val="00B0325B"/>
    <w:rsid w:val="00B04E4D"/>
    <w:rsid w:val="00B04F24"/>
    <w:rsid w:val="00B05094"/>
    <w:rsid w:val="00B05533"/>
    <w:rsid w:val="00B0590E"/>
    <w:rsid w:val="00B05D61"/>
    <w:rsid w:val="00B06CA1"/>
    <w:rsid w:val="00B06D7A"/>
    <w:rsid w:val="00B07E93"/>
    <w:rsid w:val="00B10001"/>
    <w:rsid w:val="00B10192"/>
    <w:rsid w:val="00B123F4"/>
    <w:rsid w:val="00B12B8F"/>
    <w:rsid w:val="00B12F0B"/>
    <w:rsid w:val="00B13856"/>
    <w:rsid w:val="00B13B64"/>
    <w:rsid w:val="00B13CA9"/>
    <w:rsid w:val="00B1424A"/>
    <w:rsid w:val="00B144F9"/>
    <w:rsid w:val="00B14660"/>
    <w:rsid w:val="00B16077"/>
    <w:rsid w:val="00B20062"/>
    <w:rsid w:val="00B2264F"/>
    <w:rsid w:val="00B22E9A"/>
    <w:rsid w:val="00B232FD"/>
    <w:rsid w:val="00B24312"/>
    <w:rsid w:val="00B245AE"/>
    <w:rsid w:val="00B27875"/>
    <w:rsid w:val="00B3029B"/>
    <w:rsid w:val="00B3192B"/>
    <w:rsid w:val="00B326F3"/>
    <w:rsid w:val="00B3423F"/>
    <w:rsid w:val="00B3517E"/>
    <w:rsid w:val="00B351D7"/>
    <w:rsid w:val="00B35367"/>
    <w:rsid w:val="00B3637B"/>
    <w:rsid w:val="00B372EC"/>
    <w:rsid w:val="00B404FB"/>
    <w:rsid w:val="00B40A01"/>
    <w:rsid w:val="00B41349"/>
    <w:rsid w:val="00B41B24"/>
    <w:rsid w:val="00B42830"/>
    <w:rsid w:val="00B42941"/>
    <w:rsid w:val="00B434AC"/>
    <w:rsid w:val="00B43D88"/>
    <w:rsid w:val="00B45A14"/>
    <w:rsid w:val="00B45AB5"/>
    <w:rsid w:val="00B45D44"/>
    <w:rsid w:val="00B462F3"/>
    <w:rsid w:val="00B46885"/>
    <w:rsid w:val="00B473B2"/>
    <w:rsid w:val="00B473E5"/>
    <w:rsid w:val="00B47862"/>
    <w:rsid w:val="00B500F9"/>
    <w:rsid w:val="00B502C6"/>
    <w:rsid w:val="00B515A5"/>
    <w:rsid w:val="00B51E99"/>
    <w:rsid w:val="00B545F0"/>
    <w:rsid w:val="00B54A56"/>
    <w:rsid w:val="00B54B69"/>
    <w:rsid w:val="00B55C31"/>
    <w:rsid w:val="00B56129"/>
    <w:rsid w:val="00B603AC"/>
    <w:rsid w:val="00B60B82"/>
    <w:rsid w:val="00B60E55"/>
    <w:rsid w:val="00B62CE1"/>
    <w:rsid w:val="00B63A2E"/>
    <w:rsid w:val="00B63AAD"/>
    <w:rsid w:val="00B63BA7"/>
    <w:rsid w:val="00B63CEC"/>
    <w:rsid w:val="00B65082"/>
    <w:rsid w:val="00B65E85"/>
    <w:rsid w:val="00B66A8F"/>
    <w:rsid w:val="00B66E66"/>
    <w:rsid w:val="00B6766D"/>
    <w:rsid w:val="00B701B0"/>
    <w:rsid w:val="00B703D7"/>
    <w:rsid w:val="00B72FDE"/>
    <w:rsid w:val="00B74AE4"/>
    <w:rsid w:val="00B75188"/>
    <w:rsid w:val="00B763C6"/>
    <w:rsid w:val="00B76A90"/>
    <w:rsid w:val="00B77657"/>
    <w:rsid w:val="00B8195F"/>
    <w:rsid w:val="00B81DD1"/>
    <w:rsid w:val="00B81F53"/>
    <w:rsid w:val="00B829DC"/>
    <w:rsid w:val="00B82A86"/>
    <w:rsid w:val="00B83648"/>
    <w:rsid w:val="00B83857"/>
    <w:rsid w:val="00B84000"/>
    <w:rsid w:val="00B842F3"/>
    <w:rsid w:val="00B8432E"/>
    <w:rsid w:val="00B858DD"/>
    <w:rsid w:val="00B85FF8"/>
    <w:rsid w:val="00B87A1B"/>
    <w:rsid w:val="00B90808"/>
    <w:rsid w:val="00B90D4B"/>
    <w:rsid w:val="00B92BCB"/>
    <w:rsid w:val="00B92C9E"/>
    <w:rsid w:val="00B935D5"/>
    <w:rsid w:val="00B94E9B"/>
    <w:rsid w:val="00B95F35"/>
    <w:rsid w:val="00B966D4"/>
    <w:rsid w:val="00B96D45"/>
    <w:rsid w:val="00B975D5"/>
    <w:rsid w:val="00BA0340"/>
    <w:rsid w:val="00BA03B9"/>
    <w:rsid w:val="00BA0424"/>
    <w:rsid w:val="00BA073F"/>
    <w:rsid w:val="00BA1C0C"/>
    <w:rsid w:val="00BA249D"/>
    <w:rsid w:val="00BA26A4"/>
    <w:rsid w:val="00BA2A07"/>
    <w:rsid w:val="00BA2E36"/>
    <w:rsid w:val="00BA2E6F"/>
    <w:rsid w:val="00BA31BF"/>
    <w:rsid w:val="00BA3D40"/>
    <w:rsid w:val="00BA656B"/>
    <w:rsid w:val="00BA695A"/>
    <w:rsid w:val="00BA6DE7"/>
    <w:rsid w:val="00BA6F49"/>
    <w:rsid w:val="00BA76CB"/>
    <w:rsid w:val="00BA7B8E"/>
    <w:rsid w:val="00BB0BF2"/>
    <w:rsid w:val="00BB0E20"/>
    <w:rsid w:val="00BB3141"/>
    <w:rsid w:val="00BB4640"/>
    <w:rsid w:val="00BB49B1"/>
    <w:rsid w:val="00BB596B"/>
    <w:rsid w:val="00BB5E06"/>
    <w:rsid w:val="00BB6925"/>
    <w:rsid w:val="00BB70CC"/>
    <w:rsid w:val="00BB74FC"/>
    <w:rsid w:val="00BB7B65"/>
    <w:rsid w:val="00BC0781"/>
    <w:rsid w:val="00BC20AC"/>
    <w:rsid w:val="00BC2824"/>
    <w:rsid w:val="00BC41FE"/>
    <w:rsid w:val="00BC4D8D"/>
    <w:rsid w:val="00BC4ED2"/>
    <w:rsid w:val="00BC6287"/>
    <w:rsid w:val="00BC7E2A"/>
    <w:rsid w:val="00BD0550"/>
    <w:rsid w:val="00BD13D2"/>
    <w:rsid w:val="00BD230D"/>
    <w:rsid w:val="00BD2F76"/>
    <w:rsid w:val="00BD410E"/>
    <w:rsid w:val="00BD43DB"/>
    <w:rsid w:val="00BD79F2"/>
    <w:rsid w:val="00BD7A64"/>
    <w:rsid w:val="00BD7CED"/>
    <w:rsid w:val="00BD7D4F"/>
    <w:rsid w:val="00BE15A7"/>
    <w:rsid w:val="00BE15C8"/>
    <w:rsid w:val="00BE1F91"/>
    <w:rsid w:val="00BE44A4"/>
    <w:rsid w:val="00BE4B74"/>
    <w:rsid w:val="00BE5F9D"/>
    <w:rsid w:val="00BF007C"/>
    <w:rsid w:val="00BF2249"/>
    <w:rsid w:val="00BF243C"/>
    <w:rsid w:val="00BF2FE5"/>
    <w:rsid w:val="00BF409B"/>
    <w:rsid w:val="00BF4353"/>
    <w:rsid w:val="00BF466A"/>
    <w:rsid w:val="00BF4AAC"/>
    <w:rsid w:val="00BF57F0"/>
    <w:rsid w:val="00BF6A8C"/>
    <w:rsid w:val="00C00590"/>
    <w:rsid w:val="00C00E6D"/>
    <w:rsid w:val="00C0316C"/>
    <w:rsid w:val="00C03677"/>
    <w:rsid w:val="00C0444E"/>
    <w:rsid w:val="00C057DA"/>
    <w:rsid w:val="00C0761E"/>
    <w:rsid w:val="00C100ED"/>
    <w:rsid w:val="00C10242"/>
    <w:rsid w:val="00C10582"/>
    <w:rsid w:val="00C10C8C"/>
    <w:rsid w:val="00C10D89"/>
    <w:rsid w:val="00C112D9"/>
    <w:rsid w:val="00C11CA1"/>
    <w:rsid w:val="00C14806"/>
    <w:rsid w:val="00C149ED"/>
    <w:rsid w:val="00C155C5"/>
    <w:rsid w:val="00C16BA3"/>
    <w:rsid w:val="00C1767A"/>
    <w:rsid w:val="00C17DC7"/>
    <w:rsid w:val="00C20A31"/>
    <w:rsid w:val="00C22F09"/>
    <w:rsid w:val="00C237EC"/>
    <w:rsid w:val="00C23EE3"/>
    <w:rsid w:val="00C2473E"/>
    <w:rsid w:val="00C247D3"/>
    <w:rsid w:val="00C25282"/>
    <w:rsid w:val="00C25FF8"/>
    <w:rsid w:val="00C26472"/>
    <w:rsid w:val="00C26566"/>
    <w:rsid w:val="00C26851"/>
    <w:rsid w:val="00C268E4"/>
    <w:rsid w:val="00C26BD6"/>
    <w:rsid w:val="00C2787C"/>
    <w:rsid w:val="00C304F1"/>
    <w:rsid w:val="00C30715"/>
    <w:rsid w:val="00C31CA4"/>
    <w:rsid w:val="00C32093"/>
    <w:rsid w:val="00C3238A"/>
    <w:rsid w:val="00C32517"/>
    <w:rsid w:val="00C32C91"/>
    <w:rsid w:val="00C335C7"/>
    <w:rsid w:val="00C337CD"/>
    <w:rsid w:val="00C351B7"/>
    <w:rsid w:val="00C36676"/>
    <w:rsid w:val="00C367C5"/>
    <w:rsid w:val="00C372F1"/>
    <w:rsid w:val="00C37465"/>
    <w:rsid w:val="00C37C44"/>
    <w:rsid w:val="00C41451"/>
    <w:rsid w:val="00C42EDF"/>
    <w:rsid w:val="00C434E7"/>
    <w:rsid w:val="00C437A9"/>
    <w:rsid w:val="00C4397C"/>
    <w:rsid w:val="00C43FD6"/>
    <w:rsid w:val="00C448EA"/>
    <w:rsid w:val="00C44C62"/>
    <w:rsid w:val="00C45022"/>
    <w:rsid w:val="00C46342"/>
    <w:rsid w:val="00C46B75"/>
    <w:rsid w:val="00C5079F"/>
    <w:rsid w:val="00C510E8"/>
    <w:rsid w:val="00C51528"/>
    <w:rsid w:val="00C51602"/>
    <w:rsid w:val="00C51C37"/>
    <w:rsid w:val="00C51E32"/>
    <w:rsid w:val="00C52CDC"/>
    <w:rsid w:val="00C52F66"/>
    <w:rsid w:val="00C5493A"/>
    <w:rsid w:val="00C55FCC"/>
    <w:rsid w:val="00C56E78"/>
    <w:rsid w:val="00C6043A"/>
    <w:rsid w:val="00C60618"/>
    <w:rsid w:val="00C60746"/>
    <w:rsid w:val="00C61163"/>
    <w:rsid w:val="00C61230"/>
    <w:rsid w:val="00C61503"/>
    <w:rsid w:val="00C6158C"/>
    <w:rsid w:val="00C61E27"/>
    <w:rsid w:val="00C62179"/>
    <w:rsid w:val="00C62B9E"/>
    <w:rsid w:val="00C62E1E"/>
    <w:rsid w:val="00C62F69"/>
    <w:rsid w:val="00C63F4B"/>
    <w:rsid w:val="00C64FBB"/>
    <w:rsid w:val="00C65E3C"/>
    <w:rsid w:val="00C66F71"/>
    <w:rsid w:val="00C66FB6"/>
    <w:rsid w:val="00C6761D"/>
    <w:rsid w:val="00C70A66"/>
    <w:rsid w:val="00C71337"/>
    <w:rsid w:val="00C717B5"/>
    <w:rsid w:val="00C717BB"/>
    <w:rsid w:val="00C7190E"/>
    <w:rsid w:val="00C7237D"/>
    <w:rsid w:val="00C723AE"/>
    <w:rsid w:val="00C72469"/>
    <w:rsid w:val="00C72C62"/>
    <w:rsid w:val="00C732E6"/>
    <w:rsid w:val="00C74E27"/>
    <w:rsid w:val="00C75B12"/>
    <w:rsid w:val="00C75B4D"/>
    <w:rsid w:val="00C76364"/>
    <w:rsid w:val="00C7695F"/>
    <w:rsid w:val="00C76BBC"/>
    <w:rsid w:val="00C77672"/>
    <w:rsid w:val="00C7770F"/>
    <w:rsid w:val="00C809C0"/>
    <w:rsid w:val="00C81B91"/>
    <w:rsid w:val="00C81F19"/>
    <w:rsid w:val="00C8242C"/>
    <w:rsid w:val="00C824CE"/>
    <w:rsid w:val="00C82D0D"/>
    <w:rsid w:val="00C82E68"/>
    <w:rsid w:val="00C832AC"/>
    <w:rsid w:val="00C84300"/>
    <w:rsid w:val="00C849EA"/>
    <w:rsid w:val="00C85264"/>
    <w:rsid w:val="00C87E5F"/>
    <w:rsid w:val="00C90031"/>
    <w:rsid w:val="00C9023D"/>
    <w:rsid w:val="00C916B2"/>
    <w:rsid w:val="00C91746"/>
    <w:rsid w:val="00C9263E"/>
    <w:rsid w:val="00C93ACE"/>
    <w:rsid w:val="00C947D7"/>
    <w:rsid w:val="00C95A72"/>
    <w:rsid w:val="00C97AD7"/>
    <w:rsid w:val="00CA0822"/>
    <w:rsid w:val="00CA2612"/>
    <w:rsid w:val="00CA28BF"/>
    <w:rsid w:val="00CA371D"/>
    <w:rsid w:val="00CA371E"/>
    <w:rsid w:val="00CA43C1"/>
    <w:rsid w:val="00CA4D69"/>
    <w:rsid w:val="00CA6E85"/>
    <w:rsid w:val="00CA7F84"/>
    <w:rsid w:val="00CB0A7A"/>
    <w:rsid w:val="00CB1854"/>
    <w:rsid w:val="00CB2085"/>
    <w:rsid w:val="00CB2093"/>
    <w:rsid w:val="00CB37BF"/>
    <w:rsid w:val="00CB409D"/>
    <w:rsid w:val="00CB44B7"/>
    <w:rsid w:val="00CB4F5C"/>
    <w:rsid w:val="00CB6C33"/>
    <w:rsid w:val="00CC0BED"/>
    <w:rsid w:val="00CC1287"/>
    <w:rsid w:val="00CC15C5"/>
    <w:rsid w:val="00CC1C83"/>
    <w:rsid w:val="00CC216B"/>
    <w:rsid w:val="00CC38A4"/>
    <w:rsid w:val="00CC3AD8"/>
    <w:rsid w:val="00CC5A64"/>
    <w:rsid w:val="00CC660A"/>
    <w:rsid w:val="00CC66AC"/>
    <w:rsid w:val="00CC6D5A"/>
    <w:rsid w:val="00CC6E4A"/>
    <w:rsid w:val="00CD04E6"/>
    <w:rsid w:val="00CD132C"/>
    <w:rsid w:val="00CD1459"/>
    <w:rsid w:val="00CD2584"/>
    <w:rsid w:val="00CD2AB6"/>
    <w:rsid w:val="00CD2C24"/>
    <w:rsid w:val="00CD3DF2"/>
    <w:rsid w:val="00CD4080"/>
    <w:rsid w:val="00CD457F"/>
    <w:rsid w:val="00CD6A0D"/>
    <w:rsid w:val="00CD6AF4"/>
    <w:rsid w:val="00CD6CDC"/>
    <w:rsid w:val="00CD6F69"/>
    <w:rsid w:val="00CE1998"/>
    <w:rsid w:val="00CE27D5"/>
    <w:rsid w:val="00CE28E6"/>
    <w:rsid w:val="00CE442A"/>
    <w:rsid w:val="00CE5110"/>
    <w:rsid w:val="00CE59B3"/>
    <w:rsid w:val="00CE662D"/>
    <w:rsid w:val="00CE70B8"/>
    <w:rsid w:val="00CE7688"/>
    <w:rsid w:val="00CF01EA"/>
    <w:rsid w:val="00CF0549"/>
    <w:rsid w:val="00CF0766"/>
    <w:rsid w:val="00CF07C1"/>
    <w:rsid w:val="00CF124B"/>
    <w:rsid w:val="00CF1ED0"/>
    <w:rsid w:val="00CF2DD3"/>
    <w:rsid w:val="00CF3FC1"/>
    <w:rsid w:val="00CF6B46"/>
    <w:rsid w:val="00CF79B4"/>
    <w:rsid w:val="00D00FCC"/>
    <w:rsid w:val="00D01CA1"/>
    <w:rsid w:val="00D02A03"/>
    <w:rsid w:val="00D02E78"/>
    <w:rsid w:val="00D05854"/>
    <w:rsid w:val="00D05987"/>
    <w:rsid w:val="00D05C75"/>
    <w:rsid w:val="00D06A43"/>
    <w:rsid w:val="00D06C86"/>
    <w:rsid w:val="00D072E9"/>
    <w:rsid w:val="00D07ACA"/>
    <w:rsid w:val="00D07D19"/>
    <w:rsid w:val="00D07D1C"/>
    <w:rsid w:val="00D10E54"/>
    <w:rsid w:val="00D11D15"/>
    <w:rsid w:val="00D11DF1"/>
    <w:rsid w:val="00D133E4"/>
    <w:rsid w:val="00D13483"/>
    <w:rsid w:val="00D153E9"/>
    <w:rsid w:val="00D15A59"/>
    <w:rsid w:val="00D167AA"/>
    <w:rsid w:val="00D176C6"/>
    <w:rsid w:val="00D17E28"/>
    <w:rsid w:val="00D17E9F"/>
    <w:rsid w:val="00D20CDD"/>
    <w:rsid w:val="00D217CA"/>
    <w:rsid w:val="00D21AB6"/>
    <w:rsid w:val="00D21F52"/>
    <w:rsid w:val="00D225EE"/>
    <w:rsid w:val="00D226BF"/>
    <w:rsid w:val="00D233DE"/>
    <w:rsid w:val="00D24A3A"/>
    <w:rsid w:val="00D251F0"/>
    <w:rsid w:val="00D26DEC"/>
    <w:rsid w:val="00D27BA9"/>
    <w:rsid w:val="00D3085B"/>
    <w:rsid w:val="00D30BB1"/>
    <w:rsid w:val="00D321F3"/>
    <w:rsid w:val="00D335A7"/>
    <w:rsid w:val="00D33751"/>
    <w:rsid w:val="00D339DE"/>
    <w:rsid w:val="00D34F75"/>
    <w:rsid w:val="00D35A34"/>
    <w:rsid w:val="00D35DD1"/>
    <w:rsid w:val="00D3606D"/>
    <w:rsid w:val="00D364DE"/>
    <w:rsid w:val="00D369C8"/>
    <w:rsid w:val="00D37449"/>
    <w:rsid w:val="00D40340"/>
    <w:rsid w:val="00D405DF"/>
    <w:rsid w:val="00D41230"/>
    <w:rsid w:val="00D418B7"/>
    <w:rsid w:val="00D41DBC"/>
    <w:rsid w:val="00D44292"/>
    <w:rsid w:val="00D443C0"/>
    <w:rsid w:val="00D44743"/>
    <w:rsid w:val="00D4502C"/>
    <w:rsid w:val="00D45316"/>
    <w:rsid w:val="00D46EF7"/>
    <w:rsid w:val="00D47D34"/>
    <w:rsid w:val="00D50871"/>
    <w:rsid w:val="00D50E5D"/>
    <w:rsid w:val="00D51FED"/>
    <w:rsid w:val="00D524B5"/>
    <w:rsid w:val="00D53328"/>
    <w:rsid w:val="00D53A1A"/>
    <w:rsid w:val="00D5460E"/>
    <w:rsid w:val="00D54F31"/>
    <w:rsid w:val="00D55084"/>
    <w:rsid w:val="00D55184"/>
    <w:rsid w:val="00D5529F"/>
    <w:rsid w:val="00D5575B"/>
    <w:rsid w:val="00D55BAB"/>
    <w:rsid w:val="00D56D66"/>
    <w:rsid w:val="00D57678"/>
    <w:rsid w:val="00D60012"/>
    <w:rsid w:val="00D605FE"/>
    <w:rsid w:val="00D60865"/>
    <w:rsid w:val="00D60A6B"/>
    <w:rsid w:val="00D62CC5"/>
    <w:rsid w:val="00D63036"/>
    <w:rsid w:val="00D63ACA"/>
    <w:rsid w:val="00D63CA8"/>
    <w:rsid w:val="00D63DC8"/>
    <w:rsid w:val="00D653CE"/>
    <w:rsid w:val="00D65A2A"/>
    <w:rsid w:val="00D65B3B"/>
    <w:rsid w:val="00D65CFD"/>
    <w:rsid w:val="00D65E46"/>
    <w:rsid w:val="00D66A2D"/>
    <w:rsid w:val="00D67F70"/>
    <w:rsid w:val="00D71121"/>
    <w:rsid w:val="00D7165F"/>
    <w:rsid w:val="00D7244B"/>
    <w:rsid w:val="00D73107"/>
    <w:rsid w:val="00D73BF5"/>
    <w:rsid w:val="00D74C51"/>
    <w:rsid w:val="00D74CA7"/>
    <w:rsid w:val="00D74FAB"/>
    <w:rsid w:val="00D75047"/>
    <w:rsid w:val="00D75B4D"/>
    <w:rsid w:val="00D76724"/>
    <w:rsid w:val="00D7681E"/>
    <w:rsid w:val="00D77F23"/>
    <w:rsid w:val="00D805B8"/>
    <w:rsid w:val="00D80829"/>
    <w:rsid w:val="00D808CF"/>
    <w:rsid w:val="00D80BDA"/>
    <w:rsid w:val="00D82CB7"/>
    <w:rsid w:val="00D82E95"/>
    <w:rsid w:val="00D83D38"/>
    <w:rsid w:val="00D86EC7"/>
    <w:rsid w:val="00D87332"/>
    <w:rsid w:val="00D87D8D"/>
    <w:rsid w:val="00D87E3A"/>
    <w:rsid w:val="00D92A03"/>
    <w:rsid w:val="00D94499"/>
    <w:rsid w:val="00D94517"/>
    <w:rsid w:val="00D94F17"/>
    <w:rsid w:val="00D95A37"/>
    <w:rsid w:val="00D95EF0"/>
    <w:rsid w:val="00D9667C"/>
    <w:rsid w:val="00DA2B09"/>
    <w:rsid w:val="00DA2B2E"/>
    <w:rsid w:val="00DA2D23"/>
    <w:rsid w:val="00DA2DDC"/>
    <w:rsid w:val="00DA33D7"/>
    <w:rsid w:val="00DA3454"/>
    <w:rsid w:val="00DA387A"/>
    <w:rsid w:val="00DA3D28"/>
    <w:rsid w:val="00DA47E2"/>
    <w:rsid w:val="00DA5813"/>
    <w:rsid w:val="00DA6160"/>
    <w:rsid w:val="00DA6F0D"/>
    <w:rsid w:val="00DA7215"/>
    <w:rsid w:val="00DA7860"/>
    <w:rsid w:val="00DB0204"/>
    <w:rsid w:val="00DB03B1"/>
    <w:rsid w:val="00DB22FA"/>
    <w:rsid w:val="00DB2C11"/>
    <w:rsid w:val="00DB3A7C"/>
    <w:rsid w:val="00DB4780"/>
    <w:rsid w:val="00DB4BBE"/>
    <w:rsid w:val="00DB5233"/>
    <w:rsid w:val="00DB691F"/>
    <w:rsid w:val="00DB6F20"/>
    <w:rsid w:val="00DC0226"/>
    <w:rsid w:val="00DC0CC4"/>
    <w:rsid w:val="00DC1CA3"/>
    <w:rsid w:val="00DC1E88"/>
    <w:rsid w:val="00DC23C6"/>
    <w:rsid w:val="00DC2E1C"/>
    <w:rsid w:val="00DC3525"/>
    <w:rsid w:val="00DC41A8"/>
    <w:rsid w:val="00DC47EA"/>
    <w:rsid w:val="00DC4CF3"/>
    <w:rsid w:val="00DC4E8A"/>
    <w:rsid w:val="00DC4EBE"/>
    <w:rsid w:val="00DD03D6"/>
    <w:rsid w:val="00DD113D"/>
    <w:rsid w:val="00DD11AD"/>
    <w:rsid w:val="00DD17D4"/>
    <w:rsid w:val="00DD3B79"/>
    <w:rsid w:val="00DD427E"/>
    <w:rsid w:val="00DD434D"/>
    <w:rsid w:val="00DD4408"/>
    <w:rsid w:val="00DD47A8"/>
    <w:rsid w:val="00DD4DB1"/>
    <w:rsid w:val="00DD5766"/>
    <w:rsid w:val="00DE157D"/>
    <w:rsid w:val="00DE1750"/>
    <w:rsid w:val="00DE2098"/>
    <w:rsid w:val="00DE47E0"/>
    <w:rsid w:val="00DE48EB"/>
    <w:rsid w:val="00DE56C1"/>
    <w:rsid w:val="00DE5881"/>
    <w:rsid w:val="00DE618B"/>
    <w:rsid w:val="00DE7E92"/>
    <w:rsid w:val="00DF0BE4"/>
    <w:rsid w:val="00DF0FE6"/>
    <w:rsid w:val="00DF11F3"/>
    <w:rsid w:val="00DF1BE9"/>
    <w:rsid w:val="00DF32B1"/>
    <w:rsid w:val="00DF33C6"/>
    <w:rsid w:val="00DF3BE3"/>
    <w:rsid w:val="00DF419B"/>
    <w:rsid w:val="00DF539B"/>
    <w:rsid w:val="00DF5989"/>
    <w:rsid w:val="00DF7237"/>
    <w:rsid w:val="00E00241"/>
    <w:rsid w:val="00E00798"/>
    <w:rsid w:val="00E00F5E"/>
    <w:rsid w:val="00E01381"/>
    <w:rsid w:val="00E01522"/>
    <w:rsid w:val="00E017C6"/>
    <w:rsid w:val="00E01C9B"/>
    <w:rsid w:val="00E01D0E"/>
    <w:rsid w:val="00E0234B"/>
    <w:rsid w:val="00E02810"/>
    <w:rsid w:val="00E0324A"/>
    <w:rsid w:val="00E04B8F"/>
    <w:rsid w:val="00E05924"/>
    <w:rsid w:val="00E05D90"/>
    <w:rsid w:val="00E05F04"/>
    <w:rsid w:val="00E06D4B"/>
    <w:rsid w:val="00E06D81"/>
    <w:rsid w:val="00E0764A"/>
    <w:rsid w:val="00E12934"/>
    <w:rsid w:val="00E142AC"/>
    <w:rsid w:val="00E142C7"/>
    <w:rsid w:val="00E152DB"/>
    <w:rsid w:val="00E156FB"/>
    <w:rsid w:val="00E17793"/>
    <w:rsid w:val="00E17F0B"/>
    <w:rsid w:val="00E17FE6"/>
    <w:rsid w:val="00E20266"/>
    <w:rsid w:val="00E20274"/>
    <w:rsid w:val="00E20813"/>
    <w:rsid w:val="00E20F25"/>
    <w:rsid w:val="00E219B5"/>
    <w:rsid w:val="00E2303F"/>
    <w:rsid w:val="00E241BA"/>
    <w:rsid w:val="00E244BE"/>
    <w:rsid w:val="00E25256"/>
    <w:rsid w:val="00E25366"/>
    <w:rsid w:val="00E2566B"/>
    <w:rsid w:val="00E25AA5"/>
    <w:rsid w:val="00E25C41"/>
    <w:rsid w:val="00E262E6"/>
    <w:rsid w:val="00E2643E"/>
    <w:rsid w:val="00E26DB9"/>
    <w:rsid w:val="00E26ED4"/>
    <w:rsid w:val="00E302BE"/>
    <w:rsid w:val="00E3045A"/>
    <w:rsid w:val="00E30764"/>
    <w:rsid w:val="00E309C8"/>
    <w:rsid w:val="00E30B94"/>
    <w:rsid w:val="00E30D02"/>
    <w:rsid w:val="00E30FED"/>
    <w:rsid w:val="00E312F3"/>
    <w:rsid w:val="00E31590"/>
    <w:rsid w:val="00E3226C"/>
    <w:rsid w:val="00E3443E"/>
    <w:rsid w:val="00E35C1C"/>
    <w:rsid w:val="00E36748"/>
    <w:rsid w:val="00E37003"/>
    <w:rsid w:val="00E37588"/>
    <w:rsid w:val="00E40817"/>
    <w:rsid w:val="00E4175A"/>
    <w:rsid w:val="00E4283B"/>
    <w:rsid w:val="00E42C2E"/>
    <w:rsid w:val="00E42FA2"/>
    <w:rsid w:val="00E43F87"/>
    <w:rsid w:val="00E44CDF"/>
    <w:rsid w:val="00E454E8"/>
    <w:rsid w:val="00E473E8"/>
    <w:rsid w:val="00E47C5D"/>
    <w:rsid w:val="00E47FC1"/>
    <w:rsid w:val="00E50B43"/>
    <w:rsid w:val="00E5163B"/>
    <w:rsid w:val="00E54CD4"/>
    <w:rsid w:val="00E55189"/>
    <w:rsid w:val="00E556E6"/>
    <w:rsid w:val="00E55FB3"/>
    <w:rsid w:val="00E570E1"/>
    <w:rsid w:val="00E6066D"/>
    <w:rsid w:val="00E61A2D"/>
    <w:rsid w:val="00E626CB"/>
    <w:rsid w:val="00E64BED"/>
    <w:rsid w:val="00E64BEE"/>
    <w:rsid w:val="00E65ADB"/>
    <w:rsid w:val="00E65B41"/>
    <w:rsid w:val="00E6656B"/>
    <w:rsid w:val="00E666F9"/>
    <w:rsid w:val="00E66BC9"/>
    <w:rsid w:val="00E71401"/>
    <w:rsid w:val="00E73FF8"/>
    <w:rsid w:val="00E75820"/>
    <w:rsid w:val="00E77DCD"/>
    <w:rsid w:val="00E8013E"/>
    <w:rsid w:val="00E80553"/>
    <w:rsid w:val="00E809A8"/>
    <w:rsid w:val="00E80ADA"/>
    <w:rsid w:val="00E80BF7"/>
    <w:rsid w:val="00E81D39"/>
    <w:rsid w:val="00E82630"/>
    <w:rsid w:val="00E836A5"/>
    <w:rsid w:val="00E854AF"/>
    <w:rsid w:val="00E87215"/>
    <w:rsid w:val="00E90B23"/>
    <w:rsid w:val="00E90DB9"/>
    <w:rsid w:val="00E91931"/>
    <w:rsid w:val="00E921C2"/>
    <w:rsid w:val="00E92296"/>
    <w:rsid w:val="00E923F5"/>
    <w:rsid w:val="00E92AC6"/>
    <w:rsid w:val="00E94B69"/>
    <w:rsid w:val="00E94FD6"/>
    <w:rsid w:val="00E952A7"/>
    <w:rsid w:val="00E952AB"/>
    <w:rsid w:val="00E95C20"/>
    <w:rsid w:val="00E95C50"/>
    <w:rsid w:val="00E969F2"/>
    <w:rsid w:val="00E96A7D"/>
    <w:rsid w:val="00E96BD8"/>
    <w:rsid w:val="00E96D85"/>
    <w:rsid w:val="00E97955"/>
    <w:rsid w:val="00E97DBC"/>
    <w:rsid w:val="00EA096B"/>
    <w:rsid w:val="00EA2740"/>
    <w:rsid w:val="00EA380E"/>
    <w:rsid w:val="00EA3E42"/>
    <w:rsid w:val="00EA4A80"/>
    <w:rsid w:val="00EA6467"/>
    <w:rsid w:val="00EA69B0"/>
    <w:rsid w:val="00EA762F"/>
    <w:rsid w:val="00EA791D"/>
    <w:rsid w:val="00EA7D0F"/>
    <w:rsid w:val="00EB05B6"/>
    <w:rsid w:val="00EB08A9"/>
    <w:rsid w:val="00EB0BCA"/>
    <w:rsid w:val="00EB1A9D"/>
    <w:rsid w:val="00EB1FFB"/>
    <w:rsid w:val="00EB2B0E"/>
    <w:rsid w:val="00EB2DF7"/>
    <w:rsid w:val="00EB3053"/>
    <w:rsid w:val="00EB37D4"/>
    <w:rsid w:val="00EB43D4"/>
    <w:rsid w:val="00EB4D2F"/>
    <w:rsid w:val="00EB5D44"/>
    <w:rsid w:val="00EB7546"/>
    <w:rsid w:val="00EC011D"/>
    <w:rsid w:val="00EC05DA"/>
    <w:rsid w:val="00EC10BC"/>
    <w:rsid w:val="00EC14D8"/>
    <w:rsid w:val="00EC1658"/>
    <w:rsid w:val="00EC1E74"/>
    <w:rsid w:val="00EC394B"/>
    <w:rsid w:val="00EC49AE"/>
    <w:rsid w:val="00EC5672"/>
    <w:rsid w:val="00EC5A7A"/>
    <w:rsid w:val="00EC606E"/>
    <w:rsid w:val="00EC6D13"/>
    <w:rsid w:val="00EC7246"/>
    <w:rsid w:val="00EC7847"/>
    <w:rsid w:val="00ED0747"/>
    <w:rsid w:val="00ED0B1A"/>
    <w:rsid w:val="00ED1BFC"/>
    <w:rsid w:val="00ED1CDB"/>
    <w:rsid w:val="00ED1F85"/>
    <w:rsid w:val="00ED2C2F"/>
    <w:rsid w:val="00ED3B65"/>
    <w:rsid w:val="00ED4DC9"/>
    <w:rsid w:val="00ED5000"/>
    <w:rsid w:val="00ED5B04"/>
    <w:rsid w:val="00ED5B12"/>
    <w:rsid w:val="00ED73B7"/>
    <w:rsid w:val="00EE21F7"/>
    <w:rsid w:val="00EE3145"/>
    <w:rsid w:val="00EE3321"/>
    <w:rsid w:val="00EE3DAA"/>
    <w:rsid w:val="00EE411C"/>
    <w:rsid w:val="00EE4339"/>
    <w:rsid w:val="00EE4AA6"/>
    <w:rsid w:val="00EE6110"/>
    <w:rsid w:val="00EE74C8"/>
    <w:rsid w:val="00EE797F"/>
    <w:rsid w:val="00EF1443"/>
    <w:rsid w:val="00EF15DA"/>
    <w:rsid w:val="00EF2420"/>
    <w:rsid w:val="00EF2AA3"/>
    <w:rsid w:val="00EF34CC"/>
    <w:rsid w:val="00EF39DD"/>
    <w:rsid w:val="00EF4220"/>
    <w:rsid w:val="00EF7725"/>
    <w:rsid w:val="00EF7AD5"/>
    <w:rsid w:val="00F002D9"/>
    <w:rsid w:val="00F0083D"/>
    <w:rsid w:val="00F01DEA"/>
    <w:rsid w:val="00F02006"/>
    <w:rsid w:val="00F02DDF"/>
    <w:rsid w:val="00F0346C"/>
    <w:rsid w:val="00F03836"/>
    <w:rsid w:val="00F04243"/>
    <w:rsid w:val="00F04E6A"/>
    <w:rsid w:val="00F06F16"/>
    <w:rsid w:val="00F07B02"/>
    <w:rsid w:val="00F07F4D"/>
    <w:rsid w:val="00F10E66"/>
    <w:rsid w:val="00F11715"/>
    <w:rsid w:val="00F11A39"/>
    <w:rsid w:val="00F11D79"/>
    <w:rsid w:val="00F12A0E"/>
    <w:rsid w:val="00F12A9F"/>
    <w:rsid w:val="00F13031"/>
    <w:rsid w:val="00F13438"/>
    <w:rsid w:val="00F14596"/>
    <w:rsid w:val="00F14756"/>
    <w:rsid w:val="00F15DA8"/>
    <w:rsid w:val="00F1608E"/>
    <w:rsid w:val="00F219A0"/>
    <w:rsid w:val="00F21B3C"/>
    <w:rsid w:val="00F229E4"/>
    <w:rsid w:val="00F24D28"/>
    <w:rsid w:val="00F2532F"/>
    <w:rsid w:val="00F25921"/>
    <w:rsid w:val="00F26B27"/>
    <w:rsid w:val="00F26C9F"/>
    <w:rsid w:val="00F270C6"/>
    <w:rsid w:val="00F3065F"/>
    <w:rsid w:val="00F30BB6"/>
    <w:rsid w:val="00F31A5D"/>
    <w:rsid w:val="00F32023"/>
    <w:rsid w:val="00F3251D"/>
    <w:rsid w:val="00F3259E"/>
    <w:rsid w:val="00F32C0D"/>
    <w:rsid w:val="00F3354A"/>
    <w:rsid w:val="00F33D16"/>
    <w:rsid w:val="00F346C7"/>
    <w:rsid w:val="00F3523D"/>
    <w:rsid w:val="00F3641C"/>
    <w:rsid w:val="00F37610"/>
    <w:rsid w:val="00F37C84"/>
    <w:rsid w:val="00F40545"/>
    <w:rsid w:val="00F40671"/>
    <w:rsid w:val="00F41CF6"/>
    <w:rsid w:val="00F42692"/>
    <w:rsid w:val="00F42E6F"/>
    <w:rsid w:val="00F439CC"/>
    <w:rsid w:val="00F45BAB"/>
    <w:rsid w:val="00F46F04"/>
    <w:rsid w:val="00F472A0"/>
    <w:rsid w:val="00F476DA"/>
    <w:rsid w:val="00F477B2"/>
    <w:rsid w:val="00F50198"/>
    <w:rsid w:val="00F516C5"/>
    <w:rsid w:val="00F51794"/>
    <w:rsid w:val="00F51B75"/>
    <w:rsid w:val="00F51C15"/>
    <w:rsid w:val="00F53358"/>
    <w:rsid w:val="00F53471"/>
    <w:rsid w:val="00F53477"/>
    <w:rsid w:val="00F535C1"/>
    <w:rsid w:val="00F53F59"/>
    <w:rsid w:val="00F5401E"/>
    <w:rsid w:val="00F54A67"/>
    <w:rsid w:val="00F54C53"/>
    <w:rsid w:val="00F55E4D"/>
    <w:rsid w:val="00F57CA3"/>
    <w:rsid w:val="00F601DC"/>
    <w:rsid w:val="00F6021D"/>
    <w:rsid w:val="00F603E8"/>
    <w:rsid w:val="00F6152E"/>
    <w:rsid w:val="00F61EC6"/>
    <w:rsid w:val="00F62E4D"/>
    <w:rsid w:val="00F6313E"/>
    <w:rsid w:val="00F635D6"/>
    <w:rsid w:val="00F64462"/>
    <w:rsid w:val="00F64DB1"/>
    <w:rsid w:val="00F6558D"/>
    <w:rsid w:val="00F65852"/>
    <w:rsid w:val="00F66C62"/>
    <w:rsid w:val="00F66D31"/>
    <w:rsid w:val="00F678E2"/>
    <w:rsid w:val="00F67B3C"/>
    <w:rsid w:val="00F700B5"/>
    <w:rsid w:val="00F70A1F"/>
    <w:rsid w:val="00F70A92"/>
    <w:rsid w:val="00F719DE"/>
    <w:rsid w:val="00F71F86"/>
    <w:rsid w:val="00F72391"/>
    <w:rsid w:val="00F7262F"/>
    <w:rsid w:val="00F72890"/>
    <w:rsid w:val="00F73030"/>
    <w:rsid w:val="00F73CAA"/>
    <w:rsid w:val="00F742AD"/>
    <w:rsid w:val="00F74662"/>
    <w:rsid w:val="00F74951"/>
    <w:rsid w:val="00F74EE7"/>
    <w:rsid w:val="00F75129"/>
    <w:rsid w:val="00F7581F"/>
    <w:rsid w:val="00F75D71"/>
    <w:rsid w:val="00F7652B"/>
    <w:rsid w:val="00F7721C"/>
    <w:rsid w:val="00F77609"/>
    <w:rsid w:val="00F77983"/>
    <w:rsid w:val="00F80914"/>
    <w:rsid w:val="00F81C92"/>
    <w:rsid w:val="00F81F2C"/>
    <w:rsid w:val="00F82298"/>
    <w:rsid w:val="00F83E8A"/>
    <w:rsid w:val="00F84BF1"/>
    <w:rsid w:val="00F85566"/>
    <w:rsid w:val="00F858F4"/>
    <w:rsid w:val="00F85BAE"/>
    <w:rsid w:val="00F85F80"/>
    <w:rsid w:val="00F86741"/>
    <w:rsid w:val="00F86858"/>
    <w:rsid w:val="00F87134"/>
    <w:rsid w:val="00F87521"/>
    <w:rsid w:val="00F907F9"/>
    <w:rsid w:val="00F91152"/>
    <w:rsid w:val="00F91DF2"/>
    <w:rsid w:val="00F93AA5"/>
    <w:rsid w:val="00F94DA9"/>
    <w:rsid w:val="00F9686D"/>
    <w:rsid w:val="00F975C2"/>
    <w:rsid w:val="00F97A4B"/>
    <w:rsid w:val="00FA0842"/>
    <w:rsid w:val="00FA2529"/>
    <w:rsid w:val="00FA2691"/>
    <w:rsid w:val="00FA3317"/>
    <w:rsid w:val="00FA37B8"/>
    <w:rsid w:val="00FA4737"/>
    <w:rsid w:val="00FA4B09"/>
    <w:rsid w:val="00FA4C93"/>
    <w:rsid w:val="00FA4D57"/>
    <w:rsid w:val="00FA4E29"/>
    <w:rsid w:val="00FA4F37"/>
    <w:rsid w:val="00FA541B"/>
    <w:rsid w:val="00FA5902"/>
    <w:rsid w:val="00FA5E28"/>
    <w:rsid w:val="00FA60B5"/>
    <w:rsid w:val="00FA65A5"/>
    <w:rsid w:val="00FA6FF1"/>
    <w:rsid w:val="00FB144C"/>
    <w:rsid w:val="00FB356D"/>
    <w:rsid w:val="00FB3C44"/>
    <w:rsid w:val="00FB5764"/>
    <w:rsid w:val="00FB76A9"/>
    <w:rsid w:val="00FB7AF6"/>
    <w:rsid w:val="00FC1879"/>
    <w:rsid w:val="00FC1B29"/>
    <w:rsid w:val="00FC1BC8"/>
    <w:rsid w:val="00FC1D26"/>
    <w:rsid w:val="00FC21AA"/>
    <w:rsid w:val="00FC35F3"/>
    <w:rsid w:val="00FC3B1E"/>
    <w:rsid w:val="00FC4EEC"/>
    <w:rsid w:val="00FC4FB2"/>
    <w:rsid w:val="00FC53DF"/>
    <w:rsid w:val="00FC574C"/>
    <w:rsid w:val="00FC58AD"/>
    <w:rsid w:val="00FC5FAA"/>
    <w:rsid w:val="00FC6481"/>
    <w:rsid w:val="00FC705A"/>
    <w:rsid w:val="00FD009D"/>
    <w:rsid w:val="00FD05A9"/>
    <w:rsid w:val="00FD0E28"/>
    <w:rsid w:val="00FD1081"/>
    <w:rsid w:val="00FD2898"/>
    <w:rsid w:val="00FD2A37"/>
    <w:rsid w:val="00FD4512"/>
    <w:rsid w:val="00FD5E1B"/>
    <w:rsid w:val="00FD682D"/>
    <w:rsid w:val="00FE043C"/>
    <w:rsid w:val="00FE05A6"/>
    <w:rsid w:val="00FE2323"/>
    <w:rsid w:val="00FE24BB"/>
    <w:rsid w:val="00FE3F3D"/>
    <w:rsid w:val="00FE61CD"/>
    <w:rsid w:val="00FE6AB6"/>
    <w:rsid w:val="00FE7D02"/>
    <w:rsid w:val="00FE7EB3"/>
    <w:rsid w:val="00FF1553"/>
    <w:rsid w:val="00FF60A3"/>
    <w:rsid w:val="00FF6DE1"/>
    <w:rsid w:val="00FF6E5F"/>
    <w:rsid w:val="00FF7049"/>
    <w:rsid w:val="00FF7FDC"/>
    <w:rsid w:val="045E95E0"/>
    <w:rsid w:val="0A0C61EB"/>
    <w:rsid w:val="0D4F4AE2"/>
    <w:rsid w:val="143BFDF3"/>
    <w:rsid w:val="21622A3B"/>
    <w:rsid w:val="2B1EB2D2"/>
    <w:rsid w:val="2BC3C2FA"/>
    <w:rsid w:val="2BD888C6"/>
    <w:rsid w:val="2FE89AEA"/>
    <w:rsid w:val="3AC642EE"/>
    <w:rsid w:val="3C0A9CFB"/>
    <w:rsid w:val="3CE21654"/>
    <w:rsid w:val="4438CD8A"/>
    <w:rsid w:val="4E8BC485"/>
    <w:rsid w:val="4EDBB6A0"/>
    <w:rsid w:val="514A50BC"/>
    <w:rsid w:val="54D22717"/>
    <w:rsid w:val="5B53FBB8"/>
    <w:rsid w:val="5C281F7B"/>
    <w:rsid w:val="5E4DB1EA"/>
    <w:rsid w:val="6189A0EA"/>
    <w:rsid w:val="624B8657"/>
    <w:rsid w:val="6780DEB8"/>
    <w:rsid w:val="6939F509"/>
    <w:rsid w:val="6D77896E"/>
    <w:rsid w:val="75AA700D"/>
    <w:rsid w:val="7679D2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1AA8CE2"/>
  <w15:chartTrackingRefBased/>
  <w15:docId w15:val="{38666C4B-73D4-4212-9302-833653435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Body Text 2" w:uiPriority="99"/>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112"/>
    <w:pPr>
      <w:spacing w:after="120"/>
    </w:pPr>
    <w:rPr>
      <w:rFonts w:ascii="Arial" w:hAnsi="Arial"/>
      <w:lang w:eastAsia="en-US"/>
    </w:rPr>
  </w:style>
  <w:style w:type="paragraph" w:styleId="Heading1">
    <w:name w:val="heading 1"/>
    <w:basedOn w:val="Normal"/>
    <w:next w:val="Normal"/>
    <w:link w:val="Heading1Char"/>
    <w:uiPriority w:val="1"/>
    <w:qFormat/>
    <w:pPr>
      <w:keepNext/>
      <w:numPr>
        <w:numId w:val="4"/>
      </w:numPr>
      <w:outlineLvl w:val="0"/>
    </w:pPr>
    <w:rPr>
      <w:b/>
      <w:kern w:val="28"/>
      <w:sz w:val="28"/>
    </w:rPr>
  </w:style>
  <w:style w:type="paragraph" w:styleId="Heading2">
    <w:name w:val="heading 2"/>
    <w:basedOn w:val="Normal"/>
    <w:next w:val="Normal"/>
    <w:uiPriority w:val="1"/>
    <w:qFormat/>
    <w:pPr>
      <w:keepNext/>
      <w:numPr>
        <w:ilvl w:val="1"/>
        <w:numId w:val="4"/>
      </w:numPr>
      <w:outlineLvl w:val="1"/>
    </w:pPr>
    <w:rPr>
      <w:b/>
      <w:i/>
      <w:sz w:val="24"/>
    </w:rPr>
  </w:style>
  <w:style w:type="paragraph" w:styleId="Heading3">
    <w:name w:val="heading 3"/>
    <w:basedOn w:val="Normal"/>
    <w:link w:val="Heading3Char"/>
    <w:qFormat/>
    <w:pPr>
      <w:keepNext/>
      <w:numPr>
        <w:ilvl w:val="2"/>
        <w:numId w:val="4"/>
      </w:numPr>
      <w:outlineLvl w:val="2"/>
    </w:pPr>
  </w:style>
  <w:style w:type="paragraph" w:styleId="Heading4">
    <w:name w:val="heading 4"/>
    <w:basedOn w:val="Normal"/>
    <w:next w:val="Normal"/>
    <w:link w:val="Heading4Char"/>
    <w:qFormat/>
    <w:pPr>
      <w:keepNext/>
      <w:numPr>
        <w:ilvl w:val="3"/>
        <w:numId w:val="4"/>
      </w:numPr>
      <w:outlineLvl w:val="3"/>
    </w:pPr>
  </w:style>
  <w:style w:type="paragraph" w:styleId="Heading5">
    <w:name w:val="heading 5"/>
    <w:basedOn w:val="Normal"/>
    <w:next w:val="Normal"/>
    <w:link w:val="Heading5Char"/>
    <w:qFormat/>
    <w:pPr>
      <w:outlineLvl w:val="4"/>
    </w:pPr>
    <w:rPr>
      <w:b/>
      <w:sz w:val="28"/>
    </w:rPr>
  </w:style>
  <w:style w:type="paragraph" w:styleId="Heading6">
    <w:name w:val="heading 6"/>
    <w:basedOn w:val="Normal"/>
    <w:next w:val="Normal"/>
    <w:link w:val="Heading6Char"/>
    <w:qFormat/>
    <w:pPr>
      <w:spacing w:before="240" w:after="60"/>
      <w:outlineLvl w:val="5"/>
    </w:pPr>
    <w:rPr>
      <w:b/>
      <w:sz w:val="24"/>
    </w:rPr>
  </w:style>
  <w:style w:type="paragraph" w:styleId="Heading7">
    <w:name w:val="heading 7"/>
    <w:basedOn w:val="Normal"/>
    <w:next w:val="Normal"/>
    <w:link w:val="Heading7Char"/>
    <w:qFormat/>
    <w:pPr>
      <w:tabs>
        <w:tab w:val="left" w:pos="720"/>
      </w:tabs>
      <w:spacing w:before="240" w:after="60"/>
      <w:outlineLvl w:val="6"/>
    </w:pPr>
    <w:rPr>
      <w:u w:val="single"/>
    </w:rPr>
  </w:style>
  <w:style w:type="paragraph" w:styleId="Heading8">
    <w:name w:val="heading 8"/>
    <w:basedOn w:val="Normal"/>
    <w:next w:val="Normal"/>
    <w:link w:val="Heading8Char"/>
    <w:qFormat/>
    <w:pPr>
      <w:numPr>
        <w:ilvl w:val="7"/>
        <w:numId w:val="4"/>
      </w:numPr>
      <w:spacing w:before="240" w:after="60"/>
      <w:outlineLvl w:val="7"/>
    </w:pPr>
    <w:rPr>
      <w:i/>
    </w:rPr>
  </w:style>
  <w:style w:type="paragraph" w:styleId="Heading9">
    <w:name w:val="heading 9"/>
    <w:basedOn w:val="Normal"/>
    <w:next w:val="Normal"/>
    <w:link w:val="Heading9Char"/>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1"/>
      </w:numPr>
    </w:pPr>
  </w:style>
  <w:style w:type="paragraph" w:customStyle="1" w:styleId="BulletList">
    <w:name w:val="Bullet List"/>
    <w:basedOn w:val="Normal"/>
    <w:pPr>
      <w:numPr>
        <w:numId w:val="15"/>
      </w:numPr>
    </w:pPr>
  </w:style>
  <w:style w:type="paragraph" w:customStyle="1" w:styleId="Issue">
    <w:name w:val="Issue"/>
    <w:basedOn w:val="Header"/>
    <w:pPr>
      <w:numPr>
        <w:numId w:val="12"/>
      </w:numPr>
      <w:tabs>
        <w:tab w:val="clear" w:pos="4153"/>
        <w:tab w:val="clear" w:pos="8306"/>
      </w:tabs>
      <w:spacing w:after="0"/>
    </w:pPr>
  </w:style>
  <w:style w:type="paragraph" w:customStyle="1" w:styleId="Assumption">
    <w:name w:val="Assumption"/>
    <w:basedOn w:val="Header"/>
    <w:pPr>
      <w:numPr>
        <w:numId w:val="13"/>
      </w:numPr>
      <w:tabs>
        <w:tab w:val="clear" w:pos="4153"/>
        <w:tab w:val="clear" w:pos="8306"/>
      </w:tabs>
      <w:spacing w:after="0"/>
    </w:pPr>
  </w:style>
  <w:style w:type="paragraph" w:customStyle="1" w:styleId="Action">
    <w:name w:val="Action"/>
    <w:basedOn w:val="Header"/>
    <w:pPr>
      <w:numPr>
        <w:numId w:val="14"/>
      </w:numPr>
      <w:tabs>
        <w:tab w:val="clear" w:pos="4153"/>
        <w:tab w:val="clear" w:pos="8306"/>
      </w:tabs>
      <w:spacing w:after="0"/>
    </w:pPr>
  </w:style>
  <w:style w:type="paragraph" w:styleId="BodyTextIndent">
    <w:name w:val="Body Text Indent"/>
    <w:basedOn w:val="Normal"/>
    <w:link w:val="BodyTextIndentChar"/>
    <w:pPr>
      <w:ind w:firstLine="426"/>
      <w:jc w:val="both"/>
    </w:pPr>
    <w:rPr>
      <w:color w:val="000000"/>
    </w:rPr>
  </w:style>
  <w:style w:type="paragraph" w:styleId="BodyText2">
    <w:name w:val="Body Text 2"/>
    <w:basedOn w:val="Normal"/>
    <w:link w:val="BodyText2Char"/>
    <w:uiPriority w:val="99"/>
    <w:pPr>
      <w:jc w:val="both"/>
    </w:pPr>
  </w:style>
  <w:style w:type="paragraph" w:styleId="Subtitle">
    <w:name w:val="Subtitle"/>
    <w:basedOn w:val="Normal"/>
    <w:link w:val="SubtitleChar"/>
    <w:qFormat/>
    <w:pPr>
      <w:spacing w:after="0"/>
    </w:pPr>
    <w:rPr>
      <w:b/>
      <w:sz w:val="22"/>
    </w:rPr>
  </w:style>
  <w:style w:type="paragraph" w:styleId="BodyText3">
    <w:name w:val="Body Text 3"/>
    <w:basedOn w:val="Normal"/>
    <w:link w:val="BodyText3Char"/>
    <w:pPr>
      <w:jc w:val="both"/>
    </w:pPr>
    <w:rPr>
      <w:b/>
      <w:i/>
    </w:rPr>
  </w:style>
  <w:style w:type="paragraph" w:styleId="BalloonText">
    <w:name w:val="Balloon Text"/>
    <w:basedOn w:val="Normal"/>
    <w:link w:val="BalloonTextChar"/>
    <w:uiPriority w:val="99"/>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6"/>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17"/>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19"/>
      </w:numPr>
    </w:pPr>
  </w:style>
  <w:style w:type="paragraph" w:customStyle="1" w:styleId="NGCTexti">
    <w:name w:val="NGC Text (i)"/>
    <w:basedOn w:val="NGCTexta"/>
    <w:next w:val="NGCBodyText"/>
    <w:pPr>
      <w:numPr>
        <w:numId w:val="18"/>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link w:val="DocumentMapChar"/>
    <w:semiHidden/>
    <w:pPr>
      <w:shd w:val="clear" w:color="auto" w:fill="000080"/>
    </w:pPr>
    <w:rPr>
      <w:rFonts w:ascii="Tahoma" w:hAnsi="Tahoma"/>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link w:val="CommentSubjectChar"/>
    <w:uiPriority w:val="99"/>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uiPriority w:val="1"/>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uiPriority w:val="99"/>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uiPriority w:val="99"/>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 w:type="paragraph" w:styleId="ListParagraph">
    <w:name w:val="List Paragraph"/>
    <w:basedOn w:val="Normal"/>
    <w:uiPriority w:val="1"/>
    <w:qFormat/>
    <w:rsid w:val="005B0C77"/>
    <w:pPr>
      <w:ind w:left="720"/>
      <w:contextualSpacing/>
    </w:pPr>
  </w:style>
  <w:style w:type="character" w:styleId="UnresolvedMention">
    <w:name w:val="Unresolved Mention"/>
    <w:basedOn w:val="DefaultParagraphFont"/>
    <w:uiPriority w:val="99"/>
    <w:unhideWhenUsed/>
    <w:rsid w:val="000075A5"/>
    <w:rPr>
      <w:color w:val="605E5C"/>
      <w:shd w:val="clear" w:color="auto" w:fill="E1DFDD"/>
    </w:rPr>
  </w:style>
  <w:style w:type="character" w:styleId="Mention">
    <w:name w:val="Mention"/>
    <w:basedOn w:val="DefaultParagraphFont"/>
    <w:uiPriority w:val="99"/>
    <w:unhideWhenUsed/>
    <w:rsid w:val="0060073C"/>
    <w:rPr>
      <w:color w:val="2B579A"/>
      <w:shd w:val="clear" w:color="auto" w:fill="E1DFDD"/>
    </w:rPr>
  </w:style>
  <w:style w:type="numbering" w:customStyle="1" w:styleId="NoList1">
    <w:name w:val="No List1"/>
    <w:next w:val="NoList"/>
    <w:uiPriority w:val="99"/>
    <w:semiHidden/>
    <w:unhideWhenUsed/>
    <w:rsid w:val="00914857"/>
  </w:style>
  <w:style w:type="character" w:customStyle="1" w:styleId="Heading1Char">
    <w:name w:val="Heading 1 Char"/>
    <w:basedOn w:val="DefaultParagraphFont"/>
    <w:link w:val="Heading1"/>
    <w:uiPriority w:val="1"/>
    <w:rsid w:val="00914857"/>
    <w:rPr>
      <w:rFonts w:ascii="Arial" w:hAnsi="Arial"/>
      <w:b/>
      <w:kern w:val="28"/>
      <w:sz w:val="28"/>
      <w:lang w:eastAsia="en-US"/>
    </w:rPr>
  </w:style>
  <w:style w:type="paragraph" w:customStyle="1" w:styleId="TableH">
    <w:name w:val="Table H"/>
    <w:basedOn w:val="Normal"/>
    <w:link w:val="TableHChar"/>
    <w:qFormat/>
    <w:rsid w:val="00914857"/>
    <w:pPr>
      <w:spacing w:before="120" w:line="360" w:lineRule="auto"/>
    </w:pPr>
    <w:rPr>
      <w:rFonts w:ascii="Arial Bold" w:hAnsi="Arial Bold" w:cs="Arial"/>
      <w:b/>
      <w:caps/>
      <w:color w:val="000000"/>
      <w:lang w:eastAsia="en-GB"/>
    </w:rPr>
  </w:style>
  <w:style w:type="character" w:customStyle="1" w:styleId="TableHChar">
    <w:name w:val="Table H Char"/>
    <w:link w:val="TableH"/>
    <w:rsid w:val="00914857"/>
    <w:rPr>
      <w:rFonts w:ascii="Arial Bold" w:hAnsi="Arial Bold" w:cs="Arial"/>
      <w:b/>
      <w:caps/>
      <w:color w:val="000000"/>
    </w:rPr>
  </w:style>
  <w:style w:type="table" w:customStyle="1" w:styleId="TableGrid1">
    <w:name w:val="Table Grid1"/>
    <w:basedOn w:val="TableNormal"/>
    <w:next w:val="TableGrid"/>
    <w:uiPriority w:val="59"/>
    <w:rsid w:val="009148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14857"/>
    <w:rPr>
      <w:rFonts w:ascii="Tahoma" w:hAnsi="Tahoma" w:cs="Courier New"/>
      <w:sz w:val="16"/>
      <w:szCs w:val="16"/>
      <w:lang w:eastAsia="en-US"/>
    </w:rPr>
  </w:style>
  <w:style w:type="paragraph" w:customStyle="1" w:styleId="Para1">
    <w:name w:val="Para 1"/>
    <w:basedOn w:val="Normal"/>
    <w:link w:val="Para1Char"/>
    <w:qFormat/>
    <w:rsid w:val="00914857"/>
    <w:pPr>
      <w:spacing w:before="240" w:after="240"/>
      <w:jc w:val="both"/>
    </w:pPr>
    <w:rPr>
      <w:color w:val="000000"/>
      <w:lang w:eastAsia="en-GB"/>
    </w:rPr>
  </w:style>
  <w:style w:type="character" w:customStyle="1" w:styleId="Para1Char">
    <w:name w:val="Para 1 Char"/>
    <w:link w:val="Para1"/>
    <w:rsid w:val="00914857"/>
    <w:rPr>
      <w:rFonts w:ascii="Arial" w:hAnsi="Arial"/>
      <w:color w:val="000000"/>
    </w:rPr>
  </w:style>
  <w:style w:type="paragraph" w:customStyle="1" w:styleId="H2UL">
    <w:name w:val="H2 UL"/>
    <w:basedOn w:val="Normal"/>
    <w:link w:val="H2ULChar"/>
    <w:qFormat/>
    <w:rsid w:val="00914857"/>
    <w:pPr>
      <w:spacing w:before="240" w:after="240"/>
      <w:jc w:val="both"/>
    </w:pPr>
    <w:rPr>
      <w:b/>
      <w:color w:val="000000"/>
      <w:sz w:val="22"/>
      <w:u w:val="single"/>
      <w:lang w:eastAsia="en-GB"/>
    </w:rPr>
  </w:style>
  <w:style w:type="character" w:customStyle="1" w:styleId="H2ULChar">
    <w:name w:val="H2 UL Char"/>
    <w:link w:val="H2UL"/>
    <w:rsid w:val="00914857"/>
    <w:rPr>
      <w:rFonts w:ascii="Arial" w:hAnsi="Arial"/>
      <w:b/>
      <w:color w:val="000000"/>
      <w:sz w:val="22"/>
      <w:u w:val="single"/>
    </w:rPr>
  </w:style>
  <w:style w:type="paragraph" w:customStyle="1" w:styleId="Bullet1">
    <w:name w:val="Bullet 1"/>
    <w:basedOn w:val="ListParagraph"/>
    <w:link w:val="Bullet1Char"/>
    <w:qFormat/>
    <w:rsid w:val="00914857"/>
    <w:pPr>
      <w:numPr>
        <w:numId w:val="22"/>
      </w:numPr>
      <w:spacing w:after="0"/>
      <w:ind w:left="851" w:hanging="567"/>
    </w:pPr>
    <w:rPr>
      <w:color w:val="000000"/>
      <w:lang w:eastAsia="en-GB"/>
    </w:rPr>
  </w:style>
  <w:style w:type="character" w:customStyle="1" w:styleId="Bullet1Char">
    <w:name w:val="Bullet 1 Char"/>
    <w:link w:val="Bullet1"/>
    <w:rsid w:val="00914857"/>
    <w:rPr>
      <w:rFonts w:ascii="Arial" w:hAnsi="Arial"/>
      <w:color w:val="000000"/>
    </w:rPr>
  </w:style>
  <w:style w:type="character" w:customStyle="1" w:styleId="HeaderChar">
    <w:name w:val="Header Char"/>
    <w:basedOn w:val="DefaultParagraphFont"/>
    <w:link w:val="Header"/>
    <w:uiPriority w:val="99"/>
    <w:rsid w:val="00914857"/>
    <w:rPr>
      <w:rFonts w:ascii="Arial" w:hAnsi="Arial"/>
      <w:lang w:eastAsia="en-US"/>
    </w:rPr>
  </w:style>
  <w:style w:type="character" w:customStyle="1" w:styleId="FooterChar">
    <w:name w:val="Footer Char"/>
    <w:basedOn w:val="DefaultParagraphFont"/>
    <w:link w:val="Footer"/>
    <w:uiPriority w:val="99"/>
    <w:rsid w:val="00914857"/>
    <w:rPr>
      <w:rFonts w:ascii="Arial" w:hAnsi="Arial"/>
      <w:lang w:eastAsia="en-US"/>
    </w:rPr>
  </w:style>
  <w:style w:type="character" w:customStyle="1" w:styleId="CommentSubjectChar">
    <w:name w:val="Comment Subject Char"/>
    <w:basedOn w:val="CommentTextChar"/>
    <w:link w:val="CommentSubject"/>
    <w:uiPriority w:val="99"/>
    <w:semiHidden/>
    <w:rsid w:val="00914857"/>
    <w:rPr>
      <w:rFonts w:ascii="Arial" w:hAnsi="Arial"/>
      <w:b/>
      <w:bCs/>
      <w:lang w:eastAsia="en-US"/>
    </w:rPr>
  </w:style>
  <w:style w:type="character" w:customStyle="1" w:styleId="BodyTextChar">
    <w:name w:val="Body Text Char"/>
    <w:basedOn w:val="DefaultParagraphFont"/>
    <w:link w:val="BodyText"/>
    <w:uiPriority w:val="1"/>
    <w:rsid w:val="00914857"/>
    <w:rPr>
      <w:rFonts w:ascii="Arial" w:hAnsi="Arial"/>
      <w:lang w:eastAsia="en-US"/>
    </w:rPr>
  </w:style>
  <w:style w:type="paragraph" w:customStyle="1" w:styleId="TableParagraph">
    <w:name w:val="Table Paragraph"/>
    <w:basedOn w:val="Normal"/>
    <w:uiPriority w:val="1"/>
    <w:qFormat/>
    <w:rsid w:val="00914857"/>
    <w:pPr>
      <w:widowControl w:val="0"/>
      <w:autoSpaceDE w:val="0"/>
      <w:autoSpaceDN w:val="0"/>
      <w:spacing w:after="0"/>
    </w:pPr>
    <w:rPr>
      <w:rFonts w:eastAsia="Arial" w:cs="Arial"/>
      <w:sz w:val="22"/>
      <w:szCs w:val="22"/>
      <w:lang w:val="en-US"/>
    </w:rPr>
  </w:style>
  <w:style w:type="paragraph" w:customStyle="1" w:styleId="Default">
    <w:name w:val="Default"/>
    <w:rsid w:val="00914857"/>
    <w:pPr>
      <w:autoSpaceDE w:val="0"/>
      <w:autoSpaceDN w:val="0"/>
      <w:adjustRightInd w:val="0"/>
    </w:pPr>
    <w:rPr>
      <w:rFonts w:ascii="Calibri" w:eastAsia="Calibri" w:hAnsi="Calibri" w:cs="Calibri"/>
      <w:color w:val="000000"/>
      <w:sz w:val="24"/>
      <w:szCs w:val="24"/>
      <w:lang w:eastAsia="en-US"/>
    </w:rPr>
  </w:style>
  <w:style w:type="character" w:customStyle="1" w:styleId="BodyText2Char">
    <w:name w:val="Body Text 2 Char"/>
    <w:basedOn w:val="DefaultParagraphFont"/>
    <w:link w:val="BodyText2"/>
    <w:uiPriority w:val="99"/>
    <w:rsid w:val="00914857"/>
    <w:rPr>
      <w:rFonts w:ascii="Arial" w:hAnsi="Arial"/>
      <w:lang w:eastAsia="en-US"/>
    </w:rPr>
  </w:style>
  <w:style w:type="character" w:customStyle="1" w:styleId="FollowedHyperlink1">
    <w:name w:val="FollowedHyperlink1"/>
    <w:basedOn w:val="DefaultParagraphFont"/>
    <w:uiPriority w:val="99"/>
    <w:semiHidden/>
    <w:unhideWhenUsed/>
    <w:rsid w:val="00914857"/>
    <w:rPr>
      <w:color w:val="800080"/>
      <w:u w:val="single"/>
    </w:rPr>
  </w:style>
  <w:style w:type="character" w:styleId="FollowedHyperlink">
    <w:name w:val="FollowedHyperlink"/>
    <w:basedOn w:val="DefaultParagraphFont"/>
    <w:rsid w:val="00914857"/>
    <w:rPr>
      <w:color w:val="954F72" w:themeColor="followedHyperlink"/>
      <w:u w:val="single"/>
    </w:rPr>
  </w:style>
  <w:style w:type="table" w:customStyle="1" w:styleId="TableGrid2">
    <w:name w:val="Table Grid2"/>
    <w:next w:val="TableGrid"/>
    <w:rsid w:val="009E202D"/>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D3B65"/>
    <w:pPr>
      <w:spacing w:before="100" w:beforeAutospacing="1" w:after="100" w:afterAutospacing="1"/>
    </w:pPr>
    <w:rPr>
      <w:rFonts w:ascii="Calibri" w:eastAsiaTheme="minorHAnsi" w:hAnsi="Calibri" w:cs="Calibri"/>
      <w:sz w:val="22"/>
      <w:szCs w:val="22"/>
      <w:lang w:eastAsia="en-GB"/>
    </w:rPr>
  </w:style>
  <w:style w:type="character" w:customStyle="1" w:styleId="BodyTextIndentChar">
    <w:name w:val="Body Text Indent Char"/>
    <w:basedOn w:val="DefaultParagraphFont"/>
    <w:link w:val="BodyTextIndent"/>
    <w:rsid w:val="000276F9"/>
    <w:rPr>
      <w:rFonts w:ascii="Arial" w:hAnsi="Arial"/>
      <w:color w:val="000000"/>
      <w:lang w:eastAsia="en-US"/>
    </w:rPr>
  </w:style>
  <w:style w:type="character" w:customStyle="1" w:styleId="Heading3Char">
    <w:name w:val="Heading 3 Char"/>
    <w:basedOn w:val="DefaultParagraphFont"/>
    <w:link w:val="Heading3"/>
    <w:rsid w:val="00187E66"/>
    <w:rPr>
      <w:rFonts w:ascii="Arial" w:hAnsi="Arial"/>
      <w:lang w:eastAsia="en-US"/>
    </w:rPr>
  </w:style>
  <w:style w:type="character" w:customStyle="1" w:styleId="Heading4Char">
    <w:name w:val="Heading 4 Char"/>
    <w:basedOn w:val="DefaultParagraphFont"/>
    <w:link w:val="Heading4"/>
    <w:rsid w:val="00187E66"/>
    <w:rPr>
      <w:rFonts w:ascii="Arial" w:hAnsi="Arial"/>
      <w:lang w:eastAsia="en-US"/>
    </w:rPr>
  </w:style>
  <w:style w:type="character" w:customStyle="1" w:styleId="Heading5Char">
    <w:name w:val="Heading 5 Char"/>
    <w:basedOn w:val="DefaultParagraphFont"/>
    <w:link w:val="Heading5"/>
    <w:rsid w:val="00187E66"/>
    <w:rPr>
      <w:rFonts w:ascii="Arial" w:hAnsi="Arial"/>
      <w:b/>
      <w:sz w:val="28"/>
      <w:lang w:eastAsia="en-US"/>
    </w:rPr>
  </w:style>
  <w:style w:type="character" w:customStyle="1" w:styleId="Heading6Char">
    <w:name w:val="Heading 6 Char"/>
    <w:basedOn w:val="DefaultParagraphFont"/>
    <w:link w:val="Heading6"/>
    <w:rsid w:val="00187E66"/>
    <w:rPr>
      <w:rFonts w:ascii="Arial" w:hAnsi="Arial"/>
      <w:b/>
      <w:sz w:val="24"/>
      <w:lang w:eastAsia="en-US"/>
    </w:rPr>
  </w:style>
  <w:style w:type="character" w:customStyle="1" w:styleId="Heading7Char">
    <w:name w:val="Heading 7 Char"/>
    <w:basedOn w:val="DefaultParagraphFont"/>
    <w:link w:val="Heading7"/>
    <w:rsid w:val="00187E66"/>
    <w:rPr>
      <w:rFonts w:ascii="Arial" w:hAnsi="Arial"/>
      <w:u w:val="single"/>
      <w:lang w:eastAsia="en-US"/>
    </w:rPr>
  </w:style>
  <w:style w:type="character" w:customStyle="1" w:styleId="Heading8Char">
    <w:name w:val="Heading 8 Char"/>
    <w:basedOn w:val="DefaultParagraphFont"/>
    <w:link w:val="Heading8"/>
    <w:rsid w:val="00187E66"/>
    <w:rPr>
      <w:rFonts w:ascii="Arial" w:hAnsi="Arial"/>
      <w:i/>
      <w:lang w:eastAsia="en-US"/>
    </w:rPr>
  </w:style>
  <w:style w:type="character" w:customStyle="1" w:styleId="Heading9Char">
    <w:name w:val="Heading 9 Char"/>
    <w:basedOn w:val="DefaultParagraphFont"/>
    <w:link w:val="Heading9"/>
    <w:rsid w:val="00187E66"/>
    <w:rPr>
      <w:rFonts w:ascii="Arial" w:hAnsi="Arial"/>
      <w:b/>
      <w:i/>
      <w:sz w:val="18"/>
      <w:lang w:eastAsia="en-US"/>
    </w:rPr>
  </w:style>
  <w:style w:type="character" w:customStyle="1" w:styleId="SubtitleChar">
    <w:name w:val="Subtitle Char"/>
    <w:basedOn w:val="DefaultParagraphFont"/>
    <w:link w:val="Subtitle"/>
    <w:rsid w:val="00187E66"/>
    <w:rPr>
      <w:rFonts w:ascii="Arial" w:hAnsi="Arial"/>
      <w:b/>
      <w:sz w:val="22"/>
      <w:lang w:eastAsia="en-US"/>
    </w:rPr>
  </w:style>
  <w:style w:type="character" w:customStyle="1" w:styleId="BodyText3Char">
    <w:name w:val="Body Text 3 Char"/>
    <w:basedOn w:val="DefaultParagraphFont"/>
    <w:link w:val="BodyText3"/>
    <w:rsid w:val="00187E66"/>
    <w:rPr>
      <w:rFonts w:ascii="Arial" w:hAnsi="Arial"/>
      <w:b/>
      <w:i/>
      <w:lang w:eastAsia="en-US"/>
    </w:rPr>
  </w:style>
  <w:style w:type="character" w:customStyle="1" w:styleId="DocumentMapChar">
    <w:name w:val="Document Map Char"/>
    <w:basedOn w:val="DefaultParagraphFont"/>
    <w:link w:val="DocumentMap"/>
    <w:semiHidden/>
    <w:rsid w:val="00187E66"/>
    <w:rPr>
      <w:rFonts w:ascii="Tahoma" w:hAnsi="Tahoma"/>
      <w:shd w:val="clear" w:color="auto" w:fill="000080"/>
      <w:lang w:eastAsia="en-US"/>
    </w:rPr>
  </w:style>
  <w:style w:type="numbering" w:customStyle="1" w:styleId="NoList11">
    <w:name w:val="No List11"/>
    <w:next w:val="NoList"/>
    <w:uiPriority w:val="99"/>
    <w:semiHidden/>
    <w:unhideWhenUsed/>
    <w:rsid w:val="00187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402798568">
      <w:bodyDiv w:val="1"/>
      <w:marLeft w:val="0"/>
      <w:marRight w:val="0"/>
      <w:marTop w:val="0"/>
      <w:marBottom w:val="0"/>
      <w:divBdr>
        <w:top w:val="none" w:sz="0" w:space="0" w:color="auto"/>
        <w:left w:val="none" w:sz="0" w:space="0" w:color="auto"/>
        <w:bottom w:val="none" w:sz="0" w:space="0" w:color="auto"/>
        <w:right w:val="none" w:sz="0" w:space="0" w:color="auto"/>
      </w:divBdr>
    </w:div>
    <w:div w:id="529151168">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762409873">
      <w:bodyDiv w:val="1"/>
      <w:marLeft w:val="0"/>
      <w:marRight w:val="0"/>
      <w:marTop w:val="0"/>
      <w:marBottom w:val="0"/>
      <w:divBdr>
        <w:top w:val="none" w:sz="0" w:space="0" w:color="auto"/>
        <w:left w:val="none" w:sz="0" w:space="0" w:color="auto"/>
        <w:bottom w:val="none" w:sz="0" w:space="0" w:color="auto"/>
        <w:right w:val="none" w:sz="0" w:space="0" w:color="auto"/>
      </w:divBdr>
    </w:div>
    <w:div w:id="1180389625">
      <w:bodyDiv w:val="1"/>
      <w:marLeft w:val="0"/>
      <w:marRight w:val="0"/>
      <w:marTop w:val="0"/>
      <w:marBottom w:val="0"/>
      <w:divBdr>
        <w:top w:val="none" w:sz="0" w:space="0" w:color="auto"/>
        <w:left w:val="none" w:sz="0" w:space="0" w:color="auto"/>
        <w:bottom w:val="none" w:sz="0" w:space="0" w:color="auto"/>
        <w:right w:val="none" w:sz="0" w:space="0" w:color="auto"/>
      </w:divBdr>
    </w:div>
    <w:div w:id="1259758003">
      <w:bodyDiv w:val="1"/>
      <w:marLeft w:val="0"/>
      <w:marRight w:val="0"/>
      <w:marTop w:val="0"/>
      <w:marBottom w:val="0"/>
      <w:divBdr>
        <w:top w:val="none" w:sz="0" w:space="0" w:color="auto"/>
        <w:left w:val="none" w:sz="0" w:space="0" w:color="auto"/>
        <w:bottom w:val="none" w:sz="0" w:space="0" w:color="auto"/>
        <w:right w:val="none" w:sz="0" w:space="0" w:color="auto"/>
      </w:divBdr>
      <w:divsChild>
        <w:div w:id="146023560">
          <w:marLeft w:val="0"/>
          <w:marRight w:val="0"/>
          <w:marTop w:val="0"/>
          <w:marBottom w:val="0"/>
          <w:divBdr>
            <w:top w:val="none" w:sz="0" w:space="0" w:color="auto"/>
            <w:left w:val="none" w:sz="0" w:space="0" w:color="auto"/>
            <w:bottom w:val="none" w:sz="0" w:space="0" w:color="auto"/>
            <w:right w:val="none" w:sz="0" w:space="0" w:color="auto"/>
          </w:divBdr>
        </w:div>
        <w:div w:id="152642069">
          <w:marLeft w:val="0"/>
          <w:marRight w:val="0"/>
          <w:marTop w:val="0"/>
          <w:marBottom w:val="0"/>
          <w:divBdr>
            <w:top w:val="none" w:sz="0" w:space="0" w:color="auto"/>
            <w:left w:val="none" w:sz="0" w:space="0" w:color="auto"/>
            <w:bottom w:val="none" w:sz="0" w:space="0" w:color="auto"/>
            <w:right w:val="none" w:sz="0" w:space="0" w:color="auto"/>
          </w:divBdr>
        </w:div>
        <w:div w:id="341782490">
          <w:marLeft w:val="0"/>
          <w:marRight w:val="0"/>
          <w:marTop w:val="0"/>
          <w:marBottom w:val="0"/>
          <w:divBdr>
            <w:top w:val="none" w:sz="0" w:space="0" w:color="auto"/>
            <w:left w:val="none" w:sz="0" w:space="0" w:color="auto"/>
            <w:bottom w:val="none" w:sz="0" w:space="0" w:color="auto"/>
            <w:right w:val="none" w:sz="0" w:space="0" w:color="auto"/>
          </w:divBdr>
        </w:div>
        <w:div w:id="414208945">
          <w:marLeft w:val="0"/>
          <w:marRight w:val="0"/>
          <w:marTop w:val="0"/>
          <w:marBottom w:val="0"/>
          <w:divBdr>
            <w:top w:val="none" w:sz="0" w:space="0" w:color="auto"/>
            <w:left w:val="none" w:sz="0" w:space="0" w:color="auto"/>
            <w:bottom w:val="none" w:sz="0" w:space="0" w:color="auto"/>
            <w:right w:val="none" w:sz="0" w:space="0" w:color="auto"/>
          </w:divBdr>
        </w:div>
        <w:div w:id="1596354230">
          <w:marLeft w:val="0"/>
          <w:marRight w:val="0"/>
          <w:marTop w:val="0"/>
          <w:marBottom w:val="0"/>
          <w:divBdr>
            <w:top w:val="none" w:sz="0" w:space="0" w:color="auto"/>
            <w:left w:val="none" w:sz="0" w:space="0" w:color="auto"/>
            <w:bottom w:val="none" w:sz="0" w:space="0" w:color="auto"/>
            <w:right w:val="none" w:sz="0" w:space="0" w:color="auto"/>
          </w:divBdr>
        </w:div>
      </w:divsChild>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uk/electricity/codes/grid-code/electrical-standards-documents-including-specifications-electronic" TargetMode="External"/><Relationship Id="rId18" Type="http://schemas.openxmlformats.org/officeDocument/2006/relationships/image" Target="media/image2.emf"/><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package" Target="embeddings/Microsoft_Visio_Drawing.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2.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3.xml><?xml version="1.0" encoding="utf-8"?>
<ds:datastoreItem xmlns:ds="http://schemas.openxmlformats.org/officeDocument/2006/customXml" ds:itemID="{3B819745-E631-443B-8956-46C5C66387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CAA55C-C20A-4B81-BCB7-86C3CC4C6C7E}">
  <ds:schemaRef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96</Pages>
  <Words>15255</Words>
  <Characters>84821</Characters>
  <Application>Microsoft Office Word</Application>
  <DocSecurity>8</DocSecurity>
  <Lines>4712</Lines>
  <Paragraphs>1409</Paragraphs>
  <ScaleCrop>false</ScaleCrop>
  <Company>NGC</Company>
  <LinksUpToDate>false</LinksUpToDate>
  <CharactersWithSpaces>98667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18-5 </dc:title>
  <dc:subject/>
  <dc:creator>Peaceful</dc:creator>
  <cp:keywords/>
  <cp:lastModifiedBy>Kat Higby</cp:lastModifiedBy>
  <cp:revision>40</cp:revision>
  <cp:lastPrinted>2025-11-24T15:03:00Z</cp:lastPrinted>
  <dcterms:created xsi:type="dcterms:W3CDTF">2024-08-09T14:00:00Z</dcterms:created>
  <dcterms:modified xsi:type="dcterms:W3CDTF">2026-01-20T11:05:00Z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0x01010073D37DB2E824E841AA9D7C8250A8DF90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2867800</vt:r8>
  </property>
  <property fmtid="{D5CDD505-2E9C-101B-9397-08002B2CF9AE}" pid="8" name="docLang">
    <vt:lpwstr>en</vt:lpwstr>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